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5A4BF" w14:textId="77777777" w:rsidR="003E4CCB" w:rsidRPr="00347388" w:rsidRDefault="003E4CCB" w:rsidP="003E4CCB">
      <w:pPr>
        <w:jc w:val="center"/>
        <w:rPr>
          <w:rFonts w:eastAsiaTheme="majorEastAsia" w:cs="Arial"/>
          <w:caps/>
          <w:sz w:val="28"/>
          <w:lang w:eastAsia="cs-CZ"/>
        </w:rPr>
      </w:pPr>
      <w:r w:rsidRPr="009B626C">
        <w:rPr>
          <w:rFonts w:cs="Arial"/>
          <w:b/>
          <w:bCs/>
          <w:smallCaps/>
          <w:noProof/>
          <w:sz w:val="28"/>
          <w:szCs w:val="28"/>
          <w:lang w:eastAsia="sk-SK"/>
        </w:rPr>
        <w:drawing>
          <wp:anchor distT="0" distB="0" distL="114300" distR="114300" simplePos="0" relativeHeight="251658240" behindDoc="1" locked="0" layoutInCell="1" allowOverlap="1" wp14:anchorId="1E137005" wp14:editId="35C9F85A">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7388">
        <w:rPr>
          <w:rFonts w:eastAsiaTheme="majorEastAsia" w:cs="Arial"/>
          <w:caps/>
          <w:sz w:val="28"/>
          <w:lang w:eastAsia="cs-CZ"/>
        </w:rPr>
        <w:t>MINISTERSTVO VNÚTRA SLOVENSKEJ REPUBLIKY</w:t>
      </w:r>
    </w:p>
    <w:p w14:paraId="225E1B17" w14:textId="77777777" w:rsidR="003E4CCB" w:rsidRPr="00347388" w:rsidRDefault="003E4CCB" w:rsidP="003E4CCB">
      <w:pPr>
        <w:jc w:val="center"/>
        <w:rPr>
          <w:rFonts w:eastAsiaTheme="majorEastAsia" w:cs="Arial"/>
          <w:caps/>
          <w:sz w:val="28"/>
          <w:lang w:eastAsia="cs-CZ"/>
        </w:rPr>
      </w:pPr>
    </w:p>
    <w:p w14:paraId="0F4203D2" w14:textId="77777777" w:rsidR="003E4CCB" w:rsidRPr="00347388" w:rsidRDefault="003E4CCB" w:rsidP="003E4CCB">
      <w:pPr>
        <w:jc w:val="center"/>
        <w:rPr>
          <w:rFonts w:cs="Arial"/>
          <w:b/>
          <w:smallCaps/>
          <w:sz w:val="28"/>
          <w:lang w:eastAsia="cs-CZ"/>
        </w:rPr>
      </w:pPr>
    </w:p>
    <w:p w14:paraId="7299472F" w14:textId="77777777" w:rsidR="003E4CCB" w:rsidRPr="00347388" w:rsidRDefault="003E4CCB" w:rsidP="003E4CCB">
      <w:pPr>
        <w:jc w:val="center"/>
        <w:rPr>
          <w:rFonts w:cs="Arial"/>
          <w:b/>
          <w:smallCaps/>
          <w:sz w:val="28"/>
          <w:lang w:eastAsia="cs-CZ"/>
        </w:rPr>
      </w:pPr>
    </w:p>
    <w:p w14:paraId="7D4CC33E"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04EB1464"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692B993E" w14:textId="77777777" w:rsidR="003E4CCB" w:rsidRPr="00347388" w:rsidRDefault="003E4CCB" w:rsidP="003E4CCB">
      <w:pPr>
        <w:rPr>
          <w:rFonts w:cs="Arial"/>
          <w:b/>
          <w:smallCaps/>
          <w:sz w:val="32"/>
          <w:lang w:eastAsia="cs-CZ"/>
        </w:rPr>
      </w:pPr>
    </w:p>
    <w:p w14:paraId="48A2DA08"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2A933E13"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6DC11838"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23CB1AD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41D0DB82"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0481CF50" w14:textId="77777777" w:rsidR="003E4CCB" w:rsidRPr="00347388" w:rsidRDefault="003E4CCB" w:rsidP="003E4CCB">
      <w:pPr>
        <w:rPr>
          <w:rFonts w:cs="Arial"/>
          <w:b/>
          <w:sz w:val="28"/>
          <w:lang w:eastAsia="cs-CZ"/>
        </w:rPr>
      </w:pPr>
    </w:p>
    <w:p w14:paraId="02FAF5AD" w14:textId="77777777" w:rsidR="003E4CCB" w:rsidRPr="00347388" w:rsidRDefault="003E4CCB" w:rsidP="003E4CCB">
      <w:pPr>
        <w:rPr>
          <w:rFonts w:cs="Arial"/>
          <w:b/>
          <w:sz w:val="28"/>
          <w:lang w:eastAsia="cs-CZ"/>
        </w:rPr>
      </w:pPr>
    </w:p>
    <w:p w14:paraId="70AF9781" w14:textId="77777777" w:rsidR="003E4CCB" w:rsidRPr="00347388" w:rsidRDefault="003E4CCB" w:rsidP="003E4CCB">
      <w:pPr>
        <w:rPr>
          <w:rFonts w:cs="Arial"/>
          <w:b/>
          <w:sz w:val="28"/>
          <w:lang w:eastAsia="cs-CZ"/>
        </w:rPr>
      </w:pPr>
    </w:p>
    <w:p w14:paraId="1B542FC5" w14:textId="77777777" w:rsidR="003E4CCB" w:rsidRPr="00347388" w:rsidRDefault="003E4CCB" w:rsidP="003E4CCB">
      <w:pPr>
        <w:rPr>
          <w:rFonts w:cs="Arial"/>
          <w:b/>
          <w:sz w:val="28"/>
          <w:lang w:eastAsia="cs-CZ"/>
        </w:rPr>
      </w:pPr>
    </w:p>
    <w:p w14:paraId="07B9655F" w14:textId="77777777" w:rsidR="003E4CCB" w:rsidRPr="00347388" w:rsidRDefault="003E4CCB" w:rsidP="003E4CCB">
      <w:pPr>
        <w:rPr>
          <w:rFonts w:cs="Arial"/>
          <w:b/>
          <w:sz w:val="28"/>
          <w:lang w:eastAsia="cs-CZ"/>
        </w:rPr>
      </w:pPr>
    </w:p>
    <w:p w14:paraId="3FA22F8E" w14:textId="0A49E833"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4C07346D" w14:textId="77777777" w:rsidR="003E4CCB" w:rsidRPr="00347388" w:rsidRDefault="003E4CCB" w:rsidP="003E4CCB">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Pr="00347388">
        <w:rPr>
          <w:rFonts w:cs="Arial"/>
          <w:sz w:val="20"/>
          <w:lang w:eastAsia="cs-CZ"/>
        </w:rPr>
        <w:tab/>
        <w:t>..............................</w:t>
      </w:r>
    </w:p>
    <w:p w14:paraId="4B730B45" w14:textId="7CCC48EB"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metodiky</w:t>
      </w:r>
      <w:r w:rsidR="00B90DFA" w:rsidRPr="00B90DFA">
        <w:rPr>
          <w:rFonts w:cs="Arial"/>
          <w:sz w:val="20"/>
          <w:lang w:eastAsia="cs-CZ"/>
        </w:rPr>
        <w:t xml:space="preserve"> </w:t>
      </w:r>
      <w:r w:rsidR="00B90DFA" w:rsidRPr="00347388">
        <w:rPr>
          <w:rFonts w:cs="Arial"/>
          <w:sz w:val="20"/>
          <w:lang w:eastAsia="cs-CZ"/>
        </w:rPr>
        <w:t>a</w:t>
      </w:r>
      <w:r w:rsidR="00B90DFA">
        <w:rPr>
          <w:rFonts w:cs="Arial"/>
          <w:sz w:val="20"/>
          <w:lang w:eastAsia="cs-CZ"/>
        </w:rPr>
        <w:t> prípravy projektov</w:t>
      </w:r>
    </w:p>
    <w:p w14:paraId="17842F75" w14:textId="29FE54E9" w:rsidR="003E4CCB" w:rsidRPr="00347388" w:rsidRDefault="003E4CCB" w:rsidP="003E4CCB">
      <w:pPr>
        <w:spacing w:line="360" w:lineRule="auto"/>
        <w:rPr>
          <w:rFonts w:cs="Arial"/>
          <w:sz w:val="20"/>
          <w:lang w:eastAsia="cs-CZ"/>
        </w:rPr>
      </w:pPr>
      <w:r w:rsidRPr="00347388">
        <w:rPr>
          <w:rFonts w:cs="Arial"/>
          <w:sz w:val="20"/>
          <w:lang w:eastAsia="cs-CZ"/>
        </w:rPr>
        <w:t>Dátum:</w:t>
      </w:r>
      <w:r w:rsidR="00B90DFA">
        <w:rPr>
          <w:rFonts w:cs="Arial"/>
          <w:sz w:val="20"/>
          <w:lang w:eastAsia="cs-CZ"/>
        </w:rPr>
        <w:t>01</w:t>
      </w:r>
      <w:r w:rsidRPr="00E25071">
        <w:rPr>
          <w:rFonts w:cs="Arial"/>
          <w:sz w:val="20"/>
          <w:lang w:eastAsia="cs-CZ"/>
        </w:rPr>
        <w:t xml:space="preserve">. </w:t>
      </w:r>
      <w:r w:rsidR="000D6CD4">
        <w:rPr>
          <w:rFonts w:cs="Arial"/>
          <w:sz w:val="20"/>
          <w:lang w:eastAsia="cs-CZ"/>
        </w:rPr>
        <w:t>0</w:t>
      </w:r>
      <w:r w:rsidR="00B90DFA">
        <w:rPr>
          <w:rFonts w:cs="Arial"/>
          <w:sz w:val="20"/>
          <w:lang w:eastAsia="cs-CZ"/>
        </w:rPr>
        <w:t>8</w:t>
      </w:r>
      <w:r w:rsidRPr="00E25071">
        <w:rPr>
          <w:rFonts w:cs="Arial"/>
          <w:sz w:val="20"/>
          <w:lang w:eastAsia="cs-CZ"/>
        </w:rPr>
        <w:t>. 201</w:t>
      </w:r>
      <w:r w:rsidR="000D6CD4">
        <w:rPr>
          <w:rFonts w:cs="Arial"/>
          <w:sz w:val="20"/>
          <w:lang w:eastAsia="cs-CZ"/>
        </w:rPr>
        <w:t>9</w:t>
      </w:r>
    </w:p>
    <w:p w14:paraId="451D69BB" w14:textId="77777777" w:rsidR="003E4CCB" w:rsidRPr="00347388" w:rsidRDefault="003E4CCB" w:rsidP="003E4CCB">
      <w:pPr>
        <w:spacing w:line="360" w:lineRule="auto"/>
        <w:rPr>
          <w:rFonts w:cs="Arial"/>
          <w:sz w:val="20"/>
          <w:lang w:eastAsia="cs-CZ"/>
        </w:rPr>
      </w:pPr>
    </w:p>
    <w:p w14:paraId="146DF6B0" w14:textId="64C18FEF"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599D89EA" w14:textId="7668E6B7" w:rsidR="003E4CCB" w:rsidRPr="00347388" w:rsidRDefault="00A106FF" w:rsidP="003E4CCB">
      <w:pPr>
        <w:tabs>
          <w:tab w:val="left" w:pos="6804"/>
        </w:tabs>
        <w:spacing w:line="360" w:lineRule="auto"/>
        <w:ind w:left="425" w:hanging="425"/>
        <w:rPr>
          <w:rFonts w:cs="Arial"/>
          <w:sz w:val="20"/>
          <w:lang w:eastAsia="cs-CZ"/>
        </w:rPr>
      </w:pPr>
      <w:r>
        <w:rPr>
          <w:rFonts w:cs="Arial"/>
          <w:sz w:val="20"/>
          <w:lang w:eastAsia="cs-CZ"/>
        </w:rPr>
        <w:t>JUDr</w:t>
      </w:r>
      <w:r w:rsidR="003E4CCB" w:rsidRPr="00347388">
        <w:rPr>
          <w:rFonts w:cs="Arial"/>
          <w:sz w:val="20"/>
          <w:lang w:eastAsia="cs-CZ"/>
        </w:rPr>
        <w:t xml:space="preserve">. </w:t>
      </w:r>
      <w:r>
        <w:rPr>
          <w:rFonts w:cs="Arial"/>
          <w:sz w:val="20"/>
          <w:lang w:eastAsia="cs-CZ"/>
        </w:rPr>
        <w:t>Matúš Dubovský</w:t>
      </w:r>
      <w:r w:rsidR="003E4CCB" w:rsidRPr="00347388">
        <w:rPr>
          <w:rFonts w:cs="Arial"/>
          <w:sz w:val="20"/>
          <w:lang w:eastAsia="cs-CZ"/>
        </w:rPr>
        <w:tab/>
        <w:t>..............................</w:t>
      </w:r>
    </w:p>
    <w:p w14:paraId="1F953BB3" w14:textId="2D658EB0" w:rsidR="004B72D2" w:rsidRDefault="004B72D2" w:rsidP="003E4CCB">
      <w:pPr>
        <w:tabs>
          <w:tab w:val="left" w:pos="1134"/>
          <w:tab w:val="left" w:pos="6946"/>
        </w:tabs>
        <w:spacing w:line="360" w:lineRule="auto"/>
        <w:ind w:left="425" w:hanging="425"/>
        <w:rPr>
          <w:rFonts w:cs="Arial"/>
          <w:sz w:val="20"/>
          <w:lang w:eastAsia="cs-CZ"/>
        </w:rPr>
      </w:pPr>
      <w:r>
        <w:rPr>
          <w:rFonts w:cs="Arial"/>
          <w:sz w:val="20"/>
          <w:lang w:eastAsia="cs-CZ"/>
        </w:rPr>
        <w:t>p</w:t>
      </w:r>
      <w:r w:rsidR="00A106FF">
        <w:rPr>
          <w:rFonts w:cs="Arial"/>
          <w:sz w:val="20"/>
          <w:lang w:eastAsia="cs-CZ"/>
        </w:rPr>
        <w:t>overený</w:t>
      </w:r>
      <w:r w:rsidR="00FD1ECF" w:rsidRPr="00FD1ECF">
        <w:rPr>
          <w:rFonts w:cs="Arial"/>
          <w:sz w:val="20"/>
          <w:lang w:eastAsia="cs-CZ"/>
        </w:rPr>
        <w:t xml:space="preserve"> </w:t>
      </w:r>
      <w:r w:rsidR="00FD1ECF" w:rsidRPr="00347388">
        <w:rPr>
          <w:rFonts w:cs="Arial"/>
          <w:sz w:val="20"/>
          <w:lang w:eastAsia="cs-CZ"/>
        </w:rPr>
        <w:t>riad</w:t>
      </w:r>
      <w:r w:rsidR="00FD1ECF">
        <w:rPr>
          <w:rFonts w:cs="Arial"/>
          <w:sz w:val="20"/>
          <w:lang w:eastAsia="cs-CZ"/>
        </w:rPr>
        <w:t>ením</w:t>
      </w:r>
      <w:bookmarkStart w:id="0" w:name="_GoBack"/>
      <w:bookmarkEnd w:id="0"/>
      <w:r w:rsidR="00A106FF">
        <w:rPr>
          <w:rFonts w:cs="Arial"/>
          <w:sz w:val="20"/>
          <w:lang w:eastAsia="cs-CZ"/>
        </w:rPr>
        <w:t xml:space="preserve"> </w:t>
      </w:r>
    </w:p>
    <w:p w14:paraId="0BC0B6E5" w14:textId="6D735A89"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odboru operačného programu Efektívna verejná správa</w:t>
      </w:r>
    </w:p>
    <w:p w14:paraId="7B351D58" w14:textId="7FF91927" w:rsidR="003E4CCB" w:rsidRDefault="003E4CCB" w:rsidP="003E4CCB">
      <w:pPr>
        <w:spacing w:line="360" w:lineRule="auto"/>
        <w:rPr>
          <w:rFonts w:cs="Arial"/>
          <w:sz w:val="20"/>
          <w:lang w:eastAsia="cs-CZ"/>
        </w:rPr>
      </w:pPr>
      <w:r w:rsidRPr="00347388">
        <w:rPr>
          <w:rFonts w:cs="Arial"/>
          <w:sz w:val="20"/>
          <w:lang w:eastAsia="cs-CZ"/>
        </w:rPr>
        <w:t>Dátum:</w:t>
      </w:r>
      <w:r w:rsidR="00C90F13">
        <w:rPr>
          <w:rFonts w:cs="Arial"/>
          <w:sz w:val="20"/>
          <w:lang w:eastAsia="cs-CZ"/>
        </w:rPr>
        <w:t>0</w:t>
      </w:r>
      <w:r w:rsidR="00CC1210">
        <w:rPr>
          <w:rFonts w:cs="Arial"/>
          <w:sz w:val="20"/>
          <w:lang w:eastAsia="cs-CZ"/>
        </w:rPr>
        <w:t>1</w:t>
      </w:r>
      <w:r w:rsidRPr="00E25071">
        <w:rPr>
          <w:rFonts w:cs="Arial"/>
          <w:sz w:val="20"/>
          <w:lang w:eastAsia="cs-CZ"/>
        </w:rPr>
        <w:t>. </w:t>
      </w:r>
      <w:r w:rsidR="000D6CD4">
        <w:rPr>
          <w:rFonts w:cs="Arial"/>
          <w:sz w:val="20"/>
          <w:lang w:eastAsia="cs-CZ"/>
        </w:rPr>
        <w:t>0</w:t>
      </w:r>
      <w:r w:rsidR="00C90F13">
        <w:rPr>
          <w:rFonts w:cs="Arial"/>
          <w:sz w:val="20"/>
          <w:lang w:eastAsia="cs-CZ"/>
        </w:rPr>
        <w:t>8</w:t>
      </w:r>
      <w:r w:rsidRPr="00E25071">
        <w:rPr>
          <w:rFonts w:cs="Arial"/>
          <w:sz w:val="20"/>
          <w:lang w:eastAsia="cs-CZ"/>
        </w:rPr>
        <w:t>. 201</w:t>
      </w:r>
      <w:r w:rsidR="000D6CD4">
        <w:rPr>
          <w:rFonts w:cs="Arial"/>
          <w:sz w:val="20"/>
          <w:lang w:eastAsia="cs-CZ"/>
        </w:rPr>
        <w:t>9</w:t>
      </w:r>
    </w:p>
    <w:p w14:paraId="1F295729" w14:textId="77777777" w:rsidR="006D6B9C" w:rsidRDefault="006D6B9C" w:rsidP="003E4CCB">
      <w:pPr>
        <w:spacing w:line="360" w:lineRule="auto"/>
      </w:pPr>
    </w:p>
    <w:p w14:paraId="5F5170BB" w14:textId="0B10F7E7" w:rsidR="00140CE3" w:rsidRPr="00347388" w:rsidRDefault="002244BF" w:rsidP="003E4CCB">
      <w:pPr>
        <w:spacing w:line="360" w:lineRule="auto"/>
        <w:rPr>
          <w:rFonts w:cs="Arial"/>
          <w:sz w:val="20"/>
          <w:lang w:eastAsia="cs-CZ"/>
        </w:rPr>
      </w:pPr>
      <w:r>
        <w:t>Schválil</w:t>
      </w:r>
    </w:p>
    <w:p w14:paraId="7516BEDB" w14:textId="077B0F4B"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r w:rsidR="00936C83">
        <w:rPr>
          <w:rFonts w:cs="Arial"/>
          <w:bCs/>
          <w:szCs w:val="18"/>
        </w:rPr>
        <w:t>Vojtech Kišš</w:t>
      </w:r>
      <w:r w:rsidR="006B41BD" w:rsidRPr="00AE2339">
        <w:rPr>
          <w:rFonts w:cs="Arial"/>
          <w:bCs/>
          <w:szCs w:val="18"/>
        </w:rPr>
        <w:t xml:space="preserve"> </w:t>
      </w:r>
      <w:r w:rsidR="006B41BD">
        <w:rPr>
          <w:rFonts w:cs="Arial"/>
          <w:bCs/>
          <w:szCs w:val="18"/>
        </w:rPr>
        <w:tab/>
      </w:r>
      <w:r w:rsidR="006B41BD" w:rsidRPr="008F2822">
        <w:t>..............................</w:t>
      </w:r>
    </w:p>
    <w:p w14:paraId="04A4C748" w14:textId="4CCC54A5"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3FB3B4FA" w14:textId="4743994B" w:rsidR="003E4CCB" w:rsidRPr="00347388" w:rsidRDefault="006B41BD" w:rsidP="00140CE3">
      <w:pPr>
        <w:tabs>
          <w:tab w:val="left" w:pos="1134"/>
        </w:tabs>
        <w:spacing w:line="360" w:lineRule="auto"/>
        <w:rPr>
          <w:rFonts w:cs="Arial"/>
          <w:sz w:val="20"/>
          <w:lang w:eastAsia="cs-CZ"/>
        </w:rPr>
      </w:pPr>
      <w:r w:rsidRPr="008F2822">
        <w:t>Dátum:</w:t>
      </w:r>
      <w:r w:rsidR="00C90F13">
        <w:t>0</w:t>
      </w:r>
      <w:r w:rsidR="00CC1210">
        <w:t>1</w:t>
      </w:r>
      <w:r w:rsidRPr="00140CE3">
        <w:t>. </w:t>
      </w:r>
      <w:r w:rsidR="000D6CD4">
        <w:t>0</w:t>
      </w:r>
      <w:r w:rsidR="00C90F13">
        <w:t>8</w:t>
      </w:r>
      <w:r>
        <w:t>. 201</w:t>
      </w:r>
      <w:r w:rsidR="000D6CD4">
        <w:t>9</w:t>
      </w:r>
    </w:p>
    <w:p w14:paraId="6AC82F76" w14:textId="77777777" w:rsidR="001A3026" w:rsidRDefault="001A3026" w:rsidP="003E4CCB">
      <w:pPr>
        <w:tabs>
          <w:tab w:val="left" w:pos="1134"/>
        </w:tabs>
        <w:spacing w:line="360" w:lineRule="auto"/>
        <w:ind w:left="426" w:hanging="426"/>
        <w:rPr>
          <w:rFonts w:cs="Arial"/>
          <w:sz w:val="20"/>
          <w:lang w:eastAsia="cs-CZ"/>
        </w:rPr>
      </w:pPr>
    </w:p>
    <w:p w14:paraId="6C32A5F9"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6E162269"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62331825"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5D3222F9" w14:textId="06C75640" w:rsidR="003E4CCB" w:rsidRPr="00347388" w:rsidRDefault="003E4CCB" w:rsidP="003E4CCB">
      <w:pPr>
        <w:spacing w:line="360" w:lineRule="auto"/>
        <w:rPr>
          <w:rFonts w:cs="Arial"/>
          <w:sz w:val="20"/>
          <w:lang w:eastAsia="cs-CZ"/>
        </w:rPr>
      </w:pPr>
      <w:r w:rsidRPr="00347388">
        <w:rPr>
          <w:rFonts w:cs="Arial"/>
          <w:sz w:val="20"/>
          <w:lang w:eastAsia="cs-CZ"/>
        </w:rPr>
        <w:t>Dátum:</w:t>
      </w:r>
      <w:r w:rsidR="00C90F13">
        <w:rPr>
          <w:rFonts w:cs="Arial"/>
          <w:sz w:val="20"/>
          <w:lang w:eastAsia="cs-CZ"/>
        </w:rPr>
        <w:t>0</w:t>
      </w:r>
      <w:r w:rsidR="00CC1210">
        <w:rPr>
          <w:rFonts w:cs="Arial"/>
          <w:sz w:val="20"/>
          <w:lang w:eastAsia="cs-CZ"/>
        </w:rPr>
        <w:t>1</w:t>
      </w:r>
      <w:r w:rsidRPr="00E25071">
        <w:rPr>
          <w:rFonts w:cs="Arial"/>
          <w:sz w:val="20"/>
          <w:lang w:eastAsia="cs-CZ"/>
        </w:rPr>
        <w:t>. </w:t>
      </w:r>
      <w:r w:rsidR="000D6CD4">
        <w:rPr>
          <w:rFonts w:cs="Arial"/>
          <w:sz w:val="20"/>
          <w:lang w:eastAsia="cs-CZ"/>
        </w:rPr>
        <w:t>0</w:t>
      </w:r>
      <w:r w:rsidR="00C90F13">
        <w:rPr>
          <w:rFonts w:cs="Arial"/>
          <w:sz w:val="20"/>
          <w:lang w:eastAsia="cs-CZ"/>
        </w:rPr>
        <w:t>8</w:t>
      </w:r>
      <w:r w:rsidRPr="00E25071">
        <w:rPr>
          <w:rFonts w:cs="Arial"/>
          <w:sz w:val="20"/>
          <w:lang w:eastAsia="cs-CZ"/>
        </w:rPr>
        <w:t>. 201</w:t>
      </w:r>
      <w:r w:rsidR="000D6CD4">
        <w:rPr>
          <w:rFonts w:cs="Arial"/>
          <w:sz w:val="20"/>
          <w:lang w:eastAsia="cs-CZ"/>
        </w:rPr>
        <w:t>9</w:t>
      </w:r>
    </w:p>
    <w:p w14:paraId="67749AFF" w14:textId="77777777" w:rsidR="003E4CCB" w:rsidRPr="00347388" w:rsidRDefault="003E4CCB" w:rsidP="003E4CCB">
      <w:pPr>
        <w:spacing w:line="360" w:lineRule="auto"/>
        <w:rPr>
          <w:rFonts w:cs="Arial"/>
          <w:sz w:val="20"/>
          <w:lang w:eastAsia="cs-CZ"/>
        </w:rPr>
      </w:pPr>
    </w:p>
    <w:p w14:paraId="7F6B2218"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4C07DD6B" w14:textId="77777777" w:rsidR="003E4CCB" w:rsidRPr="00347388" w:rsidRDefault="003E4CCB" w:rsidP="003E4CCB">
      <w:pPr>
        <w:jc w:val="center"/>
        <w:rPr>
          <w:rFonts w:cs="Arial"/>
          <w:sz w:val="18"/>
          <w:lang w:eastAsia="cs-CZ"/>
        </w:rPr>
      </w:pPr>
    </w:p>
    <w:p w14:paraId="64C61E85" w14:textId="5E35D442" w:rsidR="003E4CCB" w:rsidRDefault="003E4CCB" w:rsidP="003E4CCB">
      <w:pPr>
        <w:jc w:val="center"/>
        <w:rPr>
          <w:color w:val="001D58"/>
          <w:sz w:val="60"/>
        </w:rPr>
      </w:pPr>
      <w:r w:rsidRPr="00E25071">
        <w:rPr>
          <w:rFonts w:cs="Arial"/>
          <w:sz w:val="18"/>
          <w:lang w:eastAsia="cs-CZ"/>
        </w:rPr>
        <w:t xml:space="preserve">Verzia: </w:t>
      </w:r>
      <w:r w:rsidR="002539E1">
        <w:rPr>
          <w:rFonts w:cs="Arial"/>
          <w:sz w:val="18"/>
          <w:lang w:eastAsia="cs-CZ"/>
        </w:rPr>
        <w:t>5</w:t>
      </w:r>
      <w:r w:rsidRPr="00E25071">
        <w:rPr>
          <w:rFonts w:cs="Arial"/>
          <w:sz w:val="18"/>
          <w:lang w:eastAsia="cs-CZ"/>
        </w:rPr>
        <w:t>.</w:t>
      </w:r>
      <w:r w:rsidR="008C3031">
        <w:rPr>
          <w:rFonts w:cs="Arial"/>
          <w:sz w:val="18"/>
          <w:lang w:eastAsia="cs-CZ"/>
        </w:rPr>
        <w:t>5</w:t>
      </w:r>
      <w:r w:rsidRPr="00E25071">
        <w:rPr>
          <w:rFonts w:cs="Arial"/>
          <w:sz w:val="18"/>
          <w:lang w:eastAsia="cs-CZ"/>
        </w:rPr>
        <w:t xml:space="preserve">; platnosť od: </w:t>
      </w:r>
      <w:r w:rsidR="008C3031">
        <w:rPr>
          <w:rFonts w:cs="Arial"/>
          <w:sz w:val="18"/>
          <w:lang w:eastAsia="cs-CZ"/>
        </w:rPr>
        <w:t>0</w:t>
      </w:r>
      <w:r w:rsidR="00CC1210">
        <w:rPr>
          <w:rFonts w:cs="Arial"/>
          <w:sz w:val="18"/>
          <w:lang w:eastAsia="cs-CZ"/>
        </w:rPr>
        <w:t>1</w:t>
      </w:r>
      <w:r w:rsidRPr="00E25071">
        <w:rPr>
          <w:rFonts w:cs="Arial"/>
          <w:sz w:val="18"/>
          <w:lang w:eastAsia="cs-CZ"/>
        </w:rPr>
        <w:t xml:space="preserve">. </w:t>
      </w:r>
      <w:r w:rsidR="000D6CD4">
        <w:rPr>
          <w:rFonts w:cs="Arial"/>
          <w:sz w:val="18"/>
          <w:lang w:eastAsia="cs-CZ"/>
        </w:rPr>
        <w:t>0</w:t>
      </w:r>
      <w:r w:rsidR="008C3031">
        <w:rPr>
          <w:rFonts w:cs="Arial"/>
          <w:sz w:val="18"/>
          <w:lang w:eastAsia="cs-CZ"/>
        </w:rPr>
        <w:t>8</w:t>
      </w:r>
      <w:r w:rsidRPr="00E25071">
        <w:rPr>
          <w:rFonts w:cs="Arial"/>
          <w:sz w:val="18"/>
          <w:lang w:eastAsia="cs-CZ"/>
        </w:rPr>
        <w:t>. 201</w:t>
      </w:r>
      <w:r w:rsidR="000D6CD4">
        <w:rPr>
          <w:rFonts w:cs="Arial"/>
          <w:sz w:val="18"/>
          <w:lang w:eastAsia="cs-CZ"/>
        </w:rPr>
        <w:t>9</w:t>
      </w:r>
      <w:r w:rsidRPr="00E25071">
        <w:rPr>
          <w:rFonts w:cs="Arial"/>
          <w:sz w:val="18"/>
          <w:lang w:eastAsia="cs-CZ"/>
        </w:rPr>
        <w:t>, účinnosť od:</w:t>
      </w:r>
      <w:r w:rsidR="008C3031">
        <w:rPr>
          <w:rFonts w:cs="Arial"/>
          <w:sz w:val="18"/>
          <w:lang w:eastAsia="cs-CZ"/>
        </w:rPr>
        <w:t>0</w:t>
      </w:r>
      <w:r w:rsidR="00CC1210">
        <w:rPr>
          <w:rFonts w:cs="Arial"/>
          <w:sz w:val="18"/>
          <w:lang w:eastAsia="cs-CZ"/>
        </w:rPr>
        <w:t>1</w:t>
      </w:r>
      <w:r w:rsidRPr="00E25071">
        <w:rPr>
          <w:rFonts w:cs="Arial"/>
          <w:sz w:val="18"/>
          <w:lang w:eastAsia="cs-CZ"/>
        </w:rPr>
        <w:t xml:space="preserve">. </w:t>
      </w:r>
      <w:r w:rsidR="000D6CD4">
        <w:rPr>
          <w:rFonts w:cs="Arial"/>
          <w:sz w:val="18"/>
          <w:lang w:eastAsia="cs-CZ"/>
        </w:rPr>
        <w:t>0</w:t>
      </w:r>
      <w:r w:rsidR="008C3031">
        <w:rPr>
          <w:rFonts w:cs="Arial"/>
          <w:sz w:val="18"/>
          <w:lang w:eastAsia="cs-CZ"/>
        </w:rPr>
        <w:t>8</w:t>
      </w:r>
      <w:r w:rsidRPr="00E25071">
        <w:rPr>
          <w:rFonts w:cs="Arial"/>
          <w:sz w:val="18"/>
          <w:lang w:eastAsia="cs-CZ"/>
        </w:rPr>
        <w:t>. 201</w:t>
      </w:r>
      <w:r w:rsidR="000D6CD4">
        <w:rPr>
          <w:rFonts w:cs="Arial"/>
          <w:sz w:val="18"/>
          <w:lang w:eastAsia="cs-CZ"/>
        </w:rPr>
        <w:t>9</w:t>
      </w:r>
      <w:r>
        <w:rPr>
          <w:b/>
          <w:sz w:val="60"/>
        </w:rPr>
        <w:br w:type="page"/>
      </w:r>
    </w:p>
    <w:p w14:paraId="1F8DCD8D"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756D7824" w14:textId="77777777" w:rsidR="003E4CCB" w:rsidRDefault="003E4CCB">
      <w:pPr>
        <w:pStyle w:val="Obsah1"/>
        <w:tabs>
          <w:tab w:val="left" w:pos="482"/>
          <w:tab w:val="right" w:leader="dot" w:pos="9060"/>
        </w:tabs>
        <w:rPr>
          <w:rFonts w:eastAsiaTheme="majorEastAsia" w:cs="Arial"/>
          <w:caps/>
          <w:sz w:val="28"/>
          <w:lang w:eastAsia="cs-CZ"/>
        </w:rPr>
      </w:pPr>
    </w:p>
    <w:bookmarkStart w:id="1" w:name="_Toc410907843"/>
    <w:p w14:paraId="0A455F76" w14:textId="77777777" w:rsidR="006F425A" w:rsidRPr="00EB4F10" w:rsidRDefault="000C0542">
      <w:pPr>
        <w:pStyle w:val="Obsah1"/>
        <w:tabs>
          <w:tab w:val="left" w:pos="482"/>
          <w:tab w:val="right" w:leader="dot" w:pos="9060"/>
        </w:tabs>
        <w:rPr>
          <w:rFonts w:asciiTheme="minorHAnsi" w:eastAsiaTheme="minorEastAsia" w:hAnsiTheme="minorHAnsi" w:cstheme="minorBidi"/>
          <w:noProof/>
          <w:sz w:val="19"/>
          <w:szCs w:val="19"/>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4576173" w:history="1">
        <w:r w:rsidR="006F425A" w:rsidRPr="00EB4F10">
          <w:rPr>
            <w:rStyle w:val="Hypertextovprepojenie"/>
            <w:noProof/>
            <w:szCs w:val="19"/>
          </w:rPr>
          <w:t>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Úvod</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_Toc4576173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6</w:t>
        </w:r>
        <w:r w:rsidR="006F425A" w:rsidRPr="00EB4F10">
          <w:rPr>
            <w:noProof/>
            <w:webHidden/>
            <w:sz w:val="19"/>
            <w:szCs w:val="19"/>
          </w:rPr>
          <w:fldChar w:fldCharType="end"/>
        </w:r>
      </w:hyperlink>
    </w:p>
    <w:p w14:paraId="226BED70" w14:textId="77777777" w:rsidR="006F425A" w:rsidRPr="00EB4F10" w:rsidRDefault="00ED6A1B">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74" w:history="1">
        <w:r w:rsidR="006F425A" w:rsidRPr="00EB4F10">
          <w:rPr>
            <w:rStyle w:val="Hypertextovprepojenie"/>
            <w:noProof/>
            <w:szCs w:val="19"/>
          </w:rPr>
          <w:t>1.1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Účinnosť príručky pre prijímateľa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_Toc4576174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6</w:t>
        </w:r>
        <w:r w:rsidR="006F425A" w:rsidRPr="00EB4F10">
          <w:rPr>
            <w:noProof/>
            <w:webHidden/>
            <w:sz w:val="19"/>
            <w:szCs w:val="19"/>
          </w:rPr>
          <w:fldChar w:fldCharType="end"/>
        </w:r>
      </w:hyperlink>
    </w:p>
    <w:p w14:paraId="2180A4AD" w14:textId="77777777" w:rsidR="006F425A" w:rsidRPr="00EB4F10" w:rsidRDefault="00ED6A1B">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75" w:history="1">
        <w:r w:rsidR="006F425A" w:rsidRPr="00EB4F10">
          <w:rPr>
            <w:rStyle w:val="Hypertextovprepojenie"/>
            <w:noProof/>
            <w:szCs w:val="19"/>
          </w:rPr>
          <w:t>1.2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 xml:space="preserve">Cieľ príručky pre </w:t>
        </w:r>
        <w:r w:rsidR="006F425A" w:rsidRPr="00EB4F10">
          <w:rPr>
            <w:rStyle w:val="Hypertextovprepojenie"/>
            <w:noProof/>
            <w:szCs w:val="19"/>
          </w:rPr>
          <w:t>prijímateľa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_Toc4576175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6</w:t>
        </w:r>
        <w:r w:rsidR="006F425A" w:rsidRPr="00EB4F10">
          <w:rPr>
            <w:noProof/>
            <w:webHidden/>
            <w:sz w:val="19"/>
            <w:szCs w:val="19"/>
          </w:rPr>
          <w:fldChar w:fldCharType="end"/>
        </w:r>
      </w:hyperlink>
    </w:p>
    <w:p w14:paraId="5F3A4328" w14:textId="77777777" w:rsidR="006F425A" w:rsidRPr="00EB4F10" w:rsidRDefault="00ED6A1B">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76" w:history="1">
        <w:r w:rsidR="006F425A" w:rsidRPr="00EB4F10">
          <w:rPr>
            <w:rStyle w:val="Hypertextovprepojenie"/>
            <w:noProof/>
            <w:szCs w:val="19"/>
          </w:rPr>
          <w:t>1.3</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Definícia pojmov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_Toc4576176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7</w:t>
        </w:r>
        <w:r w:rsidR="006F425A" w:rsidRPr="00EB4F10">
          <w:rPr>
            <w:noProof/>
            <w:webHidden/>
            <w:sz w:val="19"/>
            <w:szCs w:val="19"/>
          </w:rPr>
          <w:fldChar w:fldCharType="end"/>
        </w:r>
      </w:hyperlink>
    </w:p>
    <w:p w14:paraId="592F4C37" w14:textId="77777777" w:rsidR="006F425A" w:rsidRPr="00EB4F10" w:rsidRDefault="00ED6A1B">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77" w:history="1">
        <w:r w:rsidR="006F425A" w:rsidRPr="00EB4F10">
          <w:rPr>
            <w:rStyle w:val="Hypertextovprepojenie"/>
            <w:noProof/>
            <w:szCs w:val="19"/>
          </w:rPr>
          <w:t>1.4</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Použité skratky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_Toc4576177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17</w:t>
        </w:r>
        <w:r w:rsidR="006F425A" w:rsidRPr="00EB4F10">
          <w:rPr>
            <w:noProof/>
            <w:webHidden/>
            <w:sz w:val="19"/>
            <w:szCs w:val="19"/>
          </w:rPr>
          <w:fldChar w:fldCharType="end"/>
        </w:r>
      </w:hyperlink>
    </w:p>
    <w:p w14:paraId="068BCF66" w14:textId="77777777" w:rsidR="006F425A" w:rsidRPr="00EB4F10" w:rsidRDefault="00ED6A1B">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78" w:history="1">
        <w:r w:rsidR="006F425A" w:rsidRPr="00EB4F10">
          <w:rPr>
            <w:rStyle w:val="Hypertextovprepojenie"/>
            <w:noProof/>
            <w:szCs w:val="19"/>
          </w:rPr>
          <w:t>1.5</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Legislatíva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_Toc4576178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19</w:t>
        </w:r>
        <w:r w:rsidR="006F425A" w:rsidRPr="00EB4F10">
          <w:rPr>
            <w:noProof/>
            <w:webHidden/>
            <w:sz w:val="19"/>
            <w:szCs w:val="19"/>
          </w:rPr>
          <w:fldChar w:fldCharType="end"/>
        </w:r>
      </w:hyperlink>
    </w:p>
    <w:p w14:paraId="3CA0215F" w14:textId="77777777" w:rsidR="006F425A" w:rsidRPr="00EB4F10" w:rsidRDefault="00ED6A1B">
      <w:pPr>
        <w:pStyle w:val="Obsah1"/>
        <w:tabs>
          <w:tab w:val="left" w:pos="482"/>
          <w:tab w:val="right" w:leader="dot" w:pos="9060"/>
        </w:tabs>
        <w:rPr>
          <w:rFonts w:asciiTheme="minorHAnsi" w:eastAsiaTheme="minorEastAsia" w:hAnsiTheme="minorHAnsi" w:cstheme="minorBidi"/>
          <w:noProof/>
          <w:sz w:val="19"/>
          <w:szCs w:val="19"/>
          <w:lang w:eastAsia="sk-SK"/>
        </w:rPr>
      </w:pPr>
      <w:hyperlink w:anchor="_Toc4576179" w:history="1">
        <w:r w:rsidR="006F425A" w:rsidRPr="00EB4F10">
          <w:rPr>
            <w:rStyle w:val="Hypertextovprepojenie"/>
            <w:noProof/>
            <w:szCs w:val="19"/>
          </w:rPr>
          <w:t>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Realizácia projektov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_Toc4576179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20</w:t>
        </w:r>
        <w:r w:rsidR="006F425A" w:rsidRPr="00EB4F10">
          <w:rPr>
            <w:noProof/>
            <w:webHidden/>
            <w:sz w:val="19"/>
            <w:szCs w:val="19"/>
          </w:rPr>
          <w:fldChar w:fldCharType="end"/>
        </w:r>
      </w:hyperlink>
    </w:p>
    <w:p w14:paraId="662CFE85" w14:textId="77777777" w:rsidR="006F425A" w:rsidRPr="00EB4F10" w:rsidRDefault="00ED6A1B">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80" w:history="1">
        <w:r w:rsidR="006F425A" w:rsidRPr="00EB4F10">
          <w:rPr>
            <w:rStyle w:val="Hypertextovprepojenie"/>
            <w:noProof/>
            <w:szCs w:val="19"/>
          </w:rPr>
          <w:t>2.1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Všeobecné informácie k realizácii projektov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_Toc4576180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20</w:t>
        </w:r>
        <w:r w:rsidR="006F425A" w:rsidRPr="00EB4F10">
          <w:rPr>
            <w:noProof/>
            <w:webHidden/>
            <w:sz w:val="19"/>
            <w:szCs w:val="19"/>
          </w:rPr>
          <w:fldChar w:fldCharType="end"/>
        </w:r>
      </w:hyperlink>
    </w:p>
    <w:p w14:paraId="672D1951" w14:textId="77777777" w:rsidR="006F425A" w:rsidRPr="00EB4F10" w:rsidRDefault="00ED6A1B">
      <w:pPr>
        <w:pStyle w:val="Obsah3"/>
        <w:rPr>
          <w:rFonts w:asciiTheme="minorHAnsi" w:eastAsiaTheme="minorEastAsia" w:hAnsiTheme="minorHAnsi" w:cstheme="minorBidi"/>
          <w:noProof/>
          <w:sz w:val="19"/>
          <w:szCs w:val="19"/>
          <w:lang w:eastAsia="sk-SK"/>
        </w:rPr>
      </w:pPr>
      <w:hyperlink w:anchor="_Toc4576181" w:history="1">
        <w:r w:rsidR="006F425A" w:rsidRPr="00EB4F10">
          <w:rPr>
            <w:rStyle w:val="Hypertextovprepojenie"/>
            <w:noProof/>
            <w:szCs w:val="19"/>
          </w:rPr>
          <w:t>2.1.1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Všeobecné informácie</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_Toc4576181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20</w:t>
        </w:r>
        <w:r w:rsidR="006F425A" w:rsidRPr="00EB4F10">
          <w:rPr>
            <w:noProof/>
            <w:webHidden/>
            <w:sz w:val="19"/>
            <w:szCs w:val="19"/>
          </w:rPr>
          <w:fldChar w:fldCharType="end"/>
        </w:r>
      </w:hyperlink>
    </w:p>
    <w:p w14:paraId="483132EF" w14:textId="77777777" w:rsidR="006F425A" w:rsidRPr="00EB4F10" w:rsidRDefault="00ED6A1B">
      <w:pPr>
        <w:pStyle w:val="Obsah3"/>
        <w:rPr>
          <w:rFonts w:asciiTheme="minorHAnsi" w:eastAsiaTheme="minorEastAsia" w:hAnsiTheme="minorHAnsi" w:cstheme="minorBidi"/>
          <w:noProof/>
          <w:sz w:val="19"/>
          <w:szCs w:val="19"/>
          <w:lang w:eastAsia="sk-SK"/>
        </w:rPr>
      </w:pPr>
      <w:hyperlink w:anchor="_Toc4576182" w:history="1">
        <w:r w:rsidR="006F425A" w:rsidRPr="00EB4F10">
          <w:rPr>
            <w:rStyle w:val="Hypertextovprepojenie"/>
            <w:noProof/>
            <w:szCs w:val="19"/>
          </w:rPr>
          <w:t>2.1.2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Na čo nezabudnúť po podpise zmluvy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_Toc4576182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20</w:t>
        </w:r>
        <w:r w:rsidR="006F425A" w:rsidRPr="00EB4F10">
          <w:rPr>
            <w:noProof/>
            <w:webHidden/>
            <w:sz w:val="19"/>
            <w:szCs w:val="19"/>
          </w:rPr>
          <w:fldChar w:fldCharType="end"/>
        </w:r>
      </w:hyperlink>
    </w:p>
    <w:p w14:paraId="227BD3FE" w14:textId="77777777" w:rsidR="006F425A" w:rsidRPr="00EB4F10" w:rsidRDefault="00ED6A1B">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83" w:history="1">
        <w:r w:rsidR="006F425A" w:rsidRPr="00EB4F10">
          <w:rPr>
            <w:rStyle w:val="Hypertextovprepojenie"/>
            <w:noProof/>
            <w:szCs w:val="19"/>
          </w:rPr>
          <w:t>2.2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Monitorovanie projektu</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_Toc4576183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23</w:t>
        </w:r>
        <w:r w:rsidR="006F425A" w:rsidRPr="00EB4F10">
          <w:rPr>
            <w:noProof/>
            <w:webHidden/>
            <w:sz w:val="19"/>
            <w:szCs w:val="19"/>
          </w:rPr>
          <w:fldChar w:fldCharType="end"/>
        </w:r>
      </w:hyperlink>
    </w:p>
    <w:p w14:paraId="03807099" w14:textId="77777777" w:rsidR="006F425A" w:rsidRPr="00EB4F10" w:rsidRDefault="00ED6A1B">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84" w:history="1">
        <w:r w:rsidR="006F425A" w:rsidRPr="00EB4F10">
          <w:rPr>
            <w:rStyle w:val="Hypertextovprepojenie"/>
            <w:noProof/>
            <w:szCs w:val="19"/>
          </w:rPr>
          <w:t>2.3</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Zmena zmluvy o NFP</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_Toc4576184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27</w:t>
        </w:r>
        <w:r w:rsidR="006F425A" w:rsidRPr="00EB4F10">
          <w:rPr>
            <w:noProof/>
            <w:webHidden/>
            <w:sz w:val="19"/>
            <w:szCs w:val="19"/>
          </w:rPr>
          <w:fldChar w:fldCharType="end"/>
        </w:r>
      </w:hyperlink>
    </w:p>
    <w:p w14:paraId="716C4F55" w14:textId="77777777" w:rsidR="006F425A" w:rsidRPr="00EB4F10" w:rsidRDefault="00ED6A1B">
      <w:pPr>
        <w:pStyle w:val="Obsah3"/>
        <w:rPr>
          <w:rFonts w:asciiTheme="minorHAnsi" w:eastAsiaTheme="minorEastAsia" w:hAnsiTheme="minorHAnsi" w:cstheme="minorBidi"/>
          <w:noProof/>
          <w:sz w:val="19"/>
          <w:szCs w:val="19"/>
          <w:lang w:eastAsia="sk-SK"/>
        </w:rPr>
      </w:pPr>
      <w:hyperlink w:anchor="_Toc4576185" w:history="1">
        <w:r w:rsidR="006F425A" w:rsidRPr="00EB4F10">
          <w:rPr>
            <w:rStyle w:val="Hypertextovprepojenie"/>
            <w:noProof/>
            <w:szCs w:val="19"/>
          </w:rPr>
          <w:t>2.3.1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Charakter zmien a spôsob posudzovania zmien</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_Toc4576185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27</w:t>
        </w:r>
        <w:r w:rsidR="006F425A" w:rsidRPr="00EB4F10">
          <w:rPr>
            <w:noProof/>
            <w:webHidden/>
            <w:sz w:val="19"/>
            <w:szCs w:val="19"/>
          </w:rPr>
          <w:fldChar w:fldCharType="end"/>
        </w:r>
      </w:hyperlink>
    </w:p>
    <w:p w14:paraId="632C6118" w14:textId="77777777" w:rsidR="006F425A" w:rsidRPr="00EB4F10" w:rsidRDefault="00ED6A1B">
      <w:pPr>
        <w:pStyle w:val="Obsah3"/>
        <w:rPr>
          <w:rFonts w:asciiTheme="minorHAnsi" w:eastAsiaTheme="minorEastAsia" w:hAnsiTheme="minorHAnsi" w:cstheme="minorBidi"/>
          <w:noProof/>
          <w:sz w:val="19"/>
          <w:szCs w:val="19"/>
          <w:lang w:eastAsia="sk-SK"/>
        </w:rPr>
      </w:pPr>
      <w:hyperlink w:anchor="_Toc4576186" w:history="1">
        <w:r w:rsidR="006F425A" w:rsidRPr="00EB4F10">
          <w:rPr>
            <w:rStyle w:val="Hypertextovprepojenie"/>
            <w:noProof/>
            <w:szCs w:val="19"/>
          </w:rPr>
          <w:t>2.3.2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Administrácia zmenového konania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_Toc4576186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29</w:t>
        </w:r>
        <w:r w:rsidR="006F425A" w:rsidRPr="00EB4F10">
          <w:rPr>
            <w:noProof/>
            <w:webHidden/>
            <w:sz w:val="19"/>
            <w:szCs w:val="19"/>
          </w:rPr>
          <w:fldChar w:fldCharType="end"/>
        </w:r>
      </w:hyperlink>
    </w:p>
    <w:p w14:paraId="3895C13E" w14:textId="77777777" w:rsidR="006F425A" w:rsidRPr="00EB4F10" w:rsidRDefault="00ED6A1B">
      <w:pPr>
        <w:pStyle w:val="Obsah3"/>
        <w:rPr>
          <w:rFonts w:asciiTheme="minorHAnsi" w:eastAsiaTheme="minorEastAsia" w:hAnsiTheme="minorHAnsi" w:cstheme="minorBidi"/>
          <w:noProof/>
          <w:sz w:val="19"/>
          <w:szCs w:val="19"/>
          <w:lang w:eastAsia="sk-SK"/>
        </w:rPr>
      </w:pPr>
      <w:hyperlink w:anchor="_Toc4576187" w:history="1">
        <w:r w:rsidR="006F425A" w:rsidRPr="00EB4F10">
          <w:rPr>
            <w:rStyle w:val="Hypertextovprepojenie"/>
            <w:noProof/>
            <w:szCs w:val="19"/>
          </w:rPr>
          <w:t>2.3.3</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Ukončenie zmluvného vzťahu</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_Toc4576187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31</w:t>
        </w:r>
        <w:r w:rsidR="006F425A" w:rsidRPr="00EB4F10">
          <w:rPr>
            <w:noProof/>
            <w:webHidden/>
            <w:sz w:val="19"/>
            <w:szCs w:val="19"/>
          </w:rPr>
          <w:fldChar w:fldCharType="end"/>
        </w:r>
      </w:hyperlink>
    </w:p>
    <w:p w14:paraId="64233419" w14:textId="77777777" w:rsidR="006F425A" w:rsidRPr="00EB4F10" w:rsidRDefault="00ED6A1B">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88" w:history="1">
        <w:r w:rsidR="006F425A" w:rsidRPr="00EB4F10">
          <w:rPr>
            <w:rStyle w:val="Hypertextovprepojenie"/>
            <w:noProof/>
            <w:szCs w:val="19"/>
          </w:rPr>
          <w:t>2.4</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Finančné riadenie</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_Toc4576188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32</w:t>
        </w:r>
        <w:r w:rsidR="006F425A" w:rsidRPr="00EB4F10">
          <w:rPr>
            <w:noProof/>
            <w:webHidden/>
            <w:sz w:val="19"/>
            <w:szCs w:val="19"/>
          </w:rPr>
          <w:fldChar w:fldCharType="end"/>
        </w:r>
      </w:hyperlink>
    </w:p>
    <w:p w14:paraId="35929559" w14:textId="77777777" w:rsidR="006F425A" w:rsidRPr="00EB4F10" w:rsidRDefault="00ED6A1B">
      <w:pPr>
        <w:pStyle w:val="Obsah3"/>
        <w:rPr>
          <w:rFonts w:asciiTheme="minorHAnsi" w:eastAsiaTheme="minorEastAsia" w:hAnsiTheme="minorHAnsi" w:cstheme="minorBidi"/>
          <w:noProof/>
          <w:sz w:val="19"/>
          <w:szCs w:val="19"/>
          <w:lang w:eastAsia="sk-SK"/>
        </w:rPr>
      </w:pPr>
      <w:hyperlink w:anchor="_Toc4576189" w:history="1">
        <w:r w:rsidR="006F425A" w:rsidRPr="00EB4F10">
          <w:rPr>
            <w:rStyle w:val="Hypertextovprepojenie"/>
            <w:noProof/>
            <w:szCs w:val="19"/>
          </w:rPr>
          <w:t>2.4.1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Vedenie účtovníctva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_Toc4576189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32</w:t>
        </w:r>
        <w:r w:rsidR="006F425A" w:rsidRPr="00EB4F10">
          <w:rPr>
            <w:noProof/>
            <w:webHidden/>
            <w:sz w:val="19"/>
            <w:szCs w:val="19"/>
          </w:rPr>
          <w:fldChar w:fldCharType="end"/>
        </w:r>
      </w:hyperlink>
    </w:p>
    <w:p w14:paraId="5378513F" w14:textId="77777777" w:rsidR="006F425A" w:rsidRPr="00EB4F10" w:rsidRDefault="00ED6A1B">
      <w:pPr>
        <w:pStyle w:val="Obsah3"/>
        <w:rPr>
          <w:rFonts w:asciiTheme="minorHAnsi" w:eastAsiaTheme="minorEastAsia" w:hAnsiTheme="minorHAnsi" w:cstheme="minorBidi"/>
          <w:noProof/>
          <w:sz w:val="19"/>
          <w:szCs w:val="19"/>
          <w:lang w:eastAsia="sk-SK"/>
        </w:rPr>
      </w:pPr>
      <w:hyperlink w:anchor="_Toc4576190" w:history="1">
        <w:r w:rsidR="006F425A" w:rsidRPr="00EB4F10">
          <w:rPr>
            <w:rStyle w:val="Hypertextovprepojenie"/>
            <w:noProof/>
            <w:szCs w:val="19"/>
          </w:rPr>
          <w:t>2.4.2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Účty a platby prijímateľa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_Toc4576190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33</w:t>
        </w:r>
        <w:r w:rsidR="006F425A" w:rsidRPr="00EB4F10">
          <w:rPr>
            <w:noProof/>
            <w:webHidden/>
            <w:sz w:val="19"/>
            <w:szCs w:val="19"/>
          </w:rPr>
          <w:fldChar w:fldCharType="end"/>
        </w:r>
      </w:hyperlink>
    </w:p>
    <w:p w14:paraId="49D1B687" w14:textId="77777777" w:rsidR="006F425A" w:rsidRPr="00EB4F10" w:rsidRDefault="00ED6A1B">
      <w:pPr>
        <w:pStyle w:val="Obsah3"/>
        <w:rPr>
          <w:rFonts w:asciiTheme="minorHAnsi" w:eastAsiaTheme="minorEastAsia" w:hAnsiTheme="minorHAnsi" w:cstheme="minorBidi"/>
          <w:noProof/>
          <w:sz w:val="19"/>
          <w:szCs w:val="19"/>
          <w:lang w:eastAsia="sk-SK"/>
        </w:rPr>
      </w:pPr>
      <w:hyperlink w:anchor="_Toc4576191" w:history="1">
        <w:r w:rsidR="006F425A" w:rsidRPr="00EB4F10">
          <w:rPr>
            <w:rStyle w:val="Hypertextovprepojenie"/>
            <w:noProof/>
            <w:szCs w:val="19"/>
          </w:rPr>
          <w:t>2.4.3</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Oprávnenosť výdavkov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_Toc4576191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37</w:t>
        </w:r>
        <w:r w:rsidR="006F425A" w:rsidRPr="00EB4F10">
          <w:rPr>
            <w:noProof/>
            <w:webHidden/>
            <w:sz w:val="19"/>
            <w:szCs w:val="19"/>
          </w:rPr>
          <w:fldChar w:fldCharType="end"/>
        </w:r>
      </w:hyperlink>
    </w:p>
    <w:p w14:paraId="0D542E51" w14:textId="77777777" w:rsidR="006F425A" w:rsidRPr="00EB4F10" w:rsidRDefault="00ED6A1B">
      <w:pPr>
        <w:pStyle w:val="Obsah3"/>
        <w:rPr>
          <w:rFonts w:asciiTheme="minorHAnsi" w:eastAsiaTheme="minorEastAsia" w:hAnsiTheme="minorHAnsi" w:cstheme="minorBidi"/>
          <w:noProof/>
          <w:sz w:val="19"/>
          <w:szCs w:val="19"/>
          <w:lang w:eastAsia="sk-SK"/>
        </w:rPr>
      </w:pPr>
      <w:hyperlink w:anchor="_Toc4576192" w:history="1">
        <w:r w:rsidR="006F425A" w:rsidRPr="00EB4F10">
          <w:rPr>
            <w:rStyle w:val="Hypertextovprepojenie"/>
            <w:noProof/>
            <w:szCs w:val="19"/>
          </w:rPr>
          <w:t>2.4.4</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Postupy pri žiadosti o platbu</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_Toc4576192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62</w:t>
        </w:r>
        <w:r w:rsidR="006F425A" w:rsidRPr="00EB4F10">
          <w:rPr>
            <w:noProof/>
            <w:webHidden/>
            <w:sz w:val="19"/>
            <w:szCs w:val="19"/>
          </w:rPr>
          <w:fldChar w:fldCharType="end"/>
        </w:r>
      </w:hyperlink>
    </w:p>
    <w:p w14:paraId="718181A9" w14:textId="77777777" w:rsidR="006F425A" w:rsidRPr="00EB4F10" w:rsidRDefault="00ED6A1B">
      <w:pPr>
        <w:pStyle w:val="Obsah3"/>
        <w:rPr>
          <w:rFonts w:asciiTheme="minorHAnsi" w:eastAsiaTheme="minorEastAsia" w:hAnsiTheme="minorHAnsi" w:cstheme="minorBidi"/>
          <w:noProof/>
          <w:sz w:val="19"/>
          <w:szCs w:val="19"/>
          <w:lang w:eastAsia="sk-SK"/>
        </w:rPr>
      </w:pPr>
      <w:hyperlink w:anchor="_Toc4576193" w:history="1">
        <w:r w:rsidR="006F425A" w:rsidRPr="00EB4F10">
          <w:rPr>
            <w:rStyle w:val="Hypertextovprepojenie"/>
            <w:noProof/>
            <w:szCs w:val="19"/>
          </w:rPr>
          <w:t>2.4.5</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Špe</w:t>
        </w:r>
        <w:r w:rsidR="006F425A" w:rsidRPr="00EB4F10">
          <w:rPr>
            <w:rStyle w:val="Hypertextovprepojenie"/>
            <w:noProof/>
            <w:szCs w:val="19"/>
          </w:rPr>
          <w:t>cifiká jednotlivých systémov financovania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_Toc4576193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63</w:t>
        </w:r>
        <w:r w:rsidR="006F425A" w:rsidRPr="00EB4F10">
          <w:rPr>
            <w:noProof/>
            <w:webHidden/>
            <w:sz w:val="19"/>
            <w:szCs w:val="19"/>
          </w:rPr>
          <w:fldChar w:fldCharType="end"/>
        </w:r>
      </w:hyperlink>
    </w:p>
    <w:p w14:paraId="10581EFE" w14:textId="77777777" w:rsidR="006F425A" w:rsidRPr="00EB4F10" w:rsidRDefault="00ED6A1B">
      <w:pPr>
        <w:pStyle w:val="Obsah3"/>
        <w:rPr>
          <w:rFonts w:asciiTheme="minorHAnsi" w:eastAsiaTheme="minorEastAsia" w:hAnsiTheme="minorHAnsi" w:cstheme="minorBidi"/>
          <w:noProof/>
          <w:sz w:val="19"/>
          <w:szCs w:val="19"/>
          <w:lang w:eastAsia="sk-SK"/>
        </w:rPr>
      </w:pPr>
      <w:hyperlink w:anchor="_Toc4576194" w:history="1">
        <w:r w:rsidR="006F425A" w:rsidRPr="00EB4F10">
          <w:rPr>
            <w:rStyle w:val="Hypertextovprepojenie"/>
            <w:noProof/>
            <w:szCs w:val="19"/>
            <w:lang w:eastAsia="cs-CZ"/>
          </w:rPr>
          <w:t>2.4.6</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caps/>
            <w:noProof/>
            <w:szCs w:val="19"/>
            <w:lang w:eastAsia="cs-CZ"/>
          </w:rPr>
          <w:t>Ú</w:t>
        </w:r>
        <w:r w:rsidR="006F425A" w:rsidRPr="00EB4F10">
          <w:rPr>
            <w:rStyle w:val="Hypertextovprepojenie"/>
            <w:noProof/>
            <w:szCs w:val="19"/>
            <w:lang w:eastAsia="cs-CZ"/>
          </w:rPr>
          <w:t>čtovné doklady a ich prílohy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_Toc4576194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71</w:t>
        </w:r>
        <w:r w:rsidR="006F425A" w:rsidRPr="00EB4F10">
          <w:rPr>
            <w:noProof/>
            <w:webHidden/>
            <w:sz w:val="19"/>
            <w:szCs w:val="19"/>
          </w:rPr>
          <w:fldChar w:fldCharType="end"/>
        </w:r>
      </w:hyperlink>
    </w:p>
    <w:p w14:paraId="1FA9ADA6" w14:textId="77777777" w:rsidR="006F425A" w:rsidRPr="00EB4F10" w:rsidRDefault="00ED6A1B">
      <w:pPr>
        <w:pStyle w:val="Obsah3"/>
        <w:rPr>
          <w:rFonts w:asciiTheme="minorHAnsi" w:eastAsiaTheme="minorEastAsia" w:hAnsiTheme="minorHAnsi" w:cstheme="minorBidi"/>
          <w:noProof/>
          <w:sz w:val="19"/>
          <w:szCs w:val="19"/>
          <w:lang w:eastAsia="sk-SK"/>
        </w:rPr>
      </w:pPr>
      <w:hyperlink w:anchor="_Toc4576195" w:history="1">
        <w:r w:rsidR="006F425A" w:rsidRPr="00EB4F10">
          <w:rPr>
            <w:rStyle w:val="Hypertextovprepojenie"/>
            <w:noProof/>
            <w:szCs w:val="19"/>
          </w:rPr>
          <w:t>2.4.7</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Nezrovnalosti a vysporiadanie finančných vzťahov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_Toc4576195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86</w:t>
        </w:r>
        <w:r w:rsidR="006F425A" w:rsidRPr="00EB4F10">
          <w:rPr>
            <w:noProof/>
            <w:webHidden/>
            <w:sz w:val="19"/>
            <w:szCs w:val="19"/>
          </w:rPr>
          <w:fldChar w:fldCharType="end"/>
        </w:r>
      </w:hyperlink>
    </w:p>
    <w:p w14:paraId="4B7775B2" w14:textId="77777777" w:rsidR="006F425A" w:rsidRPr="00EB4F10" w:rsidRDefault="00ED6A1B">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96" w:history="1">
        <w:r w:rsidR="006F425A" w:rsidRPr="00EB4F10">
          <w:rPr>
            <w:rStyle w:val="Hypertextovprepojenie"/>
            <w:noProof/>
            <w:szCs w:val="19"/>
          </w:rPr>
          <w:t>2.5</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Verejné obstarávanie</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_Toc4576196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91</w:t>
        </w:r>
        <w:r w:rsidR="006F425A" w:rsidRPr="00EB4F10">
          <w:rPr>
            <w:noProof/>
            <w:webHidden/>
            <w:sz w:val="19"/>
            <w:szCs w:val="19"/>
          </w:rPr>
          <w:fldChar w:fldCharType="end"/>
        </w:r>
      </w:hyperlink>
    </w:p>
    <w:p w14:paraId="40EB16F0" w14:textId="77777777" w:rsidR="006F425A" w:rsidRPr="00EB4F10" w:rsidRDefault="00ED6A1B">
      <w:pPr>
        <w:pStyle w:val="Obsah3"/>
        <w:rPr>
          <w:rFonts w:asciiTheme="minorHAnsi" w:eastAsiaTheme="minorEastAsia" w:hAnsiTheme="minorHAnsi" w:cstheme="minorBidi"/>
          <w:noProof/>
          <w:sz w:val="19"/>
          <w:szCs w:val="19"/>
          <w:lang w:eastAsia="sk-SK"/>
        </w:rPr>
      </w:pPr>
      <w:hyperlink w:anchor="_Toc4576197" w:history="1">
        <w:r w:rsidR="006F425A" w:rsidRPr="00EB4F10">
          <w:rPr>
            <w:rStyle w:val="Hypertextovprepojenie"/>
            <w:rFonts w:cs="Arial"/>
            <w:noProof/>
            <w:szCs w:val="19"/>
          </w:rPr>
          <w:t>2.5.1</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rFonts w:cs="Arial"/>
            <w:noProof/>
            <w:szCs w:val="19"/>
          </w:rPr>
          <w:t>Plán obstarávaní</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_Toc4576197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92</w:t>
        </w:r>
        <w:r w:rsidR="006F425A" w:rsidRPr="00EB4F10">
          <w:rPr>
            <w:noProof/>
            <w:webHidden/>
            <w:sz w:val="19"/>
            <w:szCs w:val="19"/>
          </w:rPr>
          <w:fldChar w:fldCharType="end"/>
        </w:r>
      </w:hyperlink>
    </w:p>
    <w:p w14:paraId="15DBD6E6" w14:textId="77777777" w:rsidR="006F425A" w:rsidRPr="00EB4F10" w:rsidRDefault="00ED6A1B">
      <w:pPr>
        <w:pStyle w:val="Obsah3"/>
        <w:rPr>
          <w:rFonts w:asciiTheme="minorHAnsi" w:eastAsiaTheme="minorEastAsia" w:hAnsiTheme="minorHAnsi" w:cstheme="minorBidi"/>
          <w:noProof/>
          <w:sz w:val="19"/>
          <w:szCs w:val="19"/>
          <w:lang w:eastAsia="sk-SK"/>
        </w:rPr>
      </w:pPr>
      <w:hyperlink w:anchor="_Toc4576198" w:history="1">
        <w:r w:rsidR="006F425A" w:rsidRPr="00EB4F10">
          <w:rPr>
            <w:rStyle w:val="Hypertextovprepojenie"/>
            <w:noProof/>
            <w:szCs w:val="19"/>
          </w:rPr>
          <w:t>2.5.2</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Predpokladaná hodnota zákazky (PHZ)</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_Toc4576198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92</w:t>
        </w:r>
        <w:r w:rsidR="006F425A" w:rsidRPr="00EB4F10">
          <w:rPr>
            <w:noProof/>
            <w:webHidden/>
            <w:sz w:val="19"/>
            <w:szCs w:val="19"/>
          </w:rPr>
          <w:fldChar w:fldCharType="end"/>
        </w:r>
      </w:hyperlink>
    </w:p>
    <w:p w14:paraId="2DCFE3A3" w14:textId="77777777" w:rsidR="006F425A" w:rsidRPr="00EB4F10" w:rsidRDefault="00ED6A1B">
      <w:pPr>
        <w:pStyle w:val="Obsah3"/>
        <w:rPr>
          <w:rFonts w:asciiTheme="minorHAnsi" w:eastAsiaTheme="minorEastAsia" w:hAnsiTheme="minorHAnsi" w:cstheme="minorBidi"/>
          <w:noProof/>
          <w:sz w:val="19"/>
          <w:szCs w:val="19"/>
          <w:lang w:eastAsia="sk-SK"/>
        </w:rPr>
      </w:pPr>
      <w:hyperlink w:anchor="_Toc4576199" w:history="1">
        <w:r w:rsidR="006F425A" w:rsidRPr="00EB4F10">
          <w:rPr>
            <w:rStyle w:val="Hypertextovprepojenie"/>
            <w:noProof/>
            <w:szCs w:val="19"/>
          </w:rPr>
          <w:t>2.5.3</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Povinnosť uzatvoriť zmluvu</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_Toc4576199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94</w:t>
        </w:r>
        <w:r w:rsidR="006F425A" w:rsidRPr="00EB4F10">
          <w:rPr>
            <w:noProof/>
            <w:webHidden/>
            <w:sz w:val="19"/>
            <w:szCs w:val="19"/>
          </w:rPr>
          <w:fldChar w:fldCharType="end"/>
        </w:r>
      </w:hyperlink>
    </w:p>
    <w:p w14:paraId="1B5CB2E4" w14:textId="77777777" w:rsidR="006F425A" w:rsidRPr="00EB4F10" w:rsidRDefault="00ED6A1B">
      <w:pPr>
        <w:pStyle w:val="Obsah3"/>
        <w:rPr>
          <w:rFonts w:asciiTheme="minorHAnsi" w:eastAsiaTheme="minorEastAsia" w:hAnsiTheme="minorHAnsi" w:cstheme="minorBidi"/>
          <w:noProof/>
          <w:sz w:val="19"/>
          <w:szCs w:val="19"/>
          <w:lang w:eastAsia="sk-SK"/>
        </w:rPr>
      </w:pPr>
      <w:hyperlink w:anchor="_Toc4576200" w:history="1">
        <w:r w:rsidR="006F425A" w:rsidRPr="00EB4F10">
          <w:rPr>
            <w:rStyle w:val="Hypertextovprepojenie"/>
            <w:noProof/>
            <w:szCs w:val="19"/>
          </w:rPr>
          <w:t>2.5.4</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Finančné limity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_Toc4576200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94</w:t>
        </w:r>
        <w:r w:rsidR="006F425A" w:rsidRPr="00EB4F10">
          <w:rPr>
            <w:noProof/>
            <w:webHidden/>
            <w:sz w:val="19"/>
            <w:szCs w:val="19"/>
          </w:rPr>
          <w:fldChar w:fldCharType="end"/>
        </w:r>
      </w:hyperlink>
    </w:p>
    <w:p w14:paraId="4E47A407" w14:textId="77777777" w:rsidR="006F425A" w:rsidRPr="00EB4F10" w:rsidRDefault="00ED6A1B">
      <w:pPr>
        <w:pStyle w:val="Obsah3"/>
        <w:rPr>
          <w:rFonts w:asciiTheme="minorHAnsi" w:eastAsiaTheme="minorEastAsia" w:hAnsiTheme="minorHAnsi" w:cstheme="minorBidi"/>
          <w:noProof/>
          <w:sz w:val="19"/>
          <w:szCs w:val="19"/>
          <w:lang w:eastAsia="sk-SK"/>
        </w:rPr>
      </w:pPr>
      <w:hyperlink w:anchor="_Toc4576201" w:history="1">
        <w:r w:rsidR="006F425A" w:rsidRPr="00EB4F10">
          <w:rPr>
            <w:rStyle w:val="Hypertextovprepojenie"/>
            <w:noProof/>
            <w:szCs w:val="19"/>
          </w:rPr>
          <w:t>2.5.5</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Všeobecné ustanovenia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_Toc4576201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95</w:t>
        </w:r>
        <w:r w:rsidR="006F425A" w:rsidRPr="00EB4F10">
          <w:rPr>
            <w:noProof/>
            <w:webHidden/>
            <w:sz w:val="19"/>
            <w:szCs w:val="19"/>
          </w:rPr>
          <w:fldChar w:fldCharType="end"/>
        </w:r>
      </w:hyperlink>
    </w:p>
    <w:p w14:paraId="2D6C7A29" w14:textId="77777777" w:rsidR="006F425A" w:rsidRPr="00EB4F10" w:rsidRDefault="00ED6A1B">
      <w:pPr>
        <w:pStyle w:val="Obsah3"/>
        <w:rPr>
          <w:rFonts w:asciiTheme="minorHAnsi" w:eastAsiaTheme="minorEastAsia" w:hAnsiTheme="minorHAnsi" w:cstheme="minorBidi"/>
          <w:noProof/>
          <w:sz w:val="19"/>
          <w:szCs w:val="19"/>
          <w:lang w:eastAsia="sk-SK"/>
        </w:rPr>
      </w:pPr>
      <w:hyperlink w:anchor="_Toc4576202" w:history="1">
        <w:r w:rsidR="006F425A" w:rsidRPr="00EB4F10">
          <w:rPr>
            <w:rStyle w:val="Hypertextovprepojenie"/>
            <w:noProof/>
            <w:szCs w:val="19"/>
          </w:rPr>
          <w:t>2.5.6</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Typy kontroly VO</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_Toc4576202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101</w:t>
        </w:r>
        <w:r w:rsidR="006F425A" w:rsidRPr="00EB4F10">
          <w:rPr>
            <w:noProof/>
            <w:webHidden/>
            <w:sz w:val="19"/>
            <w:szCs w:val="19"/>
          </w:rPr>
          <w:fldChar w:fldCharType="end"/>
        </w:r>
      </w:hyperlink>
    </w:p>
    <w:p w14:paraId="359733AA" w14:textId="77777777" w:rsidR="006F425A" w:rsidRPr="00EB4F10" w:rsidRDefault="00ED6A1B">
      <w:pPr>
        <w:pStyle w:val="Obsah3"/>
        <w:rPr>
          <w:rFonts w:asciiTheme="minorHAnsi" w:eastAsiaTheme="minorEastAsia" w:hAnsiTheme="minorHAnsi" w:cstheme="minorBidi"/>
          <w:noProof/>
          <w:sz w:val="19"/>
          <w:szCs w:val="19"/>
          <w:lang w:eastAsia="sk-SK"/>
        </w:rPr>
      </w:pPr>
      <w:hyperlink w:anchor="_Toc4576203" w:history="1">
        <w:r w:rsidR="006F425A" w:rsidRPr="00EB4F10">
          <w:rPr>
            <w:rStyle w:val="Hypertextovprepojenie"/>
            <w:noProof/>
            <w:szCs w:val="19"/>
          </w:rPr>
          <w:t>2.5.7</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Finančné opravy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_Toc4576203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121</w:t>
        </w:r>
        <w:r w:rsidR="006F425A" w:rsidRPr="00EB4F10">
          <w:rPr>
            <w:noProof/>
            <w:webHidden/>
            <w:sz w:val="19"/>
            <w:szCs w:val="19"/>
          </w:rPr>
          <w:fldChar w:fldCharType="end"/>
        </w:r>
      </w:hyperlink>
    </w:p>
    <w:p w14:paraId="04A5C027" w14:textId="77777777" w:rsidR="006F425A" w:rsidRPr="00EB4F10" w:rsidRDefault="00ED6A1B">
      <w:pPr>
        <w:pStyle w:val="Obsah3"/>
        <w:rPr>
          <w:rFonts w:asciiTheme="minorHAnsi" w:eastAsiaTheme="minorEastAsia" w:hAnsiTheme="minorHAnsi" w:cstheme="minorBidi"/>
          <w:noProof/>
          <w:sz w:val="19"/>
          <w:szCs w:val="19"/>
          <w:lang w:eastAsia="sk-SK"/>
        </w:rPr>
      </w:pPr>
      <w:hyperlink w:anchor="_Toc4576204" w:history="1">
        <w:r w:rsidR="006F425A" w:rsidRPr="00EB4F10">
          <w:rPr>
            <w:rStyle w:val="Hypertextovprepojenie"/>
            <w:noProof/>
            <w:szCs w:val="19"/>
          </w:rPr>
          <w:t>2.5.8</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Postupy vo verejnom obstarávaní</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_Toc4576204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126</w:t>
        </w:r>
        <w:r w:rsidR="006F425A" w:rsidRPr="00EB4F10">
          <w:rPr>
            <w:noProof/>
            <w:webHidden/>
            <w:sz w:val="19"/>
            <w:szCs w:val="19"/>
          </w:rPr>
          <w:fldChar w:fldCharType="end"/>
        </w:r>
      </w:hyperlink>
    </w:p>
    <w:p w14:paraId="65C93EE7" w14:textId="77777777" w:rsidR="006F425A" w:rsidRPr="00EB4F10" w:rsidRDefault="00ED6A1B">
      <w:pPr>
        <w:pStyle w:val="Obsah3"/>
        <w:rPr>
          <w:rFonts w:asciiTheme="minorHAnsi" w:eastAsiaTheme="minorEastAsia" w:hAnsiTheme="minorHAnsi" w:cstheme="minorBidi"/>
          <w:noProof/>
          <w:sz w:val="19"/>
          <w:szCs w:val="19"/>
          <w:lang w:eastAsia="sk-SK"/>
        </w:rPr>
      </w:pPr>
      <w:hyperlink w:anchor="_Toc4576205" w:history="1">
        <w:r w:rsidR="006F425A" w:rsidRPr="00EB4F10">
          <w:rPr>
            <w:rStyle w:val="Hypertextovprepojenie"/>
            <w:noProof/>
            <w:szCs w:val="19"/>
          </w:rPr>
          <w:t>2.5.9</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Zákazky nespadajúce pod zákon o verejnom obstarávaní</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_Toc4576205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134</w:t>
        </w:r>
        <w:r w:rsidR="006F425A" w:rsidRPr="00EB4F10">
          <w:rPr>
            <w:noProof/>
            <w:webHidden/>
            <w:sz w:val="19"/>
            <w:szCs w:val="19"/>
          </w:rPr>
          <w:fldChar w:fldCharType="end"/>
        </w:r>
      </w:hyperlink>
    </w:p>
    <w:p w14:paraId="747F2099" w14:textId="77777777" w:rsidR="006F425A" w:rsidRPr="00EB4F10" w:rsidRDefault="00ED6A1B">
      <w:pPr>
        <w:pStyle w:val="Obsah3"/>
        <w:rPr>
          <w:rFonts w:asciiTheme="minorHAnsi" w:eastAsiaTheme="minorEastAsia" w:hAnsiTheme="minorHAnsi" w:cstheme="minorBidi"/>
          <w:noProof/>
          <w:sz w:val="19"/>
          <w:szCs w:val="19"/>
          <w:lang w:eastAsia="sk-SK"/>
        </w:rPr>
      </w:pPr>
      <w:hyperlink w:anchor="_Toc4576206" w:history="1">
        <w:r w:rsidR="006F425A" w:rsidRPr="00EB4F10">
          <w:rPr>
            <w:rStyle w:val="Hypertextovprepojenie"/>
            <w:noProof/>
            <w:szCs w:val="19"/>
          </w:rPr>
          <w:t>2.5.10</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Konflikt záujmov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_Toc4576206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146</w:t>
        </w:r>
        <w:r w:rsidR="006F425A" w:rsidRPr="00EB4F10">
          <w:rPr>
            <w:noProof/>
            <w:webHidden/>
            <w:sz w:val="19"/>
            <w:szCs w:val="19"/>
          </w:rPr>
          <w:fldChar w:fldCharType="end"/>
        </w:r>
      </w:hyperlink>
    </w:p>
    <w:p w14:paraId="4C127103" w14:textId="77777777" w:rsidR="006F425A" w:rsidRPr="00EB4F10" w:rsidRDefault="00ED6A1B">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207" w:history="1">
        <w:r w:rsidR="006F425A" w:rsidRPr="00EB4F10">
          <w:rPr>
            <w:rStyle w:val="Hypertextovprepojenie"/>
            <w:noProof/>
            <w:szCs w:val="19"/>
          </w:rPr>
          <w:t>2.6</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Informačný systém (ITMS2014+)</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_Toc4576207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152</w:t>
        </w:r>
        <w:r w:rsidR="006F425A" w:rsidRPr="00EB4F10">
          <w:rPr>
            <w:noProof/>
            <w:webHidden/>
            <w:sz w:val="19"/>
            <w:szCs w:val="19"/>
          </w:rPr>
          <w:fldChar w:fldCharType="end"/>
        </w:r>
      </w:hyperlink>
    </w:p>
    <w:p w14:paraId="7A865B6D" w14:textId="77777777" w:rsidR="006F425A" w:rsidRPr="00EB4F10" w:rsidRDefault="00ED6A1B">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208" w:history="1">
        <w:r w:rsidR="006F425A" w:rsidRPr="00EB4F10">
          <w:rPr>
            <w:rStyle w:val="Hypertextovprepojenie"/>
            <w:noProof/>
            <w:szCs w:val="19"/>
          </w:rPr>
          <w:t>2.7</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Informovanie a komunikácia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_Toc4576208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152</w:t>
        </w:r>
        <w:r w:rsidR="006F425A" w:rsidRPr="00EB4F10">
          <w:rPr>
            <w:noProof/>
            <w:webHidden/>
            <w:sz w:val="19"/>
            <w:szCs w:val="19"/>
          </w:rPr>
          <w:fldChar w:fldCharType="end"/>
        </w:r>
      </w:hyperlink>
    </w:p>
    <w:p w14:paraId="0F6E4E8D" w14:textId="77777777" w:rsidR="006F425A" w:rsidRPr="00EB4F10" w:rsidRDefault="00ED6A1B">
      <w:pPr>
        <w:pStyle w:val="Obsah1"/>
        <w:tabs>
          <w:tab w:val="left" w:pos="482"/>
          <w:tab w:val="right" w:leader="dot" w:pos="9060"/>
        </w:tabs>
        <w:rPr>
          <w:rFonts w:asciiTheme="minorHAnsi" w:eastAsiaTheme="minorEastAsia" w:hAnsiTheme="minorHAnsi" w:cstheme="minorBidi"/>
          <w:noProof/>
          <w:sz w:val="19"/>
          <w:szCs w:val="19"/>
          <w:lang w:eastAsia="sk-SK"/>
        </w:rPr>
      </w:pPr>
      <w:hyperlink w:anchor="_Toc4576209" w:history="1">
        <w:r w:rsidR="006F425A" w:rsidRPr="00EB4F10">
          <w:rPr>
            <w:rStyle w:val="Hypertextovprepojenie"/>
            <w:noProof/>
            <w:szCs w:val="19"/>
          </w:rPr>
          <w:t>3</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Kontrola a overovanie oprávnenosti výdavkov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_Toc4576209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155</w:t>
        </w:r>
        <w:r w:rsidR="006F425A" w:rsidRPr="00EB4F10">
          <w:rPr>
            <w:noProof/>
            <w:webHidden/>
            <w:sz w:val="19"/>
            <w:szCs w:val="19"/>
          </w:rPr>
          <w:fldChar w:fldCharType="end"/>
        </w:r>
      </w:hyperlink>
    </w:p>
    <w:p w14:paraId="15C824B5" w14:textId="77777777" w:rsidR="006F425A" w:rsidRPr="00EB4F10" w:rsidRDefault="00ED6A1B">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210" w:history="1">
        <w:r w:rsidR="006F425A" w:rsidRPr="00EB4F10">
          <w:rPr>
            <w:rStyle w:val="Hypertextovprepojenie"/>
            <w:noProof/>
            <w:szCs w:val="19"/>
          </w:rPr>
          <w:t>3.1</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Administratívna finančná kontrola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_Toc4576210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155</w:t>
        </w:r>
        <w:r w:rsidR="006F425A" w:rsidRPr="00EB4F10">
          <w:rPr>
            <w:noProof/>
            <w:webHidden/>
            <w:sz w:val="19"/>
            <w:szCs w:val="19"/>
          </w:rPr>
          <w:fldChar w:fldCharType="end"/>
        </w:r>
      </w:hyperlink>
    </w:p>
    <w:p w14:paraId="3A34F10C" w14:textId="77777777" w:rsidR="006F425A" w:rsidRPr="00EB4F10" w:rsidRDefault="00ED6A1B">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211" w:history="1">
        <w:r w:rsidR="006F425A" w:rsidRPr="00EB4F10">
          <w:rPr>
            <w:rStyle w:val="Hypertextovprepojenie"/>
            <w:noProof/>
            <w:szCs w:val="19"/>
          </w:rPr>
          <w:t>3.2</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Finančná kontrola na mieste</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_Toc4576211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158</w:t>
        </w:r>
        <w:r w:rsidR="006F425A" w:rsidRPr="00EB4F10">
          <w:rPr>
            <w:noProof/>
            <w:webHidden/>
            <w:sz w:val="19"/>
            <w:szCs w:val="19"/>
          </w:rPr>
          <w:fldChar w:fldCharType="end"/>
        </w:r>
      </w:hyperlink>
    </w:p>
    <w:p w14:paraId="1C10232B" w14:textId="77777777" w:rsidR="006F425A" w:rsidRPr="00EB4F10" w:rsidRDefault="00ED6A1B">
      <w:pPr>
        <w:pStyle w:val="Obsah1"/>
        <w:tabs>
          <w:tab w:val="left" w:pos="482"/>
          <w:tab w:val="right" w:leader="dot" w:pos="9060"/>
        </w:tabs>
        <w:rPr>
          <w:rFonts w:asciiTheme="minorHAnsi" w:eastAsiaTheme="minorEastAsia" w:hAnsiTheme="minorHAnsi" w:cstheme="minorBidi"/>
          <w:noProof/>
          <w:sz w:val="19"/>
          <w:szCs w:val="19"/>
          <w:lang w:eastAsia="sk-SK"/>
        </w:rPr>
      </w:pPr>
      <w:hyperlink w:anchor="_Toc4576212" w:history="1">
        <w:r w:rsidR="006F425A" w:rsidRPr="00EB4F10">
          <w:rPr>
            <w:rStyle w:val="Hypertextovprepojenie"/>
            <w:noProof/>
            <w:szCs w:val="19"/>
          </w:rPr>
          <w:t>4</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Prechodné a záverečné ustanovenia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_Toc4576212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165</w:t>
        </w:r>
        <w:r w:rsidR="006F425A" w:rsidRPr="00EB4F10">
          <w:rPr>
            <w:noProof/>
            <w:webHidden/>
            <w:sz w:val="19"/>
            <w:szCs w:val="19"/>
          </w:rPr>
          <w:fldChar w:fldCharType="end"/>
        </w:r>
      </w:hyperlink>
    </w:p>
    <w:p w14:paraId="3221D8E0" w14:textId="77777777" w:rsidR="006F425A" w:rsidRPr="00EB4F10" w:rsidRDefault="00ED6A1B">
      <w:pPr>
        <w:pStyle w:val="Obsah1"/>
        <w:tabs>
          <w:tab w:val="left" w:pos="482"/>
          <w:tab w:val="right" w:leader="dot" w:pos="9060"/>
        </w:tabs>
        <w:rPr>
          <w:rFonts w:asciiTheme="minorHAnsi" w:eastAsiaTheme="minorEastAsia" w:hAnsiTheme="minorHAnsi" w:cstheme="minorBidi"/>
          <w:noProof/>
          <w:sz w:val="19"/>
          <w:szCs w:val="19"/>
          <w:lang w:eastAsia="sk-SK"/>
        </w:rPr>
      </w:pPr>
      <w:hyperlink w:anchor="_Toc4576213" w:history="1">
        <w:r w:rsidR="006F425A" w:rsidRPr="00EB4F10">
          <w:rPr>
            <w:rStyle w:val="Hypertextovprepojenie"/>
            <w:noProof/>
            <w:szCs w:val="19"/>
          </w:rPr>
          <w:t>5</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Prílohy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_Toc4576213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166</w:t>
        </w:r>
        <w:r w:rsidR="006F425A" w:rsidRPr="00EB4F10">
          <w:rPr>
            <w:noProof/>
            <w:webHidden/>
            <w:sz w:val="19"/>
            <w:szCs w:val="19"/>
          </w:rPr>
          <w:fldChar w:fldCharType="end"/>
        </w:r>
      </w:hyperlink>
    </w:p>
    <w:p w14:paraId="7A55CDA1" w14:textId="77777777" w:rsidR="003979B2" w:rsidRPr="0073389C" w:rsidRDefault="000C0542" w:rsidP="003979B2">
      <w:pPr>
        <w:spacing w:after="120"/>
        <w:rPr>
          <w:sz w:val="20"/>
        </w:rPr>
      </w:pPr>
      <w:r w:rsidRPr="00E135DC">
        <w:rPr>
          <w:rFonts w:cs="Arial"/>
          <w:b/>
          <w:szCs w:val="19"/>
        </w:rPr>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2" w:name="_Toc440372853"/>
      <w:bookmarkStart w:id="3" w:name="_Toc4576173"/>
      <w:r w:rsidRPr="0073389C">
        <w:rPr>
          <w:rFonts w:ascii="Arial" w:hAnsi="Arial"/>
          <w:lang w:val="sk-SK"/>
        </w:rPr>
        <w:lastRenderedPageBreak/>
        <w:t>Úvod</w:t>
      </w:r>
      <w:bookmarkEnd w:id="1"/>
      <w:bookmarkEnd w:id="2"/>
      <w:bookmarkEnd w:id="3"/>
    </w:p>
    <w:p w14:paraId="7A55CDA3" w14:textId="77777777" w:rsidR="00AE5A8F" w:rsidRPr="0073389C" w:rsidRDefault="00AE5A8F" w:rsidP="009F56AB">
      <w:pPr>
        <w:pStyle w:val="Nadpis2"/>
        <w:spacing w:line="288" w:lineRule="auto"/>
        <w:jc w:val="both"/>
        <w:rPr>
          <w:lang w:val="sk-SK"/>
        </w:rPr>
      </w:pPr>
      <w:bookmarkStart w:id="4" w:name="_Toc410907844"/>
      <w:r w:rsidRPr="0073389C">
        <w:rPr>
          <w:lang w:val="sk-SK"/>
        </w:rPr>
        <w:t xml:space="preserve"> </w:t>
      </w:r>
      <w:bookmarkStart w:id="5" w:name="_Toc440372854"/>
      <w:bookmarkStart w:id="6" w:name="_Toc4576174"/>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4"/>
      <w:r w:rsidR="00A028FD" w:rsidRPr="0073389C">
        <w:rPr>
          <w:lang w:val="sk-SK"/>
        </w:rPr>
        <w:t xml:space="preserve"> pre p</w:t>
      </w:r>
      <w:r w:rsidR="001917F5" w:rsidRPr="0073389C">
        <w:rPr>
          <w:lang w:val="sk-SK"/>
        </w:rPr>
        <w:t>rijímateľa</w:t>
      </w:r>
      <w:bookmarkEnd w:id="5"/>
      <w:bookmarkEnd w:id="6"/>
    </w:p>
    <w:p w14:paraId="526DF919" w14:textId="4267800C"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7A55CDA4" w14:textId="3B9F53E5"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r w:rsidR="00D35CC4">
        <w:rPr>
          <w:rStyle w:val="Hypertextovprepojenie"/>
          <w:rFonts w:cs="Arial"/>
          <w:szCs w:val="19"/>
          <w:lang w:val="sk-SK"/>
        </w:rPr>
        <w:t>www.reformuj.sk</w:t>
      </w:r>
      <w:r w:rsidR="00E60279" w:rsidRPr="0073389C">
        <w:rPr>
          <w:rFonts w:ascii="Arial" w:hAnsi="Arial" w:cs="Arial"/>
          <w:sz w:val="19"/>
          <w:szCs w:val="19"/>
          <w:lang w:val="sk-SK"/>
        </w:rPr>
        <w:t>.</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1677DD00" w:rsidR="002F293D" w:rsidRDefault="002F293D" w:rsidP="007B5322">
      <w:pPr>
        <w:spacing w:before="120" w:after="120" w:line="288" w:lineRule="auto"/>
        <w:jc w:val="both"/>
      </w:pPr>
      <w:r w:rsidRPr="0073389C">
        <w:t xml:space="preserve">SR EŠIF a metodické pokyny CKO sú zverejnené na stránke </w:t>
      </w:r>
      <w:hyperlink r:id="rId12" w:history="1">
        <w:r w:rsidRPr="0073389C">
          <w:rPr>
            <w:rStyle w:val="Hypertextovprepojenie"/>
          </w:rPr>
          <w:t>www.partnerskadohoda.gov.sk</w:t>
        </w:r>
      </w:hyperlink>
      <w:r w:rsidRPr="0073389C">
        <w:t xml:space="preserve">, SFR je zverejnený na stránke </w:t>
      </w:r>
      <w:hyperlink r:id="rId13"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3DDEAF8A" w14:textId="6229F5D0" w:rsidR="00A67256" w:rsidRPr="0073389C" w:rsidRDefault="00A67256" w:rsidP="007B5322">
      <w:pPr>
        <w:spacing w:before="120" w:after="120" w:line="288" w:lineRule="auto"/>
        <w:jc w:val="both"/>
      </w:pPr>
      <w:r w:rsidRPr="00A67256">
        <w:t>Ak poskytovateľ nezapracuje zmeny vyplývajúce z úprav kapitoly vzťahujúcej sa na verejné obstarávanie a obstarávanie aktuálnej verzie SR EŠIF, resp. vzorov formulárov a metodických pokynov CKO týkajúcich sa VO a obstarávania do svojej príručky v lehote 30 pracovných dní od ich účinnosti, je žiadateľ/prijímateľ oprávnený postupovať podľa aktuálnej verzie SR EŠIF, resp. vzorov formulárov a metodických pokynov CKO týkajúcich sa VO a obstarávania, ktoré sú platné a účinné.</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7" w:name="_Toc410907845"/>
      <w:bookmarkStart w:id="8" w:name="_Toc440372855"/>
      <w:bookmarkStart w:id="9" w:name="_Toc4576175"/>
      <w:r w:rsidRPr="0073389C">
        <w:rPr>
          <w:lang w:val="sk-SK"/>
        </w:rPr>
        <w:t>Cieľ príručky pre prijímateľa</w:t>
      </w:r>
      <w:bookmarkEnd w:id="7"/>
      <w:bookmarkEnd w:id="8"/>
      <w:bookmarkEnd w:id="9"/>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w:t>
      </w:r>
      <w:r w:rsidR="00927522" w:rsidRPr="0073389C">
        <w:lastRenderedPageBreak/>
        <w:t xml:space="preserve">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7A55CDB0" w14:textId="6A6249F0"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w:t>
      </w:r>
      <w:r w:rsidR="003F46FE">
        <w:t>ia</w:t>
      </w:r>
      <w:r w:rsidRPr="0073389C">
        <w:t>.opevs@minv.sk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42BFA361"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r w:rsidR="005B7659" w:rsidRPr="005548CA">
        <w:rPr>
          <w:rStyle w:val="Hypertextovprepojenie"/>
          <w:color w:val="auto"/>
        </w:rPr>
        <w:t xml:space="preserve"> </w:t>
      </w:r>
      <w:r w:rsidR="005B7659">
        <w:rPr>
          <w:rStyle w:val="Hypertextovprepojenie"/>
        </w:rPr>
        <w:t>www.reformuj.sk</w:t>
      </w:r>
      <w:r w:rsidR="00EC0303" w:rsidRPr="0073389C">
        <w:t>.</w:t>
      </w:r>
    </w:p>
    <w:p w14:paraId="7A55CDB6" w14:textId="77777777" w:rsidR="00AE5A8F" w:rsidRPr="0073389C" w:rsidRDefault="00AE5A8F" w:rsidP="009F56AB">
      <w:pPr>
        <w:pStyle w:val="Nadpis2"/>
        <w:spacing w:line="288" w:lineRule="auto"/>
        <w:jc w:val="both"/>
        <w:rPr>
          <w:lang w:val="sk-SK"/>
        </w:rPr>
      </w:pPr>
      <w:bookmarkStart w:id="10" w:name="_Toc410907846"/>
      <w:bookmarkStart w:id="11" w:name="_Toc440372856"/>
      <w:bookmarkStart w:id="12" w:name="_Toc4576176"/>
      <w:r w:rsidRPr="0073389C">
        <w:rPr>
          <w:lang w:val="sk-SK"/>
        </w:rPr>
        <w:t>Definícia pojmov</w:t>
      </w:r>
      <w:bookmarkEnd w:id="10"/>
      <w:bookmarkEnd w:id="11"/>
      <w:bookmarkEnd w:id="12"/>
    </w:p>
    <w:p w14:paraId="7A55CDB7" w14:textId="4935EFA6"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7A55CDB8" w14:textId="7AECB023"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 xml:space="preserve">rizovaných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7A55CDB9" w14:textId="423D58C3" w:rsidR="00AE5A8F" w:rsidRPr="00DB1B99" w:rsidRDefault="00AE5A8F" w:rsidP="00DD1BA5">
      <w:pPr>
        <w:pStyle w:val="Bulletslevel1"/>
        <w:ind w:left="567"/>
        <w:jc w:val="both"/>
        <w:rPr>
          <w:b/>
          <w:lang w:val="sk-SK"/>
        </w:rPr>
      </w:pPr>
      <w:r w:rsidRPr="00DB1B99">
        <w:rPr>
          <w:b/>
          <w:lang w:val="sk-SK"/>
        </w:rPr>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lastRenderedPageBreak/>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7C72EB36"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Úrad </w:t>
      </w:r>
      <w:r w:rsidR="00FC0FC1">
        <w:rPr>
          <w:rFonts w:cs="Arial"/>
          <w:szCs w:val="19"/>
          <w:lang w:val="sk-SK"/>
        </w:rPr>
        <w:t xml:space="preserve">podpredsedu </w:t>
      </w:r>
      <w:r w:rsidR="00FC0FC1" w:rsidRPr="00041B11">
        <w:rPr>
          <w:rFonts w:cs="Arial"/>
          <w:szCs w:val="19"/>
          <w:lang w:val="sk-SK"/>
        </w:rPr>
        <w:t>vlády SR</w:t>
      </w:r>
      <w:r w:rsidR="00FC0FC1">
        <w:rPr>
          <w:rFonts w:cs="Arial"/>
          <w:szCs w:val="19"/>
          <w:lang w:val="sk-SK"/>
        </w:rPr>
        <w:t xml:space="preserve"> pre investície a informatizáciu</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86CC061" w14:textId="6F60EF15"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468310D3"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7C3B6670"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215CFC">
        <w:rPr>
          <w:rFonts w:cs="Arial"/>
          <w:szCs w:val="19"/>
          <w:lang w:val="sk-SK"/>
        </w:rPr>
        <w:t>V</w:t>
      </w:r>
      <w:r w:rsidR="00215CFC" w:rsidRPr="00215CFC">
        <w:rPr>
          <w:rFonts w:cs="Arial"/>
          <w:szCs w:val="19"/>
          <w:lang w:val="sk-SK"/>
        </w:rPr>
        <w:t xml:space="preserve"> prípade ich predkladania </w:t>
      </w:r>
      <w:r w:rsidR="00215CFC">
        <w:rPr>
          <w:rFonts w:cs="Arial"/>
          <w:szCs w:val="19"/>
          <w:lang w:val="sk-SK"/>
        </w:rPr>
        <w:t xml:space="preserve">dokumentácie z VO </w:t>
      </w:r>
      <w:r w:rsidR="00215CFC" w:rsidRPr="00215CFC">
        <w:rPr>
          <w:rFonts w:cs="Arial"/>
          <w:szCs w:val="19"/>
          <w:lang w:val="sk-SK"/>
        </w:rPr>
        <w:t xml:space="preserve">cez ITMS 2014+ sa za deň doručenia považuje deň doručenia Žiadosti prijímateľa o vykonanie kontroly VO pričom, dokumentáciu je prijímateľ povinný nahrať do ITMS 2014+ najneskôr v deň doručenia Žiadosti o vykonanie kontroly </w:t>
      </w:r>
      <w:r w:rsidR="00215CFC">
        <w:rPr>
          <w:rFonts w:cs="Arial"/>
          <w:szCs w:val="19"/>
          <w:lang w:val="sk-SK"/>
        </w:rPr>
        <w:t xml:space="preserve">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r w:rsidR="00EA09DD">
        <w:rPr>
          <w:rFonts w:cs="Arial"/>
          <w:szCs w:val="19"/>
          <w:lang w:val="sk-SK"/>
        </w:rPr>
        <w:t>Žo</w:t>
      </w:r>
      <w:r w:rsidR="00BD1430" w:rsidRPr="0073389C">
        <w:rPr>
          <w:rFonts w:cs="Arial"/>
          <w:szCs w:val="19"/>
          <w:lang w:val="sk-SK"/>
        </w:rPr>
        <w:t>NFP, v </w:t>
      </w:r>
      <w:r w:rsidR="00EA09DD">
        <w:rPr>
          <w:rFonts w:cs="Arial"/>
          <w:szCs w:val="19"/>
          <w:lang w:val="sk-SK"/>
        </w:rPr>
        <w:t>Žo</w:t>
      </w:r>
      <w:r w:rsidR="00BD1430" w:rsidRPr="0073389C">
        <w:rPr>
          <w:rFonts w:cs="Arial"/>
          <w:szCs w:val="19"/>
          <w:lang w:val="sk-SK"/>
        </w:rPr>
        <w:t>NFP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18AAB4F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4DD641C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7A55CDC9" w14:textId="17F0901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7A55CDCD" w14:textId="02D5415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652E1B2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w:t>
      </w:r>
      <w:r w:rsidRPr="0073389C">
        <w:rPr>
          <w:rFonts w:cs="Arial"/>
          <w:szCs w:val="19"/>
          <w:lang w:val="sk-SK"/>
        </w:rPr>
        <w:lastRenderedPageBreak/>
        <w:t xml:space="preserve">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3D24E501"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7A55CDD2" w14:textId="7444A2F1"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6F49AC54"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140634AE" w14:textId="173C5722"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w:t>
      </w:r>
      <w:r w:rsidR="00C6030F" w:rsidRPr="0073389C">
        <w:rPr>
          <w:szCs w:val="19"/>
          <w:lang w:val="sk-SK"/>
        </w:rPr>
        <w:lastRenderedPageBreak/>
        <w:t xml:space="preserve">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7A55CDD8" w14:textId="4D1FBC25"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A55CDD9" w14:textId="2EC1B99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594E4A3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7A55CDDC" w14:textId="2F0D6A6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9C1147">
        <w:rPr>
          <w:rFonts w:cs="Arial"/>
          <w:szCs w:val="19"/>
          <w:lang w:val="sk-SK"/>
        </w:rPr>
        <w:t>ž</w:t>
      </w:r>
      <w:r w:rsidR="00F576F7" w:rsidRPr="0073389C">
        <w:rPr>
          <w:rFonts w:cs="Arial"/>
          <w:szCs w:val="19"/>
          <w:lang w:val="sk-SK"/>
        </w:rPr>
        <w:t xml:space="preserve"> </w:t>
      </w:r>
      <w:r w:rsidR="009C1147">
        <w:rPr>
          <w:rFonts w:cs="Arial"/>
          <w:szCs w:val="19"/>
          <w:lang w:val="sk-SK"/>
        </w:rPr>
        <w:t>e</w:t>
      </w:r>
      <w:r w:rsidR="00F576F7" w:rsidRPr="0073389C">
        <w:rPr>
          <w:rFonts w:cs="Arial"/>
          <w:szCs w:val="19"/>
          <w:lang w:val="sk-SK"/>
        </w:rPr>
        <w:t xml:space="preserve">), čl. 68, </w:t>
      </w:r>
      <w:r w:rsidR="00350A79">
        <w:rPr>
          <w:rFonts w:cs="Arial"/>
          <w:szCs w:val="19"/>
          <w:lang w:val="sk-SK"/>
        </w:rPr>
        <w:t xml:space="preserve">68a, 68b, </w:t>
      </w:r>
      <w:r w:rsidR="00F576F7" w:rsidRPr="0073389C">
        <w:rPr>
          <w:rFonts w:cs="Arial"/>
          <w:szCs w:val="19"/>
          <w:lang w:val="sk-SK"/>
        </w:rPr>
        <w:t>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58F8D29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 xml:space="preserve">z </w:t>
      </w:r>
      <w:r w:rsidR="003777E5" w:rsidRPr="0073389C">
        <w:rPr>
          <w:rFonts w:cs="Arial"/>
          <w:szCs w:val="19"/>
          <w:lang w:val="sk-SK"/>
        </w:rPr>
        <w:lastRenderedPageBreak/>
        <w:t>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7A55CDE4" w14:textId="6F274B7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6" w14:textId="03B3F5EB" w:rsidR="00AE5A8F" w:rsidRDefault="00AE5A8F" w:rsidP="005212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452E3F02" w14:textId="21D8AC5A" w:rsidR="00A5020F" w:rsidRPr="0073389C" w:rsidRDefault="00A5020F" w:rsidP="00852446">
      <w:pPr>
        <w:pStyle w:val="Bulletslevel1"/>
        <w:ind w:left="567"/>
        <w:jc w:val="both"/>
        <w:rPr>
          <w:rFonts w:cs="Arial"/>
          <w:szCs w:val="19"/>
          <w:lang w:val="sk-SK"/>
        </w:rPr>
      </w:pPr>
      <w:r w:rsidRPr="00A5020F">
        <w:rPr>
          <w:rFonts w:cs="Arial"/>
          <w:szCs w:val="19"/>
          <w:lang w:val="sk-SK"/>
        </w:rPr>
        <w:t>Preddavkové platby – preddavkovou platbou sa rozumie úhrada finančných prostriedkov prijímateľom dodávateľovi pred dodaním tovarov / poskytnutím služieb alebo vykonaním stavebných prác. Vzťahuje sa na obchodné vzťahy medzi prijímateľom a dodávateľom, pričom samotný systém platieb medzi riadiacim orgánom a prijímateľom, t. j. systém predfinancovania, systém zálohových platieb a ich kombinácia so systémom refundácie, nie je týmto dotknutý. V bežnej obchodnej praxi sa používa aj pojem "záloha" alebo "preddavok" a pre doklad, na základe ktorého sa úhrada realizuje, sa používa aj pojem "zálohová faktúra" alebo "preddavková faktúra".</w:t>
      </w:r>
    </w:p>
    <w:p w14:paraId="7A55CDE7" w14:textId="65BFA38E" w:rsidR="00AE5A8F" w:rsidRPr="00402129" w:rsidRDefault="00AE5A8F" w:rsidP="00402129">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E56E69" w:rsidRPr="00E56E69">
        <w:rPr>
          <w:rFonts w:cs="Arial"/>
          <w:szCs w:val="19"/>
          <w:lang w:val="sk-SK"/>
        </w:rPr>
        <w:t>súkromná alebo verejná právnická osoba a</w:t>
      </w:r>
      <w:r w:rsidR="005964CA">
        <w:rPr>
          <w:rFonts w:cs="Arial"/>
          <w:szCs w:val="19"/>
          <w:lang w:val="sk-SK"/>
        </w:rPr>
        <w:t>lebo</w:t>
      </w:r>
      <w:r w:rsidR="00E56E69" w:rsidRPr="00E56E69">
        <w:rPr>
          <w:rFonts w:cs="Arial"/>
          <w:szCs w:val="19"/>
          <w:lang w:val="sk-SK"/>
        </w:rPr>
        <w:t xml:space="preserve"> fyzická osoba, zodpovedná za začatie alebo za začatie a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1E32AB56"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lastRenderedPageBreak/>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7FD8AB15"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7A55CDEF" w14:textId="6AB54648"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644EF29" w14:textId="4D96A275"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7A55CDF0" w14:textId="67AE3884" w:rsidR="00AE5A8F" w:rsidRPr="00BD3255" w:rsidRDefault="00AE5A8F" w:rsidP="00BD3255">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r w:rsidR="00E56E69" w:rsidRPr="00E56E69">
        <w:rPr>
          <w:lang w:val="sk-SK"/>
        </w:rPr>
        <w:t>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p>
    <w:p w14:paraId="7A55CDF1" w14:textId="49412EAD" w:rsidR="007A58F6" w:rsidRPr="00E56E69"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xml:space="preserve">) na programové obdobie 2014 – </w:t>
      </w:r>
      <w:r w:rsidRPr="00E56E69">
        <w:rPr>
          <w:rFonts w:cs="Arial"/>
          <w:szCs w:val="19"/>
          <w:lang w:val="sk-SK"/>
        </w:rPr>
        <w:t>2020</w:t>
      </w:r>
      <w:r w:rsidR="00E56E69" w:rsidRPr="00E56E69">
        <w:rPr>
          <w:rFonts w:cs="Arial"/>
          <w:szCs w:val="19"/>
          <w:lang w:val="sk-SK"/>
        </w:rPr>
        <w:t xml:space="preserve"> </w:t>
      </w:r>
      <w:r w:rsidR="00E56E69" w:rsidRPr="00E56E69">
        <w:rPr>
          <w:lang w:val="sk-SK"/>
        </w:rPr>
        <w:t>a v súlade so zákonom č. 357/2015 Z.z. o finančnej kontrole a audite.</w:t>
      </w:r>
      <w:r w:rsidR="001E445D" w:rsidRPr="00E56E69">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21FA508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7A55CDF4" w14:textId="2A9453D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4"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7A55CDF6" w14:textId="7BA8CE7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576CA508"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3600387B" w14:textId="0AB5D1BA"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7A55CDFB" w14:textId="4E8B137E" w:rsidR="00346DA0" w:rsidRPr="00BD3255" w:rsidRDefault="00346DA0" w:rsidP="00BD3255">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2843A214" w14:textId="77777777" w:rsidR="00460378" w:rsidRPr="00BD3255" w:rsidRDefault="00460378" w:rsidP="00460378">
      <w:pPr>
        <w:numPr>
          <w:ilvl w:val="0"/>
          <w:numId w:val="31"/>
        </w:numPr>
        <w:spacing w:after="120"/>
        <w:ind w:left="567" w:hanging="283"/>
        <w:jc w:val="both"/>
        <w:rPr>
          <w:rFonts w:eastAsia="Times" w:cs="Arial"/>
          <w:color w:val="000000"/>
          <w:szCs w:val="19"/>
          <w:lang w:eastAsia="x-none"/>
        </w:rPr>
      </w:pPr>
      <w:r w:rsidRPr="002C7667">
        <w:rPr>
          <w:rFonts w:cs="Arial"/>
          <w:b/>
          <w:szCs w:val="16"/>
        </w:rPr>
        <w:t>Účtovný</w:t>
      </w:r>
      <w:r w:rsidRPr="002C7667">
        <w:rPr>
          <w:rFonts w:cs="Arial"/>
          <w:b/>
          <w:bCs/>
          <w:szCs w:val="16"/>
        </w:rPr>
        <w:t xml:space="preserve"> doklad</w:t>
      </w:r>
      <w:r w:rsidRPr="00BA5790">
        <w:rPr>
          <w:rFonts w:cs="Arial"/>
          <w:szCs w:val="16"/>
        </w:rPr>
        <w:t xml:space="preserve"> </w:t>
      </w:r>
      <w:r w:rsidRPr="00BD3255">
        <w:rPr>
          <w:rFonts w:eastAsia="Times" w:cs="Arial"/>
          <w:color w:val="000000"/>
          <w:szCs w:val="19"/>
          <w:lang w:eastAsia="x-none"/>
        </w:rPr>
        <w:t>– doklad definovaný v § 10 ods. 1 zákona č. 431/2002 Z. z. o účtovníctve. Na účely predkladania žiadostí o platbu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žiadosti o platbu v časti Čestné vyhlásenie.</w:t>
      </w:r>
    </w:p>
    <w:p w14:paraId="45AD9236" w14:textId="77777777" w:rsidR="00460378" w:rsidRPr="00BD3255" w:rsidRDefault="00460378" w:rsidP="00460378">
      <w:pPr>
        <w:spacing w:after="120"/>
        <w:ind w:left="567"/>
        <w:jc w:val="both"/>
        <w:rPr>
          <w:rFonts w:eastAsia="Times" w:cs="Arial"/>
          <w:color w:val="000000"/>
          <w:szCs w:val="19"/>
          <w:lang w:eastAsia="x-none"/>
        </w:rPr>
      </w:pPr>
      <w:r w:rsidRPr="00BD3255">
        <w:rPr>
          <w:rFonts w:eastAsia="Times" w:cs="Arial"/>
          <w:color w:val="000000"/>
          <w:szCs w:val="19"/>
          <w:lang w:eastAsia="x-none"/>
        </w:rPr>
        <w:t xml:space="preserve">V súvislosti s postúpením pohľadávky sa z pohľadu splnenia požiadaviek nariadenia Európskeho parlamentu a Rady (EÚ) č. 1303/2013 za účtovný doklad, ktorého dôkazná hodnota je rovnocenná faktúram, považuje aj doklad preukazujúci vykonanie započítania pohľadávky a záväzku. </w:t>
      </w:r>
    </w:p>
    <w:p w14:paraId="3090F9AE" w14:textId="2ECEFD42" w:rsidR="00460378" w:rsidRPr="00460378" w:rsidRDefault="00460378" w:rsidP="00460378">
      <w:pPr>
        <w:pStyle w:val="Bulletslevel1"/>
        <w:numPr>
          <w:ilvl w:val="0"/>
          <w:numId w:val="0"/>
        </w:numPr>
        <w:spacing w:after="120" w:line="288" w:lineRule="auto"/>
        <w:ind w:left="567"/>
        <w:jc w:val="both"/>
        <w:rPr>
          <w:rFonts w:cs="Arial"/>
          <w:szCs w:val="19"/>
          <w:lang w:val="sk-SK"/>
        </w:rPr>
      </w:pPr>
      <w:r w:rsidRPr="00BD3255">
        <w:rPr>
          <w:rFonts w:cs="Arial"/>
          <w:szCs w:val="19"/>
          <w:lang w:val="sk-SK"/>
        </w:rPr>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p>
    <w:p w14:paraId="7A55CDFD" w14:textId="6343661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w:t>
      </w:r>
      <w:r w:rsidRPr="0073389C">
        <w:rPr>
          <w:rFonts w:cs="Arial"/>
          <w:szCs w:val="19"/>
          <w:lang w:val="sk-SK"/>
        </w:rPr>
        <w:lastRenderedPageBreak/>
        <w:t xml:space="preserve">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7133D5C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7E638EB"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7A55CE05" w14:textId="743DEED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181BED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„ŽoP“)</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t.j. prostriedky EÚ a štátneho rozpočtu na spolufinancovanie v príslušnom pomere. </w:t>
      </w:r>
      <w:r w:rsidR="00E77BF4">
        <w:rPr>
          <w:rFonts w:cs="Arial"/>
          <w:szCs w:val="19"/>
          <w:lang w:val="sk-SK"/>
        </w:rPr>
        <w:t>ŽoP</w:t>
      </w:r>
      <w:r w:rsidR="00821A36" w:rsidRPr="0073389C">
        <w:rPr>
          <w:rFonts w:cs="Arial"/>
          <w:szCs w:val="19"/>
          <w:lang w:val="sk-SK"/>
        </w:rPr>
        <w:t xml:space="preserve"> prijímateľ eviduje v ITMS2014+</w:t>
      </w:r>
      <w:r w:rsidR="00DC55DD" w:rsidRPr="0073389C">
        <w:rPr>
          <w:rFonts w:cs="Arial"/>
          <w:szCs w:val="19"/>
          <w:lang w:val="sk-SK"/>
        </w:rPr>
        <w:t>;</w:t>
      </w:r>
    </w:p>
    <w:p w14:paraId="7A55CE08" w14:textId="631E4A2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w:t>
      </w:r>
      <w:r w:rsidR="008C5D90">
        <w:rPr>
          <w:rFonts w:cs="Arial"/>
          <w:szCs w:val="19"/>
          <w:lang w:val="sk-SK"/>
        </w:rPr>
        <w:t xml:space="preserve"> </w:t>
      </w:r>
      <w:r w:rsidR="008C5D90" w:rsidRPr="0099542E">
        <w:rPr>
          <w:rFonts w:cs="Arial"/>
          <w:szCs w:val="16"/>
          <w:lang w:val="sk-SK"/>
        </w:rPr>
        <w:t>vysporiadať finančné vzťahy (vzájomne započítať pohľadávku a záväzok z príspevku alebo</w:t>
      </w:r>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C5D90">
        <w:rPr>
          <w:rFonts w:cs="Arial"/>
          <w:szCs w:val="19"/>
          <w:lang w:val="sk-SK"/>
        </w:rPr>
        <w:t>)</w:t>
      </w:r>
      <w:r w:rsidR="00277B9E">
        <w:rPr>
          <w:rFonts w:cs="Arial"/>
          <w:szCs w:val="19"/>
          <w:lang w:val="sk-SK"/>
        </w:rPr>
        <w:t>.</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5AE2AF05" w:rsidR="00AE5A8F" w:rsidRPr="0073389C" w:rsidRDefault="001C1B30" w:rsidP="009F56AB">
      <w:pPr>
        <w:pStyle w:val="Nadpis2"/>
        <w:spacing w:line="288" w:lineRule="auto"/>
        <w:rPr>
          <w:lang w:val="sk-SK"/>
        </w:rPr>
      </w:pPr>
      <w:bookmarkStart w:id="13" w:name="_Toc410907847"/>
      <w:bookmarkStart w:id="14" w:name="_Toc440372857"/>
      <w:bookmarkStart w:id="15" w:name="_Toc4576177"/>
      <w:r>
        <w:rPr>
          <w:lang w:val="sk-SK"/>
        </w:rPr>
        <w:lastRenderedPageBreak/>
        <w:t>Použité s</w:t>
      </w:r>
      <w:r w:rsidR="00AE5A8F" w:rsidRPr="0073389C">
        <w:rPr>
          <w:lang w:val="sk-SK"/>
        </w:rPr>
        <w:t>kratky</w:t>
      </w:r>
      <w:bookmarkEnd w:id="13"/>
      <w:bookmarkEnd w:id="14"/>
      <w:bookmarkEnd w:id="15"/>
    </w:p>
    <w:p w14:paraId="08CF1C1F" w14:textId="39E9C94F"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7A55CE0C" w14:textId="58DCBEAE"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7A55CE0D" w14:textId="278BF10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4457FF1F" w14:textId="3EAA6EE3"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7A55CE0E" w14:textId="2B6CD009" w:rsidR="00821A36"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1612A81B" w14:textId="64C7D7C4" w:rsidR="00215CFC" w:rsidRPr="0073389C" w:rsidRDefault="00215CFC" w:rsidP="00E135DC">
      <w:pPr>
        <w:pStyle w:val="Bulletslevel1"/>
        <w:numPr>
          <w:ilvl w:val="0"/>
          <w:numId w:val="0"/>
        </w:numPr>
        <w:spacing w:line="288" w:lineRule="auto"/>
        <w:jc w:val="both"/>
        <w:rPr>
          <w:rFonts w:cs="Arial"/>
          <w:lang w:val="sk-SK"/>
        </w:rPr>
      </w:pPr>
      <w:r>
        <w:rPr>
          <w:rFonts w:cs="Arial"/>
          <w:lang w:val="sk-SK"/>
        </w:rPr>
        <w:t>DNS</w:t>
      </w:r>
      <w:r>
        <w:rPr>
          <w:rFonts w:cs="Arial"/>
          <w:lang w:val="sk-SK"/>
        </w:rPr>
        <w:tab/>
      </w:r>
      <w:r>
        <w:rPr>
          <w:rFonts w:cs="Arial"/>
          <w:lang w:val="sk-SK"/>
        </w:rPr>
        <w:tab/>
        <w:t>Dynamický nákupný systém</w:t>
      </w:r>
    </w:p>
    <w:p w14:paraId="7A55CE0F" w14:textId="0875AD62"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7A55CE10" w14:textId="2589405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7A55CE11" w14:textId="1D76759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7A55CE12" w14:textId="6489105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7A55CE13" w14:textId="7944E38C"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6536978A" w14:textId="62DA5B0F" w:rsidR="00556189" w:rsidRPr="0073389C" w:rsidRDefault="00ED682D" w:rsidP="00E135DC">
      <w:pPr>
        <w:pStyle w:val="Bulletslevel1"/>
        <w:numPr>
          <w:ilvl w:val="0"/>
          <w:numId w:val="0"/>
        </w:numPr>
        <w:spacing w:line="288" w:lineRule="auto"/>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7A55CE14" w14:textId="6DE4292F" w:rsidR="00AE5A8F"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7AA8CBF6" w14:textId="668452E4" w:rsidR="00033C04" w:rsidRPr="0073389C" w:rsidRDefault="00033C04" w:rsidP="00E135DC">
      <w:pPr>
        <w:pStyle w:val="Bulletslevel1"/>
        <w:numPr>
          <w:ilvl w:val="0"/>
          <w:numId w:val="0"/>
        </w:numPr>
        <w:spacing w:line="288" w:lineRule="auto"/>
        <w:jc w:val="both"/>
        <w:rPr>
          <w:rFonts w:cs="Arial"/>
          <w:lang w:val="sk-SK"/>
        </w:rPr>
      </w:pPr>
      <w:r w:rsidRPr="00033C04">
        <w:rPr>
          <w:rFonts w:cs="Arial"/>
          <w:lang w:val="sk-SK"/>
        </w:rPr>
        <w:t>Kontrola VO</w:t>
      </w:r>
      <w:r>
        <w:rPr>
          <w:rFonts w:cs="Arial"/>
          <w:lang w:val="sk-SK"/>
        </w:rPr>
        <w:t xml:space="preserve">       </w:t>
      </w:r>
      <w:r w:rsidRPr="00033C04">
        <w:rPr>
          <w:rFonts w:cs="Arial"/>
          <w:lang w:val="sk-SK"/>
        </w:rPr>
        <w:t xml:space="preserve"> kontrola/finančná kontrola verejného obstarávania/obstarávania</w:t>
      </w:r>
    </w:p>
    <w:p w14:paraId="7A55CE15" w14:textId="650CEF0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7A55CE16" w14:textId="3C39C7D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7A55CE17" w14:textId="0FB35739"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6E25E55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7A55CE19" w14:textId="3EDB5CCC"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7A55CE1A" w14:textId="0083C81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7A55CE1B" w14:textId="5A9EF25D"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7A55CE1C" w14:textId="1EC4D0D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7A55CE1D" w14:textId="7F8CEBD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A55CE1E" w14:textId="5C3FD312"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1AF8966B" w14:textId="1D135489"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5C9349" w14:textId="17913614"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7A55CE21" w14:textId="1A78589B"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7A55CE22" w14:textId="15EC051B"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721AB98D" w14:textId="21A142FD"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A55CE23" w14:textId="379E6F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7A55CE24" w14:textId="502AB1D5"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r w:rsidR="00B80D94" w:rsidRPr="00B80D94">
        <w:rPr>
          <w:rFonts w:cs="Arial"/>
          <w:lang w:val="sk-SK"/>
        </w:rPr>
        <w:t xml:space="preserve"> </w:t>
      </w:r>
      <w:r w:rsidR="00B80D94">
        <w:rPr>
          <w:rFonts w:cs="Arial"/>
          <w:lang w:val="sk-SK"/>
        </w:rPr>
        <w:t>alebo obstarávanie</w:t>
      </w:r>
    </w:p>
    <w:p w14:paraId="150CDE21" w14:textId="26293712"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7A55CE25" w14:textId="42D8177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412070EB" w14:textId="1498C748" w:rsidR="00140CE3" w:rsidRDefault="00140CE3" w:rsidP="00E135DC">
      <w:pPr>
        <w:pStyle w:val="Bulletslevel1"/>
        <w:numPr>
          <w:ilvl w:val="0"/>
          <w:numId w:val="0"/>
        </w:numPr>
        <w:spacing w:line="288" w:lineRule="auto"/>
        <w:jc w:val="both"/>
        <w:rPr>
          <w:rFonts w:cs="Arial"/>
          <w:lang w:val="sk-SK"/>
        </w:rPr>
      </w:pPr>
      <w:r>
        <w:rPr>
          <w:rFonts w:cs="Arial"/>
          <w:lang w:val="sk-SK"/>
        </w:rPr>
        <w:t>ZVV</w:t>
      </w:r>
      <w:r>
        <w:rPr>
          <w:rFonts w:cs="Arial"/>
          <w:lang w:val="sk-SK"/>
        </w:rPr>
        <w:tab/>
      </w:r>
      <w:r>
        <w:rPr>
          <w:rFonts w:cs="Arial"/>
          <w:lang w:val="sk-SK"/>
        </w:rPr>
        <w:tab/>
        <w:t>Zjednodušené vykazovanie výdavkov</w:t>
      </w:r>
    </w:p>
    <w:p w14:paraId="7A55CE26" w14:textId="77097E4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lastRenderedPageBreak/>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7A55CE27" w14:textId="423E7DA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ŽoP </w:t>
      </w:r>
      <w:r w:rsidR="00D27A8E">
        <w:rPr>
          <w:rFonts w:cs="Arial"/>
          <w:lang w:val="sk-SK"/>
        </w:rPr>
        <w:tab/>
      </w:r>
      <w:r w:rsidR="00D27A8E">
        <w:rPr>
          <w:rFonts w:cs="Arial"/>
          <w:lang w:val="sk-SK"/>
        </w:rPr>
        <w:tab/>
      </w:r>
      <w:r w:rsidRPr="0073389C">
        <w:rPr>
          <w:rFonts w:cs="Arial"/>
          <w:lang w:val="sk-SK"/>
        </w:rPr>
        <w:t>Žiadosť o platbu</w:t>
      </w:r>
    </w:p>
    <w:p w14:paraId="7A55CE28" w14:textId="72664B7F" w:rsidR="009D7F63"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16" w:name="_Toc440372858"/>
      <w:bookmarkStart w:id="17" w:name="_Toc4576178"/>
      <w:r w:rsidRPr="0073389C">
        <w:rPr>
          <w:lang w:val="sk-SK"/>
        </w:rPr>
        <w:lastRenderedPageBreak/>
        <w:t>Legislatíva</w:t>
      </w:r>
      <w:bookmarkEnd w:id="16"/>
      <w:bookmarkEnd w:id="17"/>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47041073"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w:t>
      </w:r>
      <w:r w:rsidR="00175F79">
        <w:rPr>
          <w:rFonts w:cs="Arial"/>
          <w:lang w:val="sk-SK"/>
        </w:rPr>
        <w:t xml:space="preserve">v znení neskorších predpisov </w:t>
      </w:r>
      <w:r w:rsidRPr="0073389C">
        <w:rPr>
          <w:rFonts w:cs="Arial"/>
          <w:lang w:val="sk-SK"/>
        </w:rPr>
        <w:t xml:space="preserve">(ďalej len „zákon o príspevku z EŠIF“); </w:t>
      </w:r>
    </w:p>
    <w:p w14:paraId="7A55CE2F" w14:textId="46AE5B50"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w:t>
      </w:r>
      <w:r w:rsidR="00175F79">
        <w:rPr>
          <w:rFonts w:cs="Arial"/>
          <w:lang w:val="sk-SK"/>
        </w:rPr>
        <w:t xml:space="preserve">v znení neskorších predpisov </w:t>
      </w:r>
      <w:r w:rsidRPr="0073389C">
        <w:rPr>
          <w:rFonts w:cs="Arial"/>
          <w:lang w:val="sk-SK"/>
        </w:rPr>
        <w:t xml:space="preserve">(ďalej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C3B735D" w14:textId="39F6B5A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022375AC" w14:textId="2708467E"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175F79">
        <w:rPr>
          <w:rFonts w:cs="Arial"/>
          <w:lang w:val="sk-SK"/>
        </w:rPr>
        <w:t xml:space="preserve">v znení neskorších predpisov </w:t>
      </w:r>
      <w:r w:rsidR="00CB59CC" w:rsidRPr="00CB59CC">
        <w:rPr>
          <w:lang w:val="sk-SK"/>
        </w:rPr>
        <w:t>(ďalej len „ZVO“)</w:t>
      </w:r>
      <w:r w:rsidR="008F126A" w:rsidRPr="0073389C">
        <w:rPr>
          <w:rFonts w:cs="Arial"/>
          <w:lang w:val="sk-SK"/>
        </w:rPr>
        <w:t>;</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14682A5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 xml:space="preserve">o znalcoch, tlmočníkoch a prekladateľoch a o zmene a doplnení niektorých zákonov </w:t>
      </w:r>
      <w:r w:rsidR="00175F79">
        <w:rPr>
          <w:rFonts w:cs="Arial"/>
          <w:lang w:val="sk-SK"/>
        </w:rPr>
        <w:t xml:space="preserve">v znení neskorších predpisov </w:t>
      </w:r>
      <w:r w:rsidRPr="0073389C">
        <w:rPr>
          <w:rFonts w:cs="Arial"/>
          <w:lang w:val="sk-SK"/>
        </w:rPr>
        <w:t>(ďalej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7A55CE3E" w14:textId="1C00728E"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7A55CE3F" w14:textId="46320CB9" w:rsidR="00AE5A8F" w:rsidRPr="0073389C" w:rsidRDefault="00AE5A8F" w:rsidP="009F56AB">
      <w:pPr>
        <w:pStyle w:val="Nadpis1"/>
        <w:spacing w:line="288" w:lineRule="auto"/>
        <w:rPr>
          <w:rFonts w:ascii="Arial" w:hAnsi="Arial"/>
          <w:lang w:val="sk-SK"/>
        </w:rPr>
      </w:pPr>
      <w:bookmarkStart w:id="18" w:name="_Toc410907848"/>
      <w:bookmarkStart w:id="19" w:name="_Toc440372859"/>
      <w:bookmarkStart w:id="20" w:name="_Toc4576179"/>
      <w:r w:rsidRPr="0073389C">
        <w:rPr>
          <w:rFonts w:ascii="Arial" w:hAnsi="Arial"/>
          <w:lang w:val="sk-SK"/>
        </w:rPr>
        <w:lastRenderedPageBreak/>
        <w:t>Realizácia projektov</w:t>
      </w:r>
      <w:bookmarkEnd w:id="18"/>
      <w:bookmarkEnd w:id="19"/>
      <w:bookmarkEnd w:id="20"/>
    </w:p>
    <w:p w14:paraId="7A55CE40" w14:textId="77777777" w:rsidR="00AE5A8F" w:rsidRPr="0073389C" w:rsidRDefault="00AE5A8F" w:rsidP="009F56AB">
      <w:pPr>
        <w:pStyle w:val="Nadpis2"/>
        <w:spacing w:line="288" w:lineRule="auto"/>
        <w:rPr>
          <w:lang w:val="sk-SK"/>
        </w:rPr>
      </w:pPr>
      <w:bookmarkStart w:id="21" w:name="_Toc410907849"/>
      <w:bookmarkStart w:id="22" w:name="_Toc440372860"/>
      <w:bookmarkStart w:id="23" w:name="_Toc4576180"/>
      <w:r w:rsidRPr="0073389C">
        <w:rPr>
          <w:lang w:val="sk-SK"/>
        </w:rPr>
        <w:t>Všeobecné informácie k realizácii projektov</w:t>
      </w:r>
      <w:bookmarkEnd w:id="21"/>
      <w:bookmarkEnd w:id="22"/>
      <w:bookmarkEnd w:id="23"/>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24" w:name="_Toc410907850"/>
      <w:bookmarkStart w:id="25" w:name="_Toc440372861"/>
      <w:bookmarkStart w:id="26" w:name="_Toc4576181"/>
      <w:r w:rsidRPr="0073389C">
        <w:rPr>
          <w:lang w:val="sk-SK"/>
        </w:rPr>
        <w:t>Všeobecné informácie</w:t>
      </w:r>
      <w:bookmarkEnd w:id="24"/>
      <w:bookmarkEnd w:id="25"/>
      <w:bookmarkEnd w:id="26"/>
      <w:r w:rsidRPr="0073389C">
        <w:rPr>
          <w:lang w:val="sk-SK"/>
        </w:rPr>
        <w:t xml:space="preserve"> </w:t>
      </w:r>
    </w:p>
    <w:p w14:paraId="7A55CE42" w14:textId="437A6F56"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0BC0BCC6" w14:textId="198F3897" w:rsidR="00436CEA" w:rsidRPr="0073389C" w:rsidRDefault="00436CEA" w:rsidP="007B5322">
      <w:pPr>
        <w:pStyle w:val="BodyText1"/>
        <w:spacing w:before="120" w:after="120" w:line="288" w:lineRule="auto"/>
        <w:jc w:val="both"/>
        <w:rPr>
          <w:rFonts w:cs="Arial"/>
          <w:szCs w:val="19"/>
          <w:lang w:val="sk-SK"/>
        </w:rPr>
      </w:pPr>
      <w:r w:rsidRPr="00436CEA">
        <w:rPr>
          <w:rFonts w:cs="Arial"/>
          <w:b/>
          <w:szCs w:val="19"/>
          <w:lang w:val="sk-SK"/>
        </w:rPr>
        <w:t>Dôležité upozornenie</w:t>
      </w:r>
      <w:r>
        <w:rPr>
          <w:rFonts w:cs="Arial"/>
          <w:szCs w:val="19"/>
          <w:lang w:val="sk-SK"/>
        </w:rPr>
        <w:t>:</w:t>
      </w:r>
      <w:r>
        <w:t xml:space="preserve">  </w:t>
      </w:r>
      <w:r>
        <w:rPr>
          <w:lang w:val="sk-SK"/>
        </w:rPr>
        <w:t xml:space="preserve">V prípade projektov </w:t>
      </w:r>
      <w:r w:rsidR="00C05C51" w:rsidRPr="00C05C51">
        <w:rPr>
          <w:lang w:val="sk-SK"/>
        </w:rPr>
        <w:t xml:space="preserve">implementovaných  v  režime  zjednodušeného vykazovania  výdavkov </w:t>
      </w:r>
      <w:r>
        <w:rPr>
          <w:lang w:val="sk-SK"/>
        </w:rPr>
        <w:t xml:space="preserve">so stanovenou paušálnou sadzbou </w:t>
      </w:r>
      <w:r w:rsidRPr="00EA330D">
        <w:rPr>
          <w:lang w:val="sk-SK"/>
        </w:rPr>
        <w:t xml:space="preserve"> </w:t>
      </w:r>
      <w:r w:rsidR="00FA09D2">
        <w:rPr>
          <w:lang w:val="sk-SK"/>
        </w:rPr>
        <w:t>sa pojm</w:t>
      </w:r>
      <w:r w:rsidR="00846ECE">
        <w:rPr>
          <w:lang w:val="sk-SK"/>
        </w:rPr>
        <w:t>y</w:t>
      </w:r>
      <w:r>
        <w:rPr>
          <w:lang w:val="sk-SK"/>
        </w:rPr>
        <w:t xml:space="preserve"> </w:t>
      </w:r>
      <w:r w:rsidR="00FA09D2">
        <w:rPr>
          <w:lang w:val="sk-SK"/>
        </w:rPr>
        <w:t xml:space="preserve">podľa Zmluvy o poskytnutí NFP </w:t>
      </w:r>
      <w:r w:rsidR="00846ECE">
        <w:rPr>
          <w:lang w:val="sk-SK"/>
        </w:rPr>
        <w:t xml:space="preserve">- </w:t>
      </w:r>
      <w:r>
        <w:rPr>
          <w:lang w:val="sk-SK"/>
        </w:rPr>
        <w:t>Realizácia projektu</w:t>
      </w:r>
      <w:r w:rsidR="00846ECE">
        <w:rPr>
          <w:lang w:val="sk-SK"/>
        </w:rPr>
        <w:t xml:space="preserve"> (Realizácia</w:t>
      </w:r>
      <w:r w:rsidR="00846ECE" w:rsidRPr="00EA330D">
        <w:rPr>
          <w:lang w:val="sk-SK"/>
        </w:rPr>
        <w:t xml:space="preserve"> aktivít projektu</w:t>
      </w:r>
      <w:r w:rsidR="00846ECE">
        <w:rPr>
          <w:lang w:val="sk-SK"/>
        </w:rPr>
        <w:t xml:space="preserve">) </w:t>
      </w:r>
      <w:r w:rsidR="00504718">
        <w:rPr>
          <w:lang w:val="sk-SK"/>
        </w:rPr>
        <w:t>a</w:t>
      </w:r>
      <w:r w:rsidR="00FA09D2">
        <w:rPr>
          <w:lang w:val="sk-SK"/>
        </w:rPr>
        <w:t xml:space="preserve"> </w:t>
      </w:r>
      <w:r>
        <w:rPr>
          <w:lang w:val="sk-SK"/>
        </w:rPr>
        <w:t>R</w:t>
      </w:r>
      <w:r w:rsidRPr="00EA330D">
        <w:rPr>
          <w:lang w:val="sk-SK"/>
        </w:rPr>
        <w:t>ealizácii hlavných aktivít projektu</w:t>
      </w:r>
      <w:r w:rsidR="00504718">
        <w:rPr>
          <w:lang w:val="sk-SK"/>
        </w:rPr>
        <w:t xml:space="preserve"> vecne rovnajú</w:t>
      </w:r>
      <w:r>
        <w:rPr>
          <w:lang w:val="sk-SK"/>
        </w:rPr>
        <w:t xml:space="preserve">, čo </w:t>
      </w:r>
      <w:r w:rsidR="00FA09D2">
        <w:rPr>
          <w:lang w:val="sk-SK"/>
        </w:rPr>
        <w:t>znamená, že</w:t>
      </w:r>
      <w:r>
        <w:rPr>
          <w:lang w:val="sk-SK"/>
        </w:rPr>
        <w:t xml:space="preserve"> dátum ukončenia Realizácie hlavných aktivít projektu s</w:t>
      </w:r>
      <w:r w:rsidR="00FA09D2">
        <w:rPr>
          <w:lang w:val="sk-SK"/>
        </w:rPr>
        <w:t xml:space="preserve">a rovná ukončeniu </w:t>
      </w:r>
      <w:r w:rsidR="00846ECE">
        <w:rPr>
          <w:lang w:val="sk-SK"/>
        </w:rPr>
        <w:t>Realizáci</w:t>
      </w:r>
      <w:r w:rsidR="00DF7500">
        <w:rPr>
          <w:lang w:val="sk-SK"/>
        </w:rPr>
        <w:t>e</w:t>
      </w:r>
      <w:r w:rsidR="00846ECE">
        <w:rPr>
          <w:lang w:val="sk-SK"/>
        </w:rPr>
        <w:t xml:space="preserve"> projektu (Realizáci</w:t>
      </w:r>
      <w:r w:rsidR="00DF7500">
        <w:rPr>
          <w:lang w:val="sk-SK"/>
        </w:rPr>
        <w:t>e</w:t>
      </w:r>
      <w:r w:rsidR="00846ECE" w:rsidRPr="00EA330D">
        <w:rPr>
          <w:lang w:val="sk-SK"/>
        </w:rPr>
        <w:t xml:space="preserve"> aktivít projektu</w:t>
      </w:r>
      <w:r w:rsidR="00846ECE">
        <w:rPr>
          <w:lang w:val="sk-SK"/>
        </w:rPr>
        <w:t>)</w:t>
      </w:r>
      <w:r w:rsidR="00FA09D2">
        <w:rPr>
          <w:lang w:val="sk-SK"/>
        </w:rPr>
        <w:t xml:space="preserve">. Táto skutočnosť má vplyv najmä na </w:t>
      </w:r>
      <w:r w:rsidR="003A5FDB">
        <w:rPr>
          <w:lang w:val="sk-SK"/>
        </w:rPr>
        <w:t xml:space="preserve">zmluvnú </w:t>
      </w:r>
      <w:r w:rsidR="00FA09D2">
        <w:rPr>
          <w:lang w:val="sk-SK"/>
        </w:rPr>
        <w:t xml:space="preserve">povinnosť prijímateľa </w:t>
      </w:r>
      <w:r w:rsidR="00C05C51">
        <w:rPr>
          <w:lang w:val="sk-SK"/>
        </w:rPr>
        <w:t>zrealizovať všetky aktivity projektu</w:t>
      </w:r>
      <w:r w:rsidR="00FA09D2">
        <w:rPr>
          <w:lang w:val="sk-SK"/>
        </w:rPr>
        <w:t xml:space="preserve"> do 3 mesiacov od ukončenia Realizácie hlavných aktivít projektu</w:t>
      </w:r>
      <w:r w:rsidR="00A91B33">
        <w:rPr>
          <w:lang w:val="sk-SK"/>
        </w:rPr>
        <w:t>, preto žiadateľovi odporúčame naplánovať realizáciu hlavn</w:t>
      </w:r>
      <w:r w:rsidR="000A7909">
        <w:rPr>
          <w:lang w:val="sk-SK"/>
        </w:rPr>
        <w:t>ých</w:t>
      </w:r>
      <w:r w:rsidR="00A91B33">
        <w:rPr>
          <w:lang w:val="sk-SK"/>
        </w:rPr>
        <w:t xml:space="preserve"> aktiv</w:t>
      </w:r>
      <w:r w:rsidR="000A7909">
        <w:rPr>
          <w:lang w:val="sk-SK"/>
        </w:rPr>
        <w:t>ít</w:t>
      </w:r>
      <w:r w:rsidR="00A91B33">
        <w:rPr>
          <w:lang w:val="sk-SK"/>
        </w:rPr>
        <w:t xml:space="preserve"> tak, aby pred </w:t>
      </w:r>
      <w:r w:rsidR="000A7909">
        <w:rPr>
          <w:lang w:val="sk-SK"/>
        </w:rPr>
        <w:t>ich</w:t>
      </w:r>
      <w:r w:rsidR="00A91B33">
        <w:rPr>
          <w:lang w:val="sk-SK"/>
        </w:rPr>
        <w:t xml:space="preserve"> ukončením zrealizoval všetky podporné a  administratívne aktivity, vrátane predloženia záverečnej ŽoP</w:t>
      </w:r>
      <w:r w:rsidR="000A7909">
        <w:rPr>
          <w:lang w:val="sk-SK"/>
        </w:rPr>
        <w:t>.</w:t>
      </w:r>
      <w:r w:rsidR="00846ECE">
        <w:rPr>
          <w:lang w:val="sk-SK"/>
        </w:rPr>
        <w:t xml:space="preserve"> </w:t>
      </w:r>
    </w:p>
    <w:p w14:paraId="7A55CE43" w14:textId="51C995B2"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007E1D00">
        <w:rPr>
          <w:rFonts w:cs="Arial"/>
          <w:szCs w:val="19"/>
          <w:lang w:val="sk-SK"/>
        </w:rPr>
        <w:t xml:space="preserve"> </w:t>
      </w:r>
      <w:r w:rsidR="00E0774C">
        <w:rPr>
          <w:rStyle w:val="Hypertextovprepojenie"/>
          <w:rFonts w:cs="Arial"/>
          <w:szCs w:val="19"/>
          <w:lang w:val="sk-SK"/>
        </w:rPr>
        <w:t>www.reformuj.sk</w:t>
      </w:r>
      <w:r w:rsidR="00EC0303" w:rsidRPr="0073389C">
        <w:rPr>
          <w:rFonts w:cs="Arial"/>
          <w:szCs w:val="19"/>
          <w:lang w:val="sk-SK"/>
        </w:rPr>
        <w:t xml:space="preserve"> </w:t>
      </w:r>
      <w:r w:rsidR="00E84AF1" w:rsidRPr="0073389C">
        <w:rPr>
          <w:rFonts w:cs="Arial"/>
          <w:szCs w:val="19"/>
          <w:lang w:val="sk-SK"/>
        </w:rPr>
        <w:t>.</w:t>
      </w:r>
    </w:p>
    <w:p w14:paraId="55E9A683" w14:textId="429E973E"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2FC3885A" w14:textId="77777777" w:rsidR="00D218EA" w:rsidRPr="0073389C" w:rsidRDefault="00D218EA" w:rsidP="007B5322">
      <w:pPr>
        <w:pStyle w:val="BodyText1"/>
        <w:spacing w:before="120" w:after="120" w:line="288" w:lineRule="auto"/>
        <w:jc w:val="both"/>
        <w:rPr>
          <w:rFonts w:cs="Arial"/>
          <w:szCs w:val="19"/>
          <w:lang w:val="sk-SK"/>
        </w:rPr>
      </w:pPr>
    </w:p>
    <w:p w14:paraId="7A55CE44" w14:textId="58376057"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14:paraId="7A55CE45" w14:textId="03C2049A"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27" w:name="_Toc410907851"/>
      <w:bookmarkStart w:id="28" w:name="_Toc440372862"/>
      <w:bookmarkStart w:id="29" w:name="_Toc4576182"/>
      <w:r w:rsidRPr="0073389C">
        <w:rPr>
          <w:lang w:val="sk-SK"/>
        </w:rPr>
        <w:t>Na čo nezabudnúť po podpise zmluvy</w:t>
      </w:r>
      <w:bookmarkEnd w:id="27"/>
      <w:bookmarkEnd w:id="28"/>
      <w:bookmarkEnd w:id="29"/>
    </w:p>
    <w:p w14:paraId="7A55CE47" w14:textId="5D6E882E"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lastRenderedPageBreak/>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5BEB4D5A" w14:textId="481A85D6" w:rsidR="00EE0832" w:rsidRPr="00EE0832" w:rsidRDefault="00EE0832" w:rsidP="00EE0832">
      <w:pPr>
        <w:spacing w:before="120" w:after="120" w:line="288" w:lineRule="auto"/>
        <w:jc w:val="both"/>
      </w:pP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14:paraId="7A55CE4A" w14:textId="27BCA5E4"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Personálna matica</w:t>
      </w:r>
      <w:r w:rsidR="00702314">
        <w:rPr>
          <w:rStyle w:val="Odkaznapoznmkupodiarou"/>
        </w:rPr>
        <w:footnoteReference w:id="5"/>
      </w:r>
      <w:r w:rsidR="00492025" w:rsidRPr="0073389C">
        <w:t xml:space="preserve">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14:paraId="7A55CE4C" w14:textId="746B29FE" w:rsidR="003A5868" w:rsidRPr="0073389C" w:rsidRDefault="00911D75" w:rsidP="007B5322">
      <w:pPr>
        <w:spacing w:before="120" w:after="120" w:line="288" w:lineRule="auto"/>
        <w:jc w:val="both"/>
      </w:pPr>
      <w:r>
        <w:rPr>
          <w:b/>
        </w:rPr>
        <w:t>Z</w:t>
      </w:r>
      <w:r w:rsidR="00FE5983" w:rsidRPr="0073389C">
        <w:rPr>
          <w:b/>
        </w:rPr>
        <w:t>ačat</w:t>
      </w:r>
      <w:r>
        <w:rPr>
          <w:b/>
        </w:rPr>
        <w:t>ie</w:t>
      </w:r>
      <w:r w:rsidR="00FE5983" w:rsidRPr="0073389C">
        <w:rPr>
          <w:b/>
        </w:rPr>
        <w:t xml:space="preserve"> realizácie hlavných aktivít </w:t>
      </w:r>
      <w:r w:rsidR="00E55ACE" w:rsidRPr="0073389C">
        <w:rPr>
          <w:b/>
        </w:rPr>
        <w:t>projektu</w:t>
      </w:r>
      <w:r w:rsidR="00E55ACE" w:rsidRPr="0073389C">
        <w:t xml:space="preserve"> </w:t>
      </w:r>
      <w:r w:rsidR="00C84649" w:rsidRPr="0073389C">
        <w:t xml:space="preserve"> </w:t>
      </w:r>
      <w:r w:rsidR="00CC3BA3" w:rsidRPr="0073389C">
        <w:t xml:space="preserve">je </w:t>
      </w:r>
      <w:r w:rsidRPr="0073389C">
        <w:t xml:space="preserve">prijímateľ povinný zaslať poskytovateľovi </w:t>
      </w:r>
      <w:r w:rsidR="0053177B">
        <w:t xml:space="preserve">prostredníctvom </w:t>
      </w:r>
      <w:r>
        <w:t xml:space="preserve">Hlásenia o realizácii aktivít projektu </w:t>
      </w:r>
      <w:r w:rsidR="00DF7500" w:rsidRPr="0073389C">
        <w:t>(príloha č. 1)</w:t>
      </w:r>
      <w:r w:rsidR="0053177B">
        <w:t xml:space="preserve"> </w:t>
      </w:r>
      <w:r>
        <w:t xml:space="preserve">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5954CC" w:rsidRPr="005954CC">
        <w:t xml:space="preserve">Prijímateľ  vyznačí začatie </w:t>
      </w:r>
      <w:r w:rsidR="005954CC">
        <w:t>prvej hlavnej aktivity</w:t>
      </w:r>
      <w:r w:rsidR="005954CC" w:rsidRPr="005954CC">
        <w:t xml:space="preserve"> v</w:t>
      </w:r>
      <w:r w:rsidR="005954CC">
        <w:t> </w:t>
      </w:r>
      <w:r w:rsidR="005954CC" w:rsidRPr="005954CC">
        <w:t>ITMS</w:t>
      </w:r>
      <w:r w:rsidR="005954CC">
        <w:t>2014+</w:t>
      </w:r>
      <w:r w:rsidR="005954CC" w:rsidRPr="005954CC">
        <w:t xml:space="preserve"> prostredníctvom príslušnej funkcionality, následne vytlačí tento formulár a v spodnej časti podpísaný  oprávnenou osobou ho zašle </w:t>
      </w:r>
      <w:r w:rsidR="005954CC">
        <w:br/>
        <w:t>e-mailom</w:t>
      </w:r>
      <w:r w:rsidR="005954CC" w:rsidRPr="005954CC">
        <w:t xml:space="preserve"> </w:t>
      </w:r>
      <w:r w:rsidR="005954CC">
        <w:t>príslušnému projektovému manažérovi, pričom originál p</w:t>
      </w:r>
      <w:r w:rsidR="005954CC" w:rsidRPr="005954CC">
        <w:t>rijímateľ archivuje pre prípad kontroly na mieste,</w:t>
      </w:r>
      <w:r w:rsidR="00616000">
        <w:rPr>
          <w:rStyle w:val="Odkaznapoznmkupodiarou"/>
        </w:rPr>
        <w:footnoteReference w:id="6"/>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o NFP, je povinný</w:t>
      </w:r>
      <w:r>
        <w:t xml:space="preserve"> </w:t>
      </w:r>
      <w:r w:rsidRPr="0073389C">
        <w:t xml:space="preserve">zaslať poskytovateľovi </w:t>
      </w:r>
      <w:r>
        <w:t xml:space="preserve">prostredníctvom Hlásenia o realizácii aktivít projektu </w:t>
      </w:r>
      <w:r w:rsidR="005954CC">
        <w:t>vyššie uvedeným spôsobom</w:t>
      </w:r>
      <w:r w:rsidR="00CC3BA3" w:rsidRPr="0073389C">
        <w:t xml:space="preserve"> </w:t>
      </w:r>
      <w:r w:rsidR="0053177B">
        <w:t xml:space="preserve"> </w:t>
      </w:r>
      <w:r w:rsidR="00DF7500">
        <w:t>informáciu</w:t>
      </w:r>
      <w:r w:rsidR="00E55ACE" w:rsidRPr="0073389C">
        <w:t xml:space="preserv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7A55CE4D" w14:textId="128BA754"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w:t>
      </w:r>
      <w:r w:rsidRPr="0073389C">
        <w:lastRenderedPageBreak/>
        <w:t xml:space="preserve">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7"/>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4EACF5D3" w14:textId="77FCF583"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A55CE57" w14:textId="2820B01E"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7A55CE59" w14:textId="09112BBE"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7AB41FE0"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r w:rsidR="005B7659">
        <w:rPr>
          <w:rStyle w:val="Hypertextovprepojenie"/>
        </w:rPr>
        <w:t>www.reformuj.sk</w:t>
      </w:r>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30" w:name="_Toc410907852"/>
      <w:bookmarkStart w:id="31" w:name="_Toc440372863"/>
      <w:bookmarkStart w:id="32" w:name="_Toc4576183"/>
      <w:r w:rsidRPr="0073389C">
        <w:rPr>
          <w:lang w:val="sk-SK"/>
        </w:rPr>
        <w:lastRenderedPageBreak/>
        <w:t>Monitorovanie projektu</w:t>
      </w:r>
      <w:bookmarkEnd w:id="30"/>
      <w:bookmarkEnd w:id="31"/>
      <w:bookmarkEnd w:id="32"/>
    </w:p>
    <w:p w14:paraId="7A55CE5E" w14:textId="77777777" w:rsidR="006140FA" w:rsidRPr="0073389C" w:rsidRDefault="006140FA" w:rsidP="001B3A72">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222DEA19" w14:textId="495835C9" w:rsidR="001B3A72" w:rsidRPr="001B3A72" w:rsidRDefault="00355CD9" w:rsidP="001B3A72">
      <w:pPr>
        <w:pStyle w:val="Textkomentra"/>
        <w:jc w:val="both"/>
        <w:rPr>
          <w:b/>
          <w:sz w:val="19"/>
          <w:szCs w:val="24"/>
          <w:lang w:val="sk-SK" w:eastAsia="en-US"/>
        </w:rPr>
      </w:pPr>
      <w:r w:rsidRPr="001B3A72">
        <w:rPr>
          <w:b/>
          <w:sz w:val="19"/>
          <w:szCs w:val="24"/>
          <w:lang w:val="sk-SK" w:eastAsia="en-US"/>
        </w:rPr>
        <w:t xml:space="preserve">Prijímateľ </w:t>
      </w:r>
      <w:r w:rsidR="00E5740D">
        <w:rPr>
          <w:b/>
          <w:sz w:val="19"/>
          <w:szCs w:val="24"/>
          <w:lang w:val="sk-SK" w:eastAsia="en-US"/>
        </w:rPr>
        <w:t>odošle</w:t>
      </w:r>
      <w:r w:rsidRPr="001B3A72">
        <w:rPr>
          <w:b/>
          <w:sz w:val="19"/>
          <w:szCs w:val="24"/>
          <w:lang w:val="sk-SK" w:eastAsia="en-US"/>
        </w:rPr>
        <w:t xml:space="preserve"> monitorovaci</w:t>
      </w:r>
      <w:r w:rsidR="00E5740D">
        <w:rPr>
          <w:b/>
          <w:sz w:val="19"/>
          <w:szCs w:val="24"/>
          <w:lang w:val="sk-SK" w:eastAsia="en-US"/>
        </w:rPr>
        <w:t>u</w:t>
      </w:r>
      <w:r w:rsidRPr="001B3A72">
        <w:rPr>
          <w:b/>
          <w:sz w:val="19"/>
          <w:szCs w:val="24"/>
          <w:lang w:val="sk-SK" w:eastAsia="en-US"/>
        </w:rPr>
        <w:t xml:space="preserve"> správ</w:t>
      </w:r>
      <w:r w:rsidR="00E5740D">
        <w:rPr>
          <w:b/>
          <w:sz w:val="19"/>
          <w:szCs w:val="24"/>
          <w:lang w:val="sk-SK" w:eastAsia="en-US"/>
        </w:rPr>
        <w:t>u</w:t>
      </w:r>
      <w:r w:rsidRPr="001B3A72">
        <w:rPr>
          <w:b/>
          <w:sz w:val="19"/>
          <w:szCs w:val="24"/>
          <w:lang w:val="sk-SK" w:eastAsia="en-US"/>
        </w:rPr>
        <w:t xml:space="preserve"> </w:t>
      </w:r>
      <w:r w:rsidR="001E6748" w:rsidRPr="001B3A72">
        <w:rPr>
          <w:b/>
          <w:sz w:val="19"/>
          <w:szCs w:val="24"/>
          <w:lang w:val="sk-SK" w:eastAsia="en-US"/>
        </w:rPr>
        <w:t>poskytovateľovi</w:t>
      </w:r>
      <w:r w:rsidR="001B3A72">
        <w:rPr>
          <w:b/>
          <w:sz w:val="19"/>
          <w:szCs w:val="24"/>
          <w:lang w:val="sk-SK" w:eastAsia="en-US"/>
        </w:rPr>
        <w:t xml:space="preserve"> </w:t>
      </w:r>
      <w:r w:rsidR="00433E0B" w:rsidRPr="001B3A72">
        <w:rPr>
          <w:b/>
          <w:sz w:val="19"/>
          <w:szCs w:val="24"/>
          <w:lang w:val="sk-SK" w:eastAsia="en-US"/>
        </w:rPr>
        <w:t>prostredníctvom</w:t>
      </w:r>
      <w:r w:rsidR="00E5740D">
        <w:rPr>
          <w:b/>
          <w:sz w:val="19"/>
          <w:szCs w:val="24"/>
          <w:lang w:val="sk-SK" w:eastAsia="en-US"/>
        </w:rPr>
        <w:t xml:space="preserve"> verejnej časti </w:t>
      </w:r>
      <w:r w:rsidR="00433E0B" w:rsidRPr="001B3A72">
        <w:rPr>
          <w:b/>
          <w:sz w:val="19"/>
          <w:szCs w:val="24"/>
          <w:lang w:val="sk-SK" w:eastAsia="en-US"/>
        </w:rPr>
        <w:t xml:space="preserve"> ITMS2014+ a následne v písomnej forme</w:t>
      </w:r>
      <w:r w:rsidR="00E5740D">
        <w:rPr>
          <w:b/>
          <w:sz w:val="19"/>
          <w:szCs w:val="24"/>
          <w:lang w:val="sk-SK" w:eastAsia="en-US"/>
        </w:rPr>
        <w:t xml:space="preserve"> predloží OP EVS </w:t>
      </w:r>
      <w:r w:rsidR="00E5740D" w:rsidRPr="001B3A72">
        <w:rPr>
          <w:b/>
          <w:sz w:val="19"/>
          <w:szCs w:val="24"/>
          <w:lang w:val="sk-SK" w:eastAsia="en-US"/>
        </w:rPr>
        <w:t>v stanovených termínoch (definované nižšie)</w:t>
      </w:r>
      <w:r w:rsidR="009D29AC" w:rsidRPr="001B3A72">
        <w:rPr>
          <w:b/>
          <w:sz w:val="19"/>
          <w:szCs w:val="24"/>
          <w:lang w:val="sk-SK" w:eastAsia="en-US"/>
        </w:rPr>
        <w:t>.</w:t>
      </w:r>
    </w:p>
    <w:p w14:paraId="735387E5" w14:textId="3DF98C14" w:rsidR="00433E0B" w:rsidRPr="001B3A72" w:rsidRDefault="00433E0B" w:rsidP="001B3A72">
      <w:pPr>
        <w:pStyle w:val="Textkomentra"/>
        <w:jc w:val="both"/>
        <w:rPr>
          <w:sz w:val="19"/>
          <w:szCs w:val="24"/>
          <w:lang w:val="sk-SK" w:eastAsia="en-US"/>
        </w:rPr>
      </w:pPr>
      <w:r w:rsidRPr="001B3A72">
        <w:rPr>
          <w:sz w:val="19"/>
          <w:szCs w:val="24"/>
          <w:lang w:val="sk-SK" w:eastAsia="en-US"/>
        </w:rPr>
        <w:t xml:space="preserve">Písomná  forma môže mať buď listinnú alebo elektronickú podobu. V prípade listinnej podoby žiadateľ formulár  </w:t>
      </w:r>
      <w:r w:rsidR="001B3A72" w:rsidRPr="001B3A72">
        <w:rPr>
          <w:sz w:val="19"/>
          <w:szCs w:val="24"/>
          <w:lang w:val="sk-SK" w:eastAsia="en-US"/>
        </w:rPr>
        <w:t xml:space="preserve">monitorovacej správy </w:t>
      </w:r>
      <w:r w:rsidRPr="001B3A72">
        <w:rPr>
          <w:sz w:val="19"/>
          <w:szCs w:val="24"/>
          <w:lang w:val="sk-SK" w:eastAsia="en-US"/>
        </w:rPr>
        <w:t>zaslaný cez ITMS2014+ vytlačí</w:t>
      </w:r>
      <w:r w:rsidR="001B3A72" w:rsidRPr="001B3A72">
        <w:rPr>
          <w:sz w:val="19"/>
          <w:szCs w:val="24"/>
          <w:lang w:val="sk-SK" w:eastAsia="en-US"/>
        </w:rPr>
        <w:t xml:space="preserve">, </w:t>
      </w:r>
      <w:r w:rsidRPr="001B3A72">
        <w:rPr>
          <w:sz w:val="19"/>
          <w:szCs w:val="24"/>
          <w:lang w:val="sk-SK" w:eastAsia="en-US"/>
        </w:rPr>
        <w:t xml:space="preserve"> potvrdí ho podpisom oprávnenej osoby prijímateľa (ak prijímateľ používa pečiatku, vytlačený dokument aj opečiatkuje) a spolu s prílohami ho doručí poskytovateľovi.</w:t>
      </w:r>
      <w:r w:rsidR="001B3A72">
        <w:rPr>
          <w:sz w:val="19"/>
          <w:szCs w:val="24"/>
          <w:lang w:val="sk-SK" w:eastAsia="en-US"/>
        </w:rPr>
        <w:t xml:space="preserve"> </w:t>
      </w:r>
      <w:r w:rsidRPr="001B3A72">
        <w:rPr>
          <w:sz w:val="19"/>
          <w:szCs w:val="24"/>
          <w:lang w:val="sk-SK" w:eastAsia="en-US"/>
        </w:rPr>
        <w:t xml:space="preserve">V prípade elektronickej podoby žiadateľ formulár  </w:t>
      </w:r>
      <w:r w:rsidR="00714770">
        <w:rPr>
          <w:sz w:val="19"/>
          <w:szCs w:val="24"/>
          <w:lang w:val="sk-SK" w:eastAsia="en-US"/>
        </w:rPr>
        <w:t>monitorovacej správy</w:t>
      </w:r>
      <w:r w:rsidRPr="001B3A72">
        <w:rPr>
          <w:sz w:val="19"/>
          <w:szCs w:val="24"/>
          <w:lang w:val="sk-SK" w:eastAsia="en-US"/>
        </w:rPr>
        <w:t xml:space="preserve"> zaslaný cez  ITMS2014+ podá  prostredníctvom Ústredného portálu verejnej správy slovensko.sk podpísaný  oprávnenou osobou kvalifikovaným elektronickým podpisom</w:t>
      </w:r>
      <w:r w:rsidRPr="001B3A72">
        <w:rPr>
          <w:sz w:val="19"/>
          <w:szCs w:val="24"/>
          <w:vertAlign w:val="superscript"/>
          <w:lang w:val="sk-SK" w:eastAsia="en-US"/>
        </w:rPr>
        <w:footnoteReference w:id="8"/>
      </w:r>
      <w:r w:rsidRPr="001B3A72">
        <w:rPr>
          <w:sz w:val="19"/>
          <w:szCs w:val="24"/>
          <w:lang w:val="sk-SK" w:eastAsia="en-US"/>
        </w:rPr>
        <w:t>.</w:t>
      </w:r>
    </w:p>
    <w:p w14:paraId="7A55CE60" w14:textId="568F2C9B"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7A55CE61"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7A55CE62" w14:textId="3431B27D" w:rsidR="002F32E4" w:rsidRPr="0073389C" w:rsidRDefault="002F32E4" w:rsidP="008A64C0">
      <w:pPr>
        <w:pStyle w:val="Bulletslevel1"/>
        <w:numPr>
          <w:ilvl w:val="0"/>
          <w:numId w:val="0"/>
        </w:numPr>
        <w:spacing w:after="120" w:line="288" w:lineRule="auto"/>
        <w:jc w:val="both"/>
        <w:rPr>
          <w:szCs w:val="19"/>
          <w:lang w:val="sk-SK"/>
        </w:rPr>
      </w:pPr>
      <w:r w:rsidRPr="008A64C0">
        <w:rPr>
          <w:rFonts w:eastAsia="Times New Roman"/>
          <w:color w:val="auto"/>
          <w:szCs w:val="24"/>
          <w:lang w:val="sk-SK" w:eastAsia="en-US"/>
        </w:rPr>
        <w:t>Prijímateľ predkladá počas realizácie hlavných aktivít projektu poskytovateľovi výročnú monitorovaciu správu projektu (</w:t>
      </w:r>
      <w:r w:rsidR="00F73363" w:rsidRPr="008A64C0">
        <w:rPr>
          <w:rFonts w:eastAsia="Times New Roman"/>
          <w:color w:val="auto"/>
          <w:szCs w:val="24"/>
          <w:lang w:val="sk-SK" w:eastAsia="en-US"/>
        </w:rPr>
        <w:t>príloha č.</w:t>
      </w:r>
      <w:r w:rsidR="001C3C2F" w:rsidRPr="008A64C0">
        <w:rPr>
          <w:rFonts w:eastAsia="Times New Roman"/>
          <w:color w:val="auto"/>
          <w:szCs w:val="24"/>
          <w:lang w:val="sk-SK" w:eastAsia="en-US"/>
        </w:rPr>
        <w:t xml:space="preserve"> </w:t>
      </w:r>
      <w:r w:rsidR="004D0353" w:rsidRPr="008A64C0">
        <w:rPr>
          <w:rFonts w:eastAsia="Times New Roman"/>
          <w:color w:val="auto"/>
          <w:szCs w:val="24"/>
          <w:lang w:val="sk-SK" w:eastAsia="en-US"/>
        </w:rPr>
        <w:t>3</w:t>
      </w:r>
      <w:r w:rsidRPr="008A64C0">
        <w:rPr>
          <w:rFonts w:eastAsia="Times New Roman"/>
          <w:color w:val="auto"/>
          <w:szCs w:val="24"/>
          <w:lang w:val="sk-SK" w:eastAsia="en-US"/>
        </w:rPr>
        <w:t xml:space="preserve">) za obdobie kalendárneho roka od 1.1. roku n do 31.12. roku n, najneskôr do 31. januára roku n+1. Prvým rokom, ktorý je rozhodujúci pre podanie monitorovacej správy projektu (s príznakom </w:t>
      </w:r>
      <w:r w:rsidR="001B56EE" w:rsidRPr="008A64C0">
        <w:rPr>
          <w:rFonts w:eastAsia="Times New Roman"/>
          <w:color w:val="auto"/>
          <w:szCs w:val="24"/>
          <w:lang w:val="sk-SK" w:eastAsia="en-US"/>
        </w:rPr>
        <w:t>„</w:t>
      </w:r>
      <w:r w:rsidRPr="008A64C0">
        <w:rPr>
          <w:rFonts w:eastAsia="Times New Roman"/>
          <w:color w:val="auto"/>
          <w:szCs w:val="24"/>
          <w:lang w:val="sk-SK" w:eastAsia="en-US"/>
        </w:rPr>
        <w:t xml:space="preserve">výročná“), je nasledujúci rok po roku, v ktorom nadobudla účinnosť zmluva o NFP; ak </w:t>
      </w:r>
      <w:r w:rsidR="00F4777D" w:rsidRPr="008A64C0">
        <w:rPr>
          <w:rFonts w:eastAsia="Times New Roman"/>
          <w:color w:val="auto"/>
          <w:szCs w:val="24"/>
          <w:lang w:val="sk-SK" w:eastAsia="en-US"/>
        </w:rPr>
        <w:t>z</w:t>
      </w:r>
      <w:r w:rsidRPr="008A64C0">
        <w:rPr>
          <w:rFonts w:eastAsia="Times New Roman"/>
          <w:color w:val="auto"/>
          <w:szCs w:val="24"/>
          <w:lang w:val="sk-SK" w:eastAsia="en-US"/>
        </w:rPr>
        <w:t xml:space="preserve">mluva o NFP nadobudne účinnosť neskôr ako 1.1. roku n, prvá monitorovacia správa projektu (s príznakom </w:t>
      </w:r>
      <w:r w:rsidR="001B56EE" w:rsidRPr="008A64C0">
        <w:rPr>
          <w:rFonts w:eastAsia="Times New Roman"/>
          <w:color w:val="auto"/>
          <w:szCs w:val="24"/>
          <w:lang w:val="sk-SK" w:eastAsia="en-US"/>
        </w:rPr>
        <w:t>„</w:t>
      </w:r>
      <w:r w:rsidRPr="008A64C0">
        <w:rPr>
          <w:rFonts w:eastAsia="Times New Roman"/>
          <w:color w:val="auto"/>
          <w:szCs w:val="24"/>
          <w:lang w:val="sk-SK" w:eastAsia="en-US"/>
        </w:rPr>
        <w:t>výročná“) obsahuje údaje za obd</w:t>
      </w:r>
      <w:r w:rsidR="005A28B2" w:rsidRPr="008A64C0">
        <w:rPr>
          <w:rFonts w:eastAsia="Times New Roman"/>
          <w:color w:val="auto"/>
          <w:szCs w:val="24"/>
          <w:lang w:val="sk-SK" w:eastAsia="en-US"/>
        </w:rPr>
        <w:t>obie od nadobudnutia účinnosti z</w:t>
      </w:r>
      <w:r w:rsidRPr="008A64C0">
        <w:rPr>
          <w:rFonts w:eastAsia="Times New Roman"/>
          <w:color w:val="auto"/>
          <w:szCs w:val="24"/>
          <w:lang w:val="sk-SK" w:eastAsia="en-US"/>
        </w:rPr>
        <w:t>mluvy o NFP do 31.12. roku n</w:t>
      </w:r>
      <w:r w:rsidRPr="0073389C">
        <w:rPr>
          <w:szCs w:val="19"/>
          <w:lang w:val="sk-SK"/>
        </w:rPr>
        <w:t>.</w:t>
      </w:r>
    </w:p>
    <w:p w14:paraId="7A55CE63" w14:textId="77777777" w:rsidR="002F32E4" w:rsidRDefault="002F32E4" w:rsidP="008A64C0">
      <w:pPr>
        <w:pStyle w:val="Bulletslevel1"/>
        <w:numPr>
          <w:ilvl w:val="0"/>
          <w:numId w:val="0"/>
        </w:numPr>
        <w:spacing w:after="120" w:line="288" w:lineRule="auto"/>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10E8E3EE" w14:textId="75DBAF01"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225AE979"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14BB91AA" w14:textId="77777777" w:rsidR="00B67CE8" w:rsidRPr="00C23F4C" w:rsidRDefault="00B67CE8" w:rsidP="00B67CE8">
      <w:pPr>
        <w:pStyle w:val="Default"/>
        <w:jc w:val="both"/>
        <w:rPr>
          <w:rFonts w:ascii="Arial" w:hAnsi="Arial" w:cs="Arial"/>
          <w:sz w:val="19"/>
          <w:szCs w:val="19"/>
          <w:lang w:val="sk-SK"/>
        </w:rPr>
      </w:pPr>
    </w:p>
    <w:p w14:paraId="7ACFDDE7" w14:textId="5A0AB22D"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14:paraId="1380DB23" w14:textId="0EB03E72"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516376B3" w14:textId="1A58478D"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6FCD9893" w14:textId="77777777" w:rsidR="00B67CE8" w:rsidRPr="00C23F4C" w:rsidRDefault="00B67CE8" w:rsidP="00B67CE8">
      <w:pPr>
        <w:pStyle w:val="Default"/>
        <w:jc w:val="both"/>
        <w:rPr>
          <w:rFonts w:ascii="Arial" w:hAnsi="Arial" w:cs="Arial"/>
          <w:sz w:val="19"/>
          <w:szCs w:val="19"/>
          <w:u w:val="single"/>
          <w:lang w:val="sk-SK"/>
        </w:rPr>
      </w:pPr>
    </w:p>
    <w:p w14:paraId="523896EA" w14:textId="0E2576E1" w:rsidR="00B67CE8" w:rsidRPr="00C23F4C" w:rsidRDefault="00E50FF1" w:rsidP="008A64C0">
      <w:pPr>
        <w:pStyle w:val="Default"/>
        <w:spacing w:line="276" w:lineRule="auto"/>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9"/>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mikroúdajoch</w:t>
      </w:r>
      <w:r w:rsidR="00E32247">
        <w:rPr>
          <w:rFonts w:ascii="Arial" w:hAnsi="Arial" w:cs="Arial"/>
          <w:sz w:val="19"/>
          <w:szCs w:val="19"/>
          <w:lang w:val="sk-SK"/>
        </w:rPr>
        <w:t>.</w:t>
      </w:r>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w:t>
      </w:r>
      <w:r w:rsidR="00B67CE8" w:rsidRPr="00C23F4C">
        <w:rPr>
          <w:rFonts w:ascii="Arial" w:hAnsi="Arial" w:cs="Arial"/>
          <w:sz w:val="19"/>
          <w:szCs w:val="19"/>
          <w:lang w:val="sk-SK"/>
        </w:rPr>
        <w:lastRenderedPageBreak/>
        <w:t>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iváciu Karty účastníka 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10"/>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60025E5B" w14:textId="37EB8C1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prijímateľ je povinný dať takémuto účastníkovi na podpis relevantne 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11"/>
      </w:r>
      <w:r w:rsidRPr="00C23F4C">
        <w:rPr>
          <w:rFonts w:ascii="Arial" w:hAnsi="Arial" w:cs="Arial"/>
          <w:sz w:val="19"/>
          <w:szCs w:val="19"/>
          <w:lang w:val="sk-SK"/>
        </w:rPr>
        <w:t xml:space="preserve"> zbierať a uchovávať v časovej nadväznosti k relevantnej monitorovacej správe. </w:t>
      </w:r>
    </w:p>
    <w:p w14:paraId="55EAB09C" w14:textId="77777777" w:rsidR="00B67CE8" w:rsidRPr="00C23F4C" w:rsidRDefault="00B67CE8" w:rsidP="008A64C0">
      <w:pPr>
        <w:spacing w:before="120" w:after="120" w:line="276" w:lineRule="auto"/>
        <w:jc w:val="both"/>
        <w:rPr>
          <w:rFonts w:cs="Arial"/>
          <w:color w:val="000000"/>
          <w:szCs w:val="19"/>
        </w:rPr>
      </w:pPr>
      <w:r w:rsidRPr="00C23F4C">
        <w:rPr>
          <w:rFonts w:cs="Arial"/>
          <w:color w:val="000000"/>
          <w:szCs w:val="19"/>
        </w:rPr>
        <w:t>Jeden účastník môže byť vykázaný v každom projekte len raz. To znamená, že osoba môže byť ako účastník vykázaná vo viacerých projektoch, ale v rámci jedného projektu môže byť vykázaná len raz, bez ohľadu na to, koľkých aktivít sa v rámci projektu zúčastní.</w:t>
      </w:r>
    </w:p>
    <w:p w14:paraId="6DE9BEFB" w14:textId="742C5DA6" w:rsidR="00594863" w:rsidRPr="0073389C" w:rsidRDefault="001C47DE" w:rsidP="008A64C0">
      <w:pPr>
        <w:spacing w:before="120" w:after="120" w:line="276" w:lineRule="auto"/>
        <w:jc w:val="both"/>
        <w:rPr>
          <w:szCs w:val="19"/>
        </w:rPr>
      </w:pPr>
      <w:r w:rsidRPr="005122B5">
        <w:rPr>
          <w:rFonts w:cs="Arial"/>
          <w:color w:val="000000"/>
          <w:szCs w:val="19"/>
        </w:rPr>
        <w:t xml:space="preserve">Ďalšie informácie k  vykazovaniu mikroúdajov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7A55CE64" w14:textId="77777777" w:rsidR="002F32E4" w:rsidRPr="0054520F" w:rsidRDefault="00E83090" w:rsidP="008A64C0">
      <w:pPr>
        <w:numPr>
          <w:ilvl w:val="0"/>
          <w:numId w:val="30"/>
        </w:numPr>
        <w:spacing w:before="120" w:after="120" w:line="276" w:lineRule="auto"/>
        <w:ind w:left="567" w:hanging="283"/>
        <w:jc w:val="both"/>
        <w:rPr>
          <w:szCs w:val="19"/>
        </w:rPr>
      </w:pPr>
      <w:r w:rsidRPr="00F010A7">
        <w:rPr>
          <w:szCs w:val="19"/>
        </w:rPr>
        <w:t>Doplňujúce monitorovacie údaje k ŽoP</w:t>
      </w:r>
      <w:r w:rsidRPr="00F010A7" w:rsidDel="00E83090">
        <w:rPr>
          <w:szCs w:val="19"/>
        </w:rPr>
        <w:t xml:space="preserve"> </w:t>
      </w:r>
    </w:p>
    <w:p w14:paraId="6269050C" w14:textId="0A0BFA8C" w:rsidR="00FD7E98" w:rsidRPr="00F010A7" w:rsidRDefault="002F32E4" w:rsidP="008A64C0">
      <w:pPr>
        <w:pStyle w:val="Default"/>
        <w:spacing w:line="276" w:lineRule="auto"/>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 xml:space="preserve">. </w:t>
      </w:r>
      <w:r w:rsidR="00215D0B" w:rsidRPr="0027405B">
        <w:rPr>
          <w:rFonts w:ascii="Arial" w:hAnsi="Arial" w:cs="Arial"/>
          <w:sz w:val="19"/>
          <w:szCs w:val="19"/>
          <w:lang w:val="sk-SK"/>
        </w:rPr>
        <w:t xml:space="preserve">Doplňujúce monitorovacie údaje sú poskytované len vo vzťahu k vybraným typom žiadostí o platbu </w:t>
      </w:r>
      <w:r w:rsidR="000B36A9" w:rsidRPr="0027405B">
        <w:rPr>
          <w:rFonts w:ascii="Arial" w:hAnsi="Arial" w:cs="Arial"/>
          <w:sz w:val="19"/>
          <w:szCs w:val="19"/>
          <w:lang w:val="sk-SK"/>
        </w:rPr>
        <w:t xml:space="preserve">a </w:t>
      </w:r>
      <w:r w:rsidRPr="0027405B">
        <w:rPr>
          <w:rFonts w:ascii="Arial" w:hAnsi="Arial" w:cs="Arial"/>
          <w:sz w:val="19"/>
          <w:szCs w:val="19"/>
          <w:lang w:val="sk-SK"/>
        </w:rPr>
        <w:t xml:space="preserve">viažu </w:t>
      </w:r>
      <w:r w:rsidR="00215D0B" w:rsidRPr="0027405B">
        <w:rPr>
          <w:rFonts w:ascii="Arial" w:hAnsi="Arial" w:cs="Arial"/>
          <w:sz w:val="19"/>
          <w:szCs w:val="19"/>
          <w:lang w:val="sk-SK"/>
        </w:rPr>
        <w:t xml:space="preserve">sa </w:t>
      </w:r>
      <w:r w:rsidRPr="0027405B">
        <w:rPr>
          <w:rFonts w:ascii="Arial" w:hAnsi="Arial" w:cs="Arial"/>
          <w:sz w:val="19"/>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7A55CE65" w14:textId="1F8F46C0" w:rsidR="002F32E4" w:rsidRPr="006114E9" w:rsidRDefault="002F32E4" w:rsidP="00AE0D10">
      <w:pPr>
        <w:pStyle w:val="Bulletslevel1"/>
        <w:numPr>
          <w:ilvl w:val="0"/>
          <w:numId w:val="0"/>
        </w:numPr>
        <w:spacing w:after="120" w:line="288" w:lineRule="auto"/>
        <w:ind w:left="567"/>
        <w:jc w:val="both"/>
        <w:rPr>
          <w:rFonts w:cs="Arial"/>
          <w:szCs w:val="19"/>
          <w:lang w:val="sk-SK"/>
        </w:rPr>
      </w:pPr>
    </w:p>
    <w:p w14:paraId="7A55CE66" w14:textId="1882F932" w:rsidR="00433EE7" w:rsidRPr="0073389C" w:rsidRDefault="00E51A8F" w:rsidP="00563905">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78AB1E94"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100B3F6A"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ŽoP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w:t>
      </w:r>
      <w:r w:rsidR="001014C1">
        <w:t xml:space="preserve">v </w:t>
      </w:r>
      <w:r w:rsidR="00A161AA">
        <w:t>mimoriadn</w:t>
      </w:r>
      <w:r w:rsidR="001014C1">
        <w:t>ej</w:t>
      </w:r>
      <w:r w:rsidR="00A161AA">
        <w:t xml:space="preserve"> monitorovac</w:t>
      </w:r>
      <w:r w:rsidR="001014C1">
        <w:t>ej</w:t>
      </w:r>
      <w:r w:rsidR="00A161AA">
        <w:t xml:space="preserve"> správ</w:t>
      </w:r>
      <w:r w:rsidR="001014C1">
        <w:t>e</w:t>
      </w:r>
      <w:r w:rsidR="00C0124D">
        <w:t xml:space="preserve"> </w:t>
      </w:r>
      <w:r w:rsidR="001014C1">
        <w:t>(</w:t>
      </w:r>
      <w:r w:rsidR="00C0124D">
        <w:t>príloha č. 39</w:t>
      </w:r>
      <w:r w:rsidRPr="0073389C">
        <w:t xml:space="preserve">) a to bezodkladne od uplynutia 6 mesačnej lehoty. </w:t>
      </w:r>
    </w:p>
    <w:p w14:paraId="7A55CE6D" w14:textId="77777777" w:rsidR="00C67932" w:rsidRPr="0073389C" w:rsidRDefault="00C67932" w:rsidP="00AE0D10">
      <w:pPr>
        <w:spacing w:before="120" w:after="120" w:line="288" w:lineRule="auto"/>
        <w:jc w:val="both"/>
        <w:rPr>
          <w:b/>
        </w:rPr>
      </w:pPr>
      <w:r w:rsidRPr="0073389C">
        <w:rPr>
          <w:b/>
        </w:rPr>
        <w:lastRenderedPageBreak/>
        <w:t xml:space="preserve">Monitorovanie </w:t>
      </w:r>
      <w:r w:rsidR="000D0257" w:rsidRPr="0073389C">
        <w:rPr>
          <w:b/>
        </w:rPr>
        <w:t xml:space="preserve">po </w:t>
      </w:r>
      <w:r w:rsidRPr="0073389C">
        <w:rPr>
          <w:b/>
        </w:rPr>
        <w:t xml:space="preserve">ukončení realizácie projektu: </w:t>
      </w:r>
    </w:p>
    <w:p w14:paraId="7A55CE6E" w14:textId="27CA103C"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r w:rsidR="00EA330D">
        <w:rPr>
          <w:rStyle w:val="Odkaznapoznmkupodiarou"/>
          <w:szCs w:val="19"/>
          <w:lang w:val="sk-SK"/>
        </w:rPr>
        <w:footnoteReference w:id="12"/>
      </w:r>
      <w:r w:rsidRPr="0073389C">
        <w:rPr>
          <w:szCs w:val="19"/>
          <w:lang w:val="sk-SK"/>
        </w:rPr>
        <w:t>.</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zoznam výstupov jednotlivých aktivít projektu; </w:t>
      </w:r>
    </w:p>
    <w:p w14:paraId="7A55CE72" w14:textId="67287701" w:rsidR="002F32E4" w:rsidRPr="0073389C" w:rsidRDefault="002F32E4" w:rsidP="005B7173">
      <w:pPr>
        <w:pStyle w:val="Bulletslevel2"/>
        <w:numPr>
          <w:ilvl w:val="0"/>
          <w:numId w:val="74"/>
        </w:numPr>
        <w:spacing w:after="120" w:line="288" w:lineRule="auto"/>
        <w:jc w:val="both"/>
        <w:rPr>
          <w:szCs w:val="19"/>
          <w:lang w:val="sk-SK"/>
        </w:rPr>
      </w:pPr>
      <w:r w:rsidRPr="0073389C">
        <w:rPr>
          <w:szCs w:val="19"/>
          <w:lang w:val="sk-SK"/>
        </w:rPr>
        <w:t>ďalšiu dokumentáciu</w:t>
      </w:r>
      <w:r w:rsidR="001440E5">
        <w:rPr>
          <w:rStyle w:val="Odkaznapoznmkupodiarou"/>
          <w:szCs w:val="19"/>
          <w:lang w:val="sk-SK"/>
        </w:rPr>
        <w:footnoteReference w:id="13"/>
      </w:r>
      <w:r w:rsidRPr="0073389C">
        <w:rPr>
          <w:szCs w:val="19"/>
          <w:lang w:val="sk-SK"/>
        </w:rPr>
        <w:t xml:space="preserve">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03E21E9E"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A55CE74" w14:textId="46B3CA7E"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55CE75" w14:textId="594ECA34"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14:paraId="7A55CE76" w14:textId="444A7922" w:rsidR="00274ECC" w:rsidRPr="0073389C" w:rsidRDefault="00DF22AA" w:rsidP="005B7173">
      <w:pPr>
        <w:pStyle w:val="Bulletslevel1"/>
        <w:numPr>
          <w:ilvl w:val="1"/>
          <w:numId w:val="75"/>
        </w:numPr>
        <w:rPr>
          <w:lang w:val="sk-SK"/>
        </w:rPr>
      </w:pPr>
      <w:r w:rsidRPr="0073389C">
        <w:rPr>
          <w:lang w:val="sk-SK"/>
        </w:rPr>
        <w:t>Identifikované problémy, riziká a ďalšie informácie v súvislosti s udržateľnosťou projektu</w:t>
      </w:r>
      <w:r w:rsidR="00CB05C2">
        <w:rPr>
          <w:lang w:val="sk-SK"/>
        </w:rPr>
        <w:t>, resp. následným monitorovaním projektu</w:t>
      </w:r>
      <w:r w:rsidR="00570FA4">
        <w:rPr>
          <w:lang w:val="sk-SK"/>
        </w:rPr>
        <w:t>;</w:t>
      </w:r>
      <w:r w:rsidRPr="0073389C">
        <w:rPr>
          <w:lang w:val="sk-SK"/>
        </w:rPr>
        <w:t xml:space="preserve"> </w:t>
      </w:r>
    </w:p>
    <w:p w14:paraId="7A55CE77" w14:textId="77777777" w:rsidR="00274ECC" w:rsidRPr="0073389C" w:rsidRDefault="00274ECC" w:rsidP="005B7173">
      <w:pPr>
        <w:pStyle w:val="Bulletslevel1"/>
        <w:numPr>
          <w:ilvl w:val="1"/>
          <w:numId w:val="75"/>
        </w:numPr>
        <w:rPr>
          <w:lang w:val="sk-SK"/>
        </w:rPr>
      </w:pPr>
      <w:r w:rsidRPr="0073389C">
        <w:rPr>
          <w:lang w:val="sk-SK"/>
        </w:rPr>
        <w:t xml:space="preserve">aktuálne hodnoty ukazovateľov; </w:t>
      </w:r>
    </w:p>
    <w:p w14:paraId="7A55CE78" w14:textId="77777777" w:rsidR="00274ECC" w:rsidRPr="0073389C" w:rsidRDefault="00274ECC" w:rsidP="005B7173">
      <w:pPr>
        <w:pStyle w:val="Bulletslevel1"/>
        <w:numPr>
          <w:ilvl w:val="1"/>
          <w:numId w:val="75"/>
        </w:numPr>
        <w:spacing w:after="120" w:line="288" w:lineRule="auto"/>
        <w:rPr>
          <w:lang w:val="sk-SK"/>
        </w:rPr>
      </w:pPr>
      <w:r w:rsidRPr="0073389C">
        <w:rPr>
          <w:lang w:val="sk-SK"/>
        </w:rPr>
        <w:t>správu o príjmoch a výdavkoch vyplývajúcich z užívania výsledku projektu</w:t>
      </w:r>
      <w:r w:rsidR="00DF22AA" w:rsidRPr="0073389C">
        <w:rPr>
          <w:lang w:val="sk-SK"/>
        </w:rPr>
        <w:t xml:space="preserve"> (ak relevantné)</w:t>
      </w:r>
      <w:r w:rsidRPr="0073389C">
        <w:rPr>
          <w:lang w:val="sk-SK"/>
        </w:rPr>
        <w:t>.</w:t>
      </w:r>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6488558F" w14:textId="77777777" w:rsidR="00F93253" w:rsidRDefault="00F93253" w:rsidP="00F93253">
      <w:pPr>
        <w:pStyle w:val="Default"/>
        <w:rPr>
          <w:rFonts w:ascii="Arial" w:hAnsi="Arial"/>
          <w:b/>
          <w:color w:val="auto"/>
          <w:sz w:val="19"/>
          <w:lang w:val="sk-SK"/>
        </w:rPr>
      </w:pPr>
    </w:p>
    <w:p w14:paraId="1B195821" w14:textId="55F880B4"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6BCD96AB" w14:textId="62C3AE0C" w:rsidR="00F651CD" w:rsidRPr="008A64C0" w:rsidRDefault="00F93253" w:rsidP="008A64C0">
      <w:pPr>
        <w:pStyle w:val="Default"/>
        <w:spacing w:line="276" w:lineRule="auto"/>
        <w:jc w:val="both"/>
        <w:rPr>
          <w:rFonts w:ascii="Arial" w:eastAsia="Times" w:hAnsi="Arial"/>
          <w:sz w:val="19"/>
          <w:szCs w:val="19"/>
          <w:lang w:val="sk-SK" w:eastAsia="x-none"/>
        </w:rPr>
      </w:pPr>
      <w:r w:rsidRPr="003B2A65">
        <w:rPr>
          <w:lang w:val="sk-SK"/>
        </w:rPr>
        <w:br/>
      </w:r>
      <w:r w:rsidR="00F651CD" w:rsidRPr="008A64C0">
        <w:rPr>
          <w:rFonts w:ascii="Arial" w:hAnsi="Arial"/>
          <w:color w:val="auto"/>
          <w:sz w:val="19"/>
          <w:lang w:val="sk-SK"/>
        </w:rPr>
        <w:t>Plánované cieľové hodnoty projektových merateľných ukazovateľov (ďalej tiež ukazovateľ)</w:t>
      </w:r>
      <w:r w:rsidR="00F651CD" w:rsidRPr="008A64C0" w:rsidDel="00575791">
        <w:rPr>
          <w:rFonts w:ascii="Arial" w:hAnsi="Arial"/>
          <w:color w:val="auto"/>
          <w:sz w:val="19"/>
          <w:lang w:val="sk-SK"/>
        </w:rPr>
        <w:t xml:space="preserve"> </w:t>
      </w:r>
      <w:r w:rsidR="00F651CD" w:rsidRPr="008A64C0">
        <w:rPr>
          <w:rFonts w:ascii="Arial" w:hAnsi="Arial"/>
          <w:color w:val="auto"/>
          <w:sz w:val="19"/>
          <w:lang w:val="sk-SK"/>
        </w:rPr>
        <w:t>zadefinované v zmluve o NFP/rozhodnutí o schválení ŽoNFP, je možné meniť len v objektívne odôvodnených osobitných prípadoch</w:t>
      </w:r>
      <w:r w:rsidR="00F651CD" w:rsidRPr="008A64C0">
        <w:rPr>
          <w:rFonts w:ascii="Arial" w:eastAsia="Times" w:hAnsi="Arial"/>
          <w:sz w:val="19"/>
          <w:szCs w:val="19"/>
          <w:lang w:val="sk-SK" w:eastAsia="x-none"/>
        </w:rPr>
        <w:t>.</w:t>
      </w:r>
      <w:r w:rsidR="00303F2B" w:rsidRPr="008A64C0">
        <w:rPr>
          <w:rFonts w:ascii="Arial" w:eastAsia="Times" w:hAnsi="Arial"/>
          <w:sz w:val="19"/>
          <w:szCs w:val="19"/>
          <w:lang w:val="sk-SK" w:eastAsia="x-none"/>
        </w:rPr>
        <w:t xml:space="preserve"> </w:t>
      </w:r>
    </w:p>
    <w:p w14:paraId="491A0B4B" w14:textId="5814373C"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Všeobecné pravidlá posudzovania dosiahnutých hodnôt</w:t>
      </w:r>
    </w:p>
    <w:p w14:paraId="073008C0" w14:textId="203D824A"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lastRenderedPageBreak/>
        <w:t xml:space="preserve">Dosiahnuté hodnoty sa posudzujú za každý ukazovateľ pri ukončení projektu, najneskôr však v dobe udržateľnosti/dobe následného monitorovania projektu, ak sú na projekte uplatňované ukazovatele s časom plnenia po ukončení realizácie projektu. </w:t>
      </w:r>
    </w:p>
    <w:p w14:paraId="791D5C18" w14:textId="77777777" w:rsidR="000711BA"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 implementácii nastane skutočnosť, pri ktorej sa nedá čiastočne alebo vôbec postupovať podľa pravidiel a príkladov tu uvedených, RO pre OP EVS postupuje v ich logike a pri obdobných prípadoch rovnako.</w:t>
      </w:r>
      <w:r w:rsidR="000711BA" w:rsidRPr="008A64C0">
        <w:rPr>
          <w:rFonts w:ascii="Arial" w:eastAsia="Times" w:hAnsi="Arial"/>
          <w:sz w:val="19"/>
          <w:szCs w:val="19"/>
          <w:lang w:val="sk-SK" w:eastAsia="x-none"/>
        </w:rPr>
        <w:t xml:space="preserve"> </w:t>
      </w:r>
    </w:p>
    <w:p w14:paraId="3658819C" w14:textId="1CBEEE0E" w:rsidR="00F651CD" w:rsidRPr="008A64C0" w:rsidRDefault="000711BA"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Nižšie uvedené postupy a príklady spôsobu výpočtu slúžia  na základné vymedzenie sumy NFP, ktorú môže RO pre OP EVS požadovať od prijímateľa vrátiť v zmysle čl. 10, ods.1 písmeno j) </w:t>
      </w:r>
      <w:r w:rsidR="00460926" w:rsidRPr="008A64C0">
        <w:rPr>
          <w:rFonts w:ascii="Arial" w:eastAsia="Times" w:hAnsi="Arial"/>
          <w:sz w:val="19"/>
          <w:szCs w:val="19"/>
          <w:lang w:val="sk-SK" w:eastAsia="x-none"/>
        </w:rPr>
        <w:t xml:space="preserve">VZP </w:t>
      </w:r>
      <w:r w:rsidRPr="008A64C0">
        <w:rPr>
          <w:rFonts w:ascii="Arial" w:eastAsia="Times" w:hAnsi="Arial"/>
          <w:sz w:val="19"/>
          <w:szCs w:val="19"/>
          <w:lang w:val="sk-SK" w:eastAsia="x-none"/>
        </w:rPr>
        <w:t>Zmluvy o NFP.</w:t>
      </w:r>
      <w:r w:rsidR="00A7336C" w:rsidRPr="008A64C0">
        <w:rPr>
          <w:rFonts w:ascii="Arial" w:eastAsia="Times" w:hAnsi="Arial"/>
          <w:sz w:val="19"/>
          <w:szCs w:val="19"/>
          <w:lang w:val="sk-SK" w:eastAsia="x-none"/>
        </w:rPr>
        <w:br/>
      </w:r>
    </w:p>
    <w:p w14:paraId="7C7115EF" w14:textId="77777777" w:rsidR="00F651CD" w:rsidRPr="0063712E" w:rsidRDefault="00F651CD" w:rsidP="008A64C0">
      <w:pPr>
        <w:pStyle w:val="Default"/>
        <w:spacing w:line="276" w:lineRule="auto"/>
        <w:jc w:val="both"/>
        <w:rPr>
          <w:rFonts w:ascii="Arial" w:eastAsia="Times" w:hAnsi="Arial"/>
          <w:b/>
          <w:sz w:val="19"/>
          <w:szCs w:val="19"/>
          <w:lang w:val="sk-SK" w:eastAsia="x-none"/>
        </w:rPr>
      </w:pPr>
      <w:r w:rsidRPr="0063712E">
        <w:rPr>
          <w:rFonts w:ascii="Arial" w:eastAsia="Times" w:hAnsi="Arial"/>
          <w:b/>
          <w:sz w:val="19"/>
          <w:szCs w:val="19"/>
          <w:lang w:val="sk-SK" w:eastAsia="x-none"/>
        </w:rPr>
        <w:t>Nedosiahnutie plánovaných cieľových hodnôt s následkom mimoriadneho ukončenia zmluvy</w:t>
      </w:r>
    </w:p>
    <w:p w14:paraId="196370F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Pri posudzovaní nedosiahnutia  cieľových hodnôt ukazovateľov  sa rozlišuje medzi merateľnými ukazovateľmi bez príznaku rizika a merateľnými ukazovateľmi s príznakom rizika.</w:t>
      </w:r>
    </w:p>
    <w:p w14:paraId="16F20A1A" w14:textId="32B806D1"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Dosiahnutie cieľovej hodnoty jednotlivého ukazovateľa s príznakom zníženej o viac ako 60 % alebo ukazovateľa bez príznaku zníženej o viac ako 40 % oproti výške, ktorá bola uvedená v Schválenej žiadosti o NFP, predstavuje nedosiahnutie cieľa Projektu, v dôsledku čoho ide o podstatné porušenie zmluvy o  NFP/ resp. VP a  poskytovateľ pristúpi k mimoriadnemu ukončeniu zmluvného vzťahu s následkom vrátenia všetkých poskytnutých prostriedkov v zmysle čl. 9, bod 3 Prílohy č.1 Všeobecných zmluvných podmienok k zmluve o NFP/ mimoriadnemu ukončeniu projektu v zmysle článku 15, bod 4 Prílohy č. 1 Práva a povinnosti poskytovateľa a prijímateľa v súvislosti s realizáciou projektu rozhodnutia o schválení ŽoNFP. </w:t>
      </w:r>
    </w:p>
    <w:p w14:paraId="5E7A54C5"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1612F4CB" w14:textId="1A97E31F"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mimoriadneho ukončenia zmluvy</w:t>
      </w:r>
    </w:p>
    <w:p w14:paraId="7045C072" w14:textId="58EA5E42"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Dosiahnutie cieľových hodnôt ukazovateľov sa posudzuje primárne na úrovni jednotlivých aktivít. V prípade, ak jednou hlavnou aktivitou dochádza k naplneniu viac ako jedného ukazovateľa, výška NFP sa zníži priamo úmerne k zníženiu cieľovej hodnoty ukazovateľa po započítaní úrovne plnenia ostatných ukazovateľov v aktivite vypočítanej ako aritmetický priemer týchto percentuálnych hodnôt v čase plnenia posledného z nich</w:t>
      </w:r>
      <w:r w:rsidRPr="008A64C0">
        <w:rPr>
          <w:rFonts w:eastAsia="Times"/>
          <w:sz w:val="19"/>
          <w:szCs w:val="19"/>
          <w:lang w:eastAsia="x-none"/>
        </w:rPr>
        <w:footnoteReference w:id="14"/>
      </w:r>
      <w:r w:rsidRPr="008A64C0">
        <w:rPr>
          <w:rFonts w:ascii="Arial" w:eastAsia="Times" w:hAnsi="Arial"/>
          <w:sz w:val="19"/>
          <w:szCs w:val="19"/>
          <w:lang w:val="sk-SK" w:eastAsia="x-none"/>
        </w:rPr>
        <w:t xml:space="preserve">, bez ohľadu na to, o ktorý druh ukazovateľa ide.  </w:t>
      </w:r>
    </w:p>
    <w:p w14:paraId="3EF4D82A" w14:textId="52D1C9C2"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prichádza k dosiahnutiu hodnoty posudzovaného ukazovateľa vo viacerých hlavných aktivitách, berie sa do úvahy aritmetický priemer za dotknuté ukazovatele a aktivity. Cieľom takéhoto postupného posudzovania je, v prípade dosiahnutia hodnoty ukazovateľa s možným dosahom na NFP,   znížiť NFP/vrátiť časť NFP vo vzťahu k tým hlavným aktivitám, v ktorých prichádza k dosiahnutiu znižovaného ukazovateľa.</w:t>
      </w:r>
    </w:p>
    <w:p w14:paraId="52159BBF"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Pri výpočte aritmetického priemeru sa zohľadňuje naplnenie plánovaných hodnôt ukazovateľov max. na 100 %, nie prekročených hodnôt ukazovateľov (t. j. viac ako 100 %). </w:t>
      </w:r>
    </w:p>
    <w:p w14:paraId="2204DC15"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RO pre OP EVS pri krátení výdavkov v prípade nenaplnenia plánovaných hodnôt ukazovateľov výsledku zohľadní reálne čerpanie rozpočtu. </w:t>
      </w:r>
    </w:p>
    <w:p w14:paraId="3F923170"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667F7A77" w14:textId="4FF0EC6F"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s dosahom na NFP</w:t>
      </w:r>
    </w:p>
    <w:p w14:paraId="438A0CD5" w14:textId="60600498"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Ku kráteniu NFP môže pristúpiť RO pre OP EVS len vtedy, ak skutočné  naplnenie cieľových hodnôt merateľných ukazovateľov nemá za následok mimoriadne ukončenie zmluvy a súčasne naplnenie cieľových hodnôt projektových merateľných ukazovateľov je na 89% a menej. V tomto prípade je poskytovateľ oprávnený pristúpiť ku kráteniu NFP pomerným krátením celkových oprávnených výdavkov za dotknuté aktivity a pomernú časť nepriamych výdavkov. </w:t>
      </w:r>
    </w:p>
    <w:p w14:paraId="221B2CE9"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07969ED8" w14:textId="52216769"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erateľný ukazovateľ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385880C9"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36518154" w14:textId="481B1686" w:rsidR="00F651CD" w:rsidRPr="008A64C0" w:rsidRDefault="00F651CD" w:rsidP="008A64C0">
      <w:pPr>
        <w:pStyle w:val="Textkomentra"/>
        <w:spacing w:line="276" w:lineRule="auto"/>
        <w:jc w:val="both"/>
        <w:rPr>
          <w:rFonts w:eastAsia="Times"/>
          <w:color w:val="000000"/>
          <w:sz w:val="19"/>
          <w:szCs w:val="19"/>
          <w:lang w:val="sk-SK"/>
        </w:rPr>
      </w:pPr>
      <w:r w:rsidRPr="008A64C0">
        <w:rPr>
          <w:rFonts w:eastAsia="Times"/>
          <w:color w:val="000000"/>
          <w:sz w:val="19"/>
          <w:szCs w:val="19"/>
          <w:lang w:val="sk-SK"/>
        </w:rPr>
        <w:t xml:space="preserve">V prípade uplatnenia korekcie na projekt sa jej výška nezapočítava do percentuálneho reálneho čerpania rozpočtu pre výpočet sumy za nedosiahnutie hodnoty projektových merateľných ukazovateľov, ale znižuje východiskovú sumu pre percentuálny výpočet sankcie. </w:t>
      </w:r>
    </w:p>
    <w:p w14:paraId="6FDB32FA"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473F9B41" w14:textId="5DD688B4"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erateľné ukazovatele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sa suma vypočíta takto:</w:t>
      </w:r>
    </w:p>
    <w:p w14:paraId="6E33DEF5" w14:textId="0A474C3E"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1 000 000 - 200 000 = 800 000, 15% z 800 000 = 120 000 (EUR).</w:t>
      </w:r>
    </w:p>
    <w:p w14:paraId="4EC2C509" w14:textId="18B1561D"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210DC755" w14:textId="68AB45CC"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dosahu na NFP</w:t>
      </w:r>
    </w:p>
    <w:p w14:paraId="28A4D249" w14:textId="20947264"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budú hodnoty za jednotlivé aktivity alebo za súhrnne cieľové hodnoty všetkých ukazovateľov</w:t>
      </w:r>
      <w:r w:rsidRPr="008A64C0" w:rsidDel="000F7236">
        <w:rPr>
          <w:rFonts w:ascii="Arial" w:eastAsia="Times" w:hAnsi="Arial"/>
          <w:sz w:val="19"/>
          <w:szCs w:val="19"/>
          <w:lang w:val="sk-SK" w:eastAsia="x-none"/>
        </w:rPr>
        <w:t xml:space="preserve"> </w:t>
      </w:r>
      <w:r w:rsidRPr="008A64C0">
        <w:rPr>
          <w:rFonts w:ascii="Arial" w:eastAsia="Times" w:hAnsi="Arial"/>
          <w:sz w:val="19"/>
          <w:szCs w:val="19"/>
          <w:lang w:val="sk-SK" w:eastAsia="x-none"/>
        </w:rPr>
        <w:t>naplnené minimálne na 90 % a viac, poskytovateľ si nebude uplatňovať</w:t>
      </w:r>
      <w:r w:rsidRPr="008A64C0" w:rsidDel="004952A7">
        <w:rPr>
          <w:rFonts w:ascii="Arial" w:eastAsia="Times" w:hAnsi="Arial"/>
          <w:sz w:val="19"/>
          <w:szCs w:val="19"/>
          <w:lang w:val="sk-SK" w:eastAsia="x-none"/>
        </w:rPr>
        <w:t xml:space="preserve"> </w:t>
      </w:r>
      <w:r w:rsidRPr="008A64C0">
        <w:rPr>
          <w:rFonts w:ascii="Arial" w:eastAsia="Times" w:hAnsi="Arial"/>
          <w:sz w:val="19"/>
          <w:szCs w:val="19"/>
          <w:lang w:val="sk-SK" w:eastAsia="x-none"/>
        </w:rPr>
        <w:t>právo znížiť výšku poskytovaného NFP/ vrátiť časť NFP úmerne k zníženiu hodnoty Merateľného ukazovateľa Projektu v zmysle čl. 10 ods. 1 písm. j) VZP resp. čl. 16 ods. 1 písm. j) VP.</w:t>
      </w:r>
    </w:p>
    <w:p w14:paraId="5623FC28"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3D8D68DE" w14:textId="39E9ED52"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RO pre OP EVS v tomto prípade uplatní pravidlo o zohľadnení reálneho čerpania pri nedosiahnutí plánovaných cieľových hodnôt.</w:t>
      </w:r>
    </w:p>
    <w:p w14:paraId="74FCDA6C"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23544FE8" w14:textId="2E7B99E5"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všetky merateľné ukazovatele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1A7ED25A" w14:textId="77777777" w:rsidR="00BD3255" w:rsidRDefault="00BD3255" w:rsidP="00F651CD">
      <w:pPr>
        <w:pStyle w:val="Default"/>
        <w:jc w:val="both"/>
        <w:rPr>
          <w:rFonts w:ascii="Arial" w:hAnsi="Arial"/>
          <w:color w:val="auto"/>
          <w:sz w:val="19"/>
          <w:lang w:val="sk-SK"/>
        </w:rPr>
      </w:pPr>
    </w:p>
    <w:p w14:paraId="7A55CE7D" w14:textId="77777777" w:rsidR="007223B7" w:rsidRPr="0073389C" w:rsidRDefault="007223B7" w:rsidP="007223B7">
      <w:pPr>
        <w:pStyle w:val="Nadpis2"/>
        <w:rPr>
          <w:lang w:val="sk-SK"/>
        </w:rPr>
      </w:pPr>
      <w:bookmarkStart w:id="34" w:name="_Toc440372864"/>
      <w:bookmarkStart w:id="35" w:name="_Toc4576184"/>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34"/>
      <w:bookmarkEnd w:id="35"/>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36" w:name="_Toc440372865"/>
      <w:bookmarkStart w:id="37" w:name="_Toc4576185"/>
      <w:r w:rsidRPr="0073389C">
        <w:rPr>
          <w:lang w:val="sk-SK"/>
        </w:rPr>
        <w:t>Charakter zmien a spôsob posudzovania zmien</w:t>
      </w:r>
      <w:bookmarkEnd w:id="36"/>
      <w:bookmarkEnd w:id="37"/>
    </w:p>
    <w:p w14:paraId="7A55CE81" w14:textId="6B38DDD2"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0D29B1DD" w14:textId="68474D88"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4C964CE8" w14:textId="77777777" w:rsidR="00DF609C" w:rsidRPr="0073389C" w:rsidRDefault="00DF609C" w:rsidP="009B5B97">
      <w:pPr>
        <w:spacing w:before="120" w:after="120" w:line="288" w:lineRule="auto"/>
        <w:jc w:val="both"/>
      </w:pPr>
    </w:p>
    <w:p w14:paraId="7A55CE82" w14:textId="5312A33F"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7A55CE83" w14:textId="1C8846BF"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7A55CE85" w14:textId="086B5276"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7A55CE86" w14:textId="63F069BE"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7A55CE87" w14:textId="6B86BE35"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lastRenderedPageBreak/>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53FC085" w14:textId="56F72F79"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w:t>
      </w:r>
      <w:r w:rsidR="00FA0151" w:rsidRPr="00FA0151">
        <w:rPr>
          <w:rFonts w:cs="Arial"/>
          <w:szCs w:val="19"/>
          <w:lang w:val="sk-SK"/>
        </w:rPr>
        <w:t>znenie ustanovení Zmluvy o poskytnutí NFP</w:t>
      </w:r>
      <w:r w:rsidR="00FA0151">
        <w:rPr>
          <w:rFonts w:cs="Arial"/>
          <w:szCs w:val="19"/>
        </w:rPr>
        <w:t>,</w:t>
      </w:r>
      <w:r w:rsidR="00FA0151" w:rsidRPr="00C750F1">
        <w:rPr>
          <w:szCs w:val="19"/>
          <w:lang w:val="sk-SK"/>
        </w:rPr>
        <w:t xml:space="preserve"> </w:t>
      </w:r>
      <w:r w:rsidRPr="00C750F1">
        <w:rPr>
          <w:szCs w:val="19"/>
          <w:lang w:val="sk-SK"/>
        </w:rPr>
        <w:t xml:space="preserve">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w:t>
      </w:r>
      <w:r w:rsidR="003E39CA">
        <w:rPr>
          <w:szCs w:val="19"/>
          <w:lang w:val="sk-SK"/>
        </w:rPr>
        <w:t xml:space="preserve"> personálnej matice,</w:t>
      </w:r>
      <w:r w:rsidRPr="00C750F1">
        <w:rPr>
          <w:szCs w:val="19"/>
          <w:lang w:val="sk-SK"/>
        </w:rPr>
        <w:t xml:space="preserve"> , , zmena štúdií)</w:t>
      </w:r>
      <w:r w:rsidR="00C750F1" w:rsidRPr="00C750F1">
        <w:rPr>
          <w:szCs w:val="19"/>
          <w:lang w:val="sk-SK"/>
        </w:rPr>
        <w:t>;</w:t>
      </w:r>
    </w:p>
    <w:p w14:paraId="1700631D" w14:textId="1DF7BDC9" w:rsidR="008F0217" w:rsidRDefault="00C750F1" w:rsidP="005B7173">
      <w:pPr>
        <w:pStyle w:val="Odsekzoznamu"/>
        <w:numPr>
          <w:ilvl w:val="0"/>
          <w:numId w:val="95"/>
        </w:numPr>
        <w:tabs>
          <w:tab w:val="left" w:pos="0"/>
        </w:tabs>
        <w:autoSpaceDE w:val="0"/>
        <w:autoSpaceDN w:val="0"/>
        <w:adjustRightInd w:val="0"/>
        <w:spacing w:before="120" w:after="120" w:line="288" w:lineRule="auto"/>
        <w:ind w:left="851"/>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7A55CE8A" w14:textId="707A3F82"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7A55CE8B"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3330DC91" w14:textId="570CB1EA"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3D7F730A" w14:textId="5A25F260" w:rsidR="00FD2BDF" w:rsidRPr="00FD2BDF" w:rsidRDefault="00FD2BDF" w:rsidP="00EC4569">
      <w:pPr>
        <w:numPr>
          <w:ilvl w:val="0"/>
          <w:numId w:val="40"/>
        </w:numPr>
        <w:spacing w:before="120" w:after="120" w:line="288" w:lineRule="auto"/>
        <w:ind w:left="709"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A55CE8F" w14:textId="5C9FFBA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7A55CE91" w14:textId="4419705E" w:rsidR="00B3113C" w:rsidRPr="0073389C" w:rsidRDefault="005F7F8E" w:rsidP="0027405B">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7A55CE92" w14:textId="4F28990F"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7A55CE93" w14:textId="1EF88E02"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7A55CE94" w14:textId="6384B6C1"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7A55CE96" w14:textId="039BDA1D"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6569DBF7" w14:textId="07D09329" w:rsidR="00EC4569" w:rsidRPr="0085571F" w:rsidRDefault="00E008D8" w:rsidP="0085571F">
      <w:pPr>
        <w:tabs>
          <w:tab w:val="left" w:pos="0"/>
        </w:tabs>
        <w:spacing w:before="120" w:after="120" w:line="288" w:lineRule="auto"/>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r w:rsidR="00EC4569" w:rsidRPr="0085571F">
        <w:t>V prípade významnejšej zmeny je Prijímateľ povinný požiadať o zmenu Zmluvy o poskytnutí NFP pred vykonaním samotnej zmeny alebo pred uplynutím doby, ku ktorej sa požadovaná zmena viaže, alebo pred vznikom, prípadne zánikom skutočnosti, ktorá sa má prostredníctvom vykonania zmeny odvrátiť</w:t>
      </w:r>
      <w:r w:rsidR="00882891">
        <w:t xml:space="preserve"> (tzv. zmenové konanie ex ante)</w:t>
      </w:r>
      <w:r w:rsidR="00EC4569" w:rsidRPr="0085571F">
        <w:t xml:space="preserve">. </w:t>
      </w:r>
      <w:r w:rsidR="0085571F" w:rsidRPr="0085571F">
        <w:t xml:space="preserve">Významnejšími zmenami podliehajúcimi zmenovému konaniu ex- ante sú všetky zmeny, pre ktoré výslovne </w:t>
      </w:r>
      <w:r w:rsidR="0085571F">
        <w:t>zo</w:t>
      </w:r>
      <w:r w:rsidR="0085571F" w:rsidRPr="0085571F">
        <w:t xml:space="preserve"> Zmluvy o poskytnutí NFP alebo z Právnych dokumentov vydaných Poskytovateľom nevyplýva iný režim zmien.</w:t>
      </w:r>
    </w:p>
    <w:p w14:paraId="60581052" w14:textId="42DD0A61" w:rsidR="00EC4569" w:rsidRDefault="00EC4569" w:rsidP="0085571F">
      <w:pPr>
        <w:spacing w:before="120" w:after="120" w:line="288" w:lineRule="auto"/>
        <w:jc w:val="both"/>
      </w:pPr>
      <w:r w:rsidRPr="0085571F">
        <w:rPr>
          <w:b/>
        </w:rPr>
        <w:lastRenderedPageBreak/>
        <w:t>Osobitné významnejšie druhy zmien na ktoré sa vzťahuje zmenové konanie ex post v zmysle odseku 6.10 zmluvy o</w:t>
      </w:r>
      <w:r>
        <w:rPr>
          <w:b/>
        </w:rPr>
        <w:t> </w:t>
      </w:r>
      <w:r w:rsidRPr="0085571F">
        <w:rPr>
          <w:b/>
        </w:rPr>
        <w:t>NFP</w:t>
      </w:r>
      <w:r w:rsidR="00FF2438">
        <w:rPr>
          <w:rStyle w:val="Odkaznapoznmkupodiarou"/>
          <w:b/>
        </w:rPr>
        <w:footnoteReference w:id="15"/>
      </w:r>
      <w:r>
        <w:t>.</w:t>
      </w:r>
    </w:p>
    <w:p w14:paraId="33B83135" w14:textId="36E52A7F" w:rsidR="00FF2438" w:rsidRDefault="00FF2438" w:rsidP="005B7173">
      <w:pPr>
        <w:pStyle w:val="Odsekzoznamu"/>
        <w:numPr>
          <w:ilvl w:val="0"/>
          <w:numId w:val="126"/>
        </w:numPr>
        <w:spacing w:before="120" w:after="120" w:line="288" w:lineRule="auto"/>
        <w:jc w:val="both"/>
      </w:pPr>
      <w:r w:rsidRPr="001D0C1E">
        <w:t>Zmen</w:t>
      </w:r>
      <w:r>
        <w:t>a</w:t>
      </w:r>
      <w:r w:rsidRPr="001D0C1E">
        <w:t xml:space="preserve"> </w:t>
      </w:r>
      <w:r>
        <w:t xml:space="preserve">zmluvy ohľadom aplikácie </w:t>
      </w:r>
      <w:r w:rsidRPr="00033E1E">
        <w:t>očakávan</w:t>
      </w:r>
      <w:r>
        <w:t>ého</w:t>
      </w:r>
      <w:r w:rsidRPr="00033E1E">
        <w:t xml:space="preserve"> rast</w:t>
      </w:r>
      <w:r>
        <w:t>u</w:t>
      </w:r>
      <w:r w:rsidRPr="00033E1E">
        <w:t xml:space="preserve"> mzdových výdavkov</w:t>
      </w:r>
      <w:r>
        <w:t xml:space="preserve"> alebo  aplikácie funkčných platov, resp. ich ekvivalentu  pre výdavky, ktoré vzniknú v období od 1. januára 2019 a neskôr.</w:t>
      </w:r>
    </w:p>
    <w:p w14:paraId="37635FB8" w14:textId="0DA19D65" w:rsidR="00EC4569" w:rsidRDefault="00EC4569" w:rsidP="00EC4569">
      <w:pPr>
        <w:spacing w:before="120" w:after="120" w:line="288" w:lineRule="auto"/>
        <w:jc w:val="both"/>
        <w:rPr>
          <w:bCs/>
          <w:lang w:eastAsia="cs-CZ"/>
        </w:rPr>
      </w:pPr>
      <w:r w:rsidRPr="00EC4569">
        <w:t>V prípade takýchto významnejších zmien je Prijímateľ oprávnený predložiť Žiadosť o platbu , ktorá ako prvá zahŕňa aspoň niektoré výdavky, ktoré sú požadovanou zmenou dotknuté, až po schválení takýchto významnejších zmien Poskytovateľom</w:t>
      </w:r>
      <w:r>
        <w:t>.</w:t>
      </w:r>
      <w:r w:rsidR="00FF2438">
        <w:t xml:space="preserve">  </w:t>
      </w:r>
    </w:p>
    <w:p w14:paraId="142DAA72" w14:textId="77777777" w:rsidR="00033F4A" w:rsidRPr="00033F4A" w:rsidRDefault="00033F4A" w:rsidP="00033F4A">
      <w:pPr>
        <w:spacing w:before="120" w:after="120" w:line="288" w:lineRule="auto"/>
        <w:ind w:left="851"/>
        <w:jc w:val="both"/>
        <w:rPr>
          <w:bCs/>
          <w:lang w:eastAsia="cs-CZ"/>
        </w:rPr>
      </w:pPr>
    </w:p>
    <w:p w14:paraId="043D0F26" w14:textId="7383EB7A"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14:paraId="7A55CE98" w14:textId="357AE086"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t>Žiadnu zmenu týkajúcu sa Projektu nemožno schváliť v prípade, ak predstavuje podstatnú zmenu projektu alebo môže spôsobiť podstatnú zmenu projektu.</w:t>
      </w:r>
    </w:p>
    <w:p w14:paraId="7A55CE99" w14:textId="163243A3"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7A55CE9A" w14:textId="4288025B"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7A55CE9B" w14:textId="77777777" w:rsidR="00DE2902" w:rsidRPr="0073389C" w:rsidRDefault="00DE2902" w:rsidP="009B5B97">
      <w:pPr>
        <w:spacing w:before="120" w:after="120" w:line="288" w:lineRule="auto"/>
        <w:jc w:val="both"/>
      </w:pPr>
    </w:p>
    <w:p w14:paraId="7A55CE9C" w14:textId="0C1FEFF4"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inak sa jedná podstatné porušenie Zmluvy o NFP s možným následkom odstúpenia od zmluvy s vrátením NFP, resp. časti NFP</w:t>
      </w:r>
      <w:r w:rsidR="00053ED1">
        <w:t>.</w:t>
      </w:r>
      <w:r w:rsidRPr="0073389C">
        <w:t xml:space="preserv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38" w:name="_Toc410907854"/>
      <w:bookmarkStart w:id="39" w:name="_Toc440372866"/>
      <w:bookmarkStart w:id="40" w:name="_Toc4576186"/>
      <w:r w:rsidRPr="0073389C">
        <w:rPr>
          <w:lang w:val="sk-SK"/>
        </w:rPr>
        <w:lastRenderedPageBreak/>
        <w:t>Administrácia zmenového konania</w:t>
      </w:r>
      <w:bookmarkEnd w:id="38"/>
      <w:bookmarkEnd w:id="39"/>
      <w:bookmarkEnd w:id="40"/>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38C8FD43"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7A55CEA6" w14:textId="77777777"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7A55CEAD" w14:textId="6E1178FE"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7A55CEAE" w14:textId="384F2C25"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 xml:space="preserve">PM </w:t>
      </w:r>
      <w:r w:rsidR="00943DD7" w:rsidRPr="003E46C4">
        <w:rPr>
          <w:rFonts w:cs="Arial"/>
          <w:szCs w:val="19"/>
        </w:rPr>
        <w:t xml:space="preserve">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7A55CEAF" w14:textId="6C313AB0"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06A05FC1"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00AD1BB"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 xml:space="preserve">(aby do projektu nebola zapracovaná zmena, </w:t>
      </w:r>
      <w:r w:rsidRPr="0073389C">
        <w:lastRenderedPageBreak/>
        <w:t>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0E3D3D5D" w14:textId="77777777" w:rsidR="00AD5432" w:rsidRDefault="00AE5A8F" w:rsidP="00AD5432">
      <w:pPr>
        <w:autoSpaceDE w:val="0"/>
        <w:autoSpaceDN w:val="0"/>
        <w:adjustRightInd w:val="0"/>
        <w:spacing w:before="120" w:line="288" w:lineRule="auto"/>
        <w:jc w:val="both"/>
        <w:rPr>
          <w:rFonts w:cs="Arial"/>
          <w:szCs w:val="19"/>
        </w:rPr>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6751F1B1" w14:textId="68BA49E8" w:rsidR="00AD5432" w:rsidRDefault="00AD5432" w:rsidP="00AD5432">
      <w:pPr>
        <w:autoSpaceDE w:val="0"/>
        <w:autoSpaceDN w:val="0"/>
        <w:adjustRightInd w:val="0"/>
        <w:spacing w:before="120" w:line="288" w:lineRule="auto"/>
        <w:jc w:val="both"/>
        <w:rPr>
          <w:rFonts w:cs="Arial"/>
          <w:szCs w:val="19"/>
        </w:rPr>
      </w:pPr>
      <w:r>
        <w:rPr>
          <w:rFonts w:cs="Arial"/>
          <w:szCs w:val="19"/>
        </w:rPr>
        <w:t>Po ukončení procedúry 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Pr>
          <w:rFonts w:cs="Arial"/>
          <w:szCs w:val="19"/>
        </w:rPr>
        <w:t xml:space="preserve">Písomné potvrdenie uvedenej skutočnosti </w:t>
      </w:r>
      <w:r w:rsidR="00C2640A">
        <w:rPr>
          <w:rFonts w:cs="Arial"/>
          <w:szCs w:val="19"/>
        </w:rPr>
        <w:t xml:space="preserve"> prijímateľovi </w:t>
      </w:r>
      <w:r>
        <w:rPr>
          <w:rFonts w:cs="Arial"/>
          <w:szCs w:val="19"/>
        </w:rPr>
        <w:t xml:space="preserve">nasleduje listom obvykle do 14 pracovných dní. V prípade vypracovania dodatku k zmluve sa oznámenie o schválení zmeny zasiela listom najneskôr spolu s návrhom na uzavretie dodatku k zmluve/ v prípade vykonania aktualizácie príloh rozhodnutia o schválení ŽoNFP sa oznámenie o schválení zmeny zasiela listom najneskôr spolu s aktualizovanými prílohami rozhodnutia. </w:t>
      </w:r>
    </w:p>
    <w:p w14:paraId="7A55CEB9" w14:textId="77777777" w:rsidR="00AE5A8F" w:rsidRPr="0073389C" w:rsidRDefault="00AE5A8F" w:rsidP="009B5B97">
      <w:pPr>
        <w:autoSpaceDE w:val="0"/>
        <w:autoSpaceDN w:val="0"/>
        <w:adjustRightInd w:val="0"/>
        <w:spacing w:before="120" w:after="120" w:line="288" w:lineRule="auto"/>
        <w:jc w:val="both"/>
      </w:pPr>
    </w:p>
    <w:p w14:paraId="7A55CEBA" w14:textId="1EA878FC"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w:t>
      </w:r>
      <w:r w:rsidR="00AD5432">
        <w:t> </w:t>
      </w:r>
      <w:r w:rsidRPr="0073389C">
        <w:t>zmluve</w:t>
      </w:r>
      <w:r w:rsidR="00AD5432">
        <w:t>.</w:t>
      </w:r>
      <w:r w:rsidRPr="0073389C">
        <w:t xml:space="preserve"> </w:t>
      </w:r>
    </w:p>
    <w:p w14:paraId="7A55CEBB" w14:textId="24424DE1" w:rsidR="004E3753" w:rsidRDefault="00D11C1D" w:rsidP="009B5B97">
      <w:pPr>
        <w:autoSpaceDE w:val="0"/>
        <w:autoSpaceDN w:val="0"/>
        <w:adjustRightInd w:val="0"/>
        <w:spacing w:before="120" w:after="120" w:line="288" w:lineRule="auto"/>
        <w:jc w:val="both"/>
      </w:pPr>
      <w:bookmarkStart w:id="41" w:name="_Toc410031665"/>
      <w:bookmarkStart w:id="42" w:name="_Toc410907855"/>
      <w:r w:rsidRPr="0073389C">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067414FA" w14:textId="505D5CDC"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A55CEBC" w14:textId="043ED833"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ŽoNFP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2E84398F" w14:textId="472DF660"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2501F28D" w14:textId="77777777" w:rsidR="00E34A10" w:rsidRDefault="00E34A10" w:rsidP="009B5B97">
      <w:pPr>
        <w:autoSpaceDE w:val="0"/>
        <w:autoSpaceDN w:val="0"/>
        <w:adjustRightInd w:val="0"/>
        <w:spacing w:before="120" w:after="120" w:line="288" w:lineRule="auto"/>
        <w:jc w:val="both"/>
      </w:pPr>
    </w:p>
    <w:p w14:paraId="7D90ADD8" w14:textId="5535F729"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3F022723" w14:textId="77777777" w:rsidR="00E34A10" w:rsidRPr="00E34A10" w:rsidRDefault="00E34A10" w:rsidP="00E34A10"/>
    <w:p w14:paraId="7A55CEC1" w14:textId="0CC64357" w:rsidR="00AE5A8F" w:rsidRPr="0073389C" w:rsidRDefault="00AE5A8F" w:rsidP="00E61650">
      <w:pPr>
        <w:pStyle w:val="Nadpis3"/>
        <w:spacing w:line="288" w:lineRule="auto"/>
        <w:ind w:left="567" w:firstLine="0"/>
        <w:jc w:val="both"/>
        <w:rPr>
          <w:lang w:val="sk-SK"/>
        </w:rPr>
      </w:pPr>
      <w:bookmarkStart w:id="43" w:name="_Toc440372867"/>
      <w:bookmarkStart w:id="44" w:name="_Toc4576187"/>
      <w:r w:rsidRPr="0073389C">
        <w:rPr>
          <w:lang w:val="sk-SK"/>
        </w:rPr>
        <w:lastRenderedPageBreak/>
        <w:t>Ukončenie zmluvného vzťahu</w:t>
      </w:r>
      <w:bookmarkEnd w:id="41"/>
      <w:bookmarkEnd w:id="42"/>
      <w:bookmarkEnd w:id="43"/>
      <w:bookmarkEnd w:id="44"/>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6707CED3"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4740F049"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A55CECC"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45" w:name="_Toc410907856"/>
      <w:bookmarkStart w:id="46" w:name="_Toc440372868"/>
      <w:bookmarkStart w:id="47" w:name="_Toc4576188"/>
      <w:r w:rsidRPr="0073389C">
        <w:rPr>
          <w:lang w:val="sk-SK"/>
        </w:rPr>
        <w:t>Finančné riadenie</w:t>
      </w:r>
      <w:bookmarkEnd w:id="45"/>
      <w:bookmarkEnd w:id="46"/>
      <w:bookmarkEnd w:id="47"/>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48" w:name="_Toc410907857"/>
      <w:bookmarkStart w:id="49" w:name="_Toc440372869"/>
      <w:bookmarkStart w:id="50" w:name="_Toc4576189"/>
      <w:r w:rsidRPr="0073389C">
        <w:rPr>
          <w:lang w:val="sk-SK"/>
        </w:rPr>
        <w:lastRenderedPageBreak/>
        <w:t>Vedenie účtovníct</w:t>
      </w:r>
      <w:r w:rsidR="004A616F" w:rsidRPr="0073389C">
        <w:rPr>
          <w:lang w:val="sk-SK"/>
        </w:rPr>
        <w:t>va</w:t>
      </w:r>
      <w:bookmarkEnd w:id="48"/>
      <w:bookmarkEnd w:id="49"/>
      <w:bookmarkEnd w:id="50"/>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7A55CED9"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7A55CEDB" w14:textId="2038EDA6"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7A55CEDC"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16"/>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F" w14:textId="4C9B385C"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lastRenderedPageBreak/>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03BAA609"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05B69CB1" w14:textId="04A725B9" w:rsidR="009A1EBF" w:rsidRDefault="009A1EBF" w:rsidP="00E61650">
      <w:pPr>
        <w:pStyle w:val="Zkladntext"/>
        <w:spacing w:before="120" w:after="120" w:line="288" w:lineRule="auto"/>
        <w:rPr>
          <w:rFonts w:ascii="Arial" w:hAnsi="Arial" w:cs="Arial"/>
          <w:sz w:val="19"/>
          <w:szCs w:val="19"/>
          <w:lang w:val="sk-SK" w:eastAsia="en-AU"/>
        </w:rPr>
      </w:pPr>
      <w:r w:rsidRPr="009A1EBF">
        <w:rPr>
          <w:rFonts w:ascii="Arial" w:hAnsi="Arial" w:cs="Arial"/>
          <w:sz w:val="19"/>
          <w:szCs w:val="19"/>
          <w:lang w:val="sk-SK" w:eastAsia="en-AU"/>
        </w:rPr>
        <w:t xml:space="preserve">Prijímateľ predložením  ZoP s príznakom  záverečná automaticky deklaruje, že  uhradil všetky </w:t>
      </w:r>
      <w:r w:rsidR="00DA0734">
        <w:rPr>
          <w:rFonts w:ascii="Arial" w:hAnsi="Arial" w:cs="Arial"/>
          <w:sz w:val="19"/>
          <w:szCs w:val="19"/>
          <w:lang w:val="sk-SK" w:eastAsia="en-AU"/>
        </w:rPr>
        <w:t>o</w:t>
      </w:r>
      <w:r w:rsidRPr="009A1EBF">
        <w:rPr>
          <w:rFonts w:ascii="Arial" w:hAnsi="Arial" w:cs="Arial"/>
          <w:sz w:val="19"/>
          <w:szCs w:val="19"/>
          <w:lang w:val="sk-SK" w:eastAsia="en-AU"/>
        </w:rPr>
        <w:t>právnené výdavky a tieto sú premietnuté do účtovníctva Prijímateľa v zmysle príslušných právnych predpisov SR a podmienok stanovených v rozhodnutí o schválení žiadosti o NFP.</w:t>
      </w:r>
      <w:r>
        <w:rPr>
          <w:rFonts w:ascii="Arial" w:hAnsi="Arial" w:cs="Arial"/>
          <w:sz w:val="19"/>
          <w:szCs w:val="19"/>
          <w:lang w:val="sk-SK" w:eastAsia="en-AU"/>
        </w:rPr>
        <w:t xml:space="preserve"> </w:t>
      </w:r>
    </w:p>
    <w:p w14:paraId="7A55CEE3" w14:textId="2D5111A1"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51" w:name="_Toc440372870"/>
      <w:bookmarkStart w:id="52" w:name="_Toc4576190"/>
      <w:bookmarkStart w:id="53"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51"/>
      <w:bookmarkEnd w:id="52"/>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17"/>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762B0689" w14:textId="04EFF491" w:rsidR="00521CFB" w:rsidRDefault="008D2E36" w:rsidP="005B7173">
      <w:pPr>
        <w:pStyle w:val="Odsekzoznamu"/>
        <w:numPr>
          <w:ilvl w:val="0"/>
          <w:numId w:val="76"/>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60659DD1" w14:textId="79CE02C0" w:rsidR="008D2E36" w:rsidRDefault="008D2E36" w:rsidP="00BB4058">
      <w:pPr>
        <w:autoSpaceDE w:val="0"/>
        <w:autoSpaceDN w:val="0"/>
        <w:adjustRightInd w:val="0"/>
        <w:spacing w:before="120" w:after="120" w:line="288" w:lineRule="auto"/>
        <w:jc w:val="both"/>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r w:rsidR="003F3CEE" w:rsidRPr="00BB4058">
        <w:rPr>
          <w:rFonts w:cs="Arial"/>
          <w:szCs w:val="19"/>
        </w:rPr>
        <w:t xml:space="preserve"> </w:t>
      </w: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systémom predfinancovania,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18"/>
      </w:r>
      <w:r w:rsidRPr="00BB4058">
        <w:rPr>
          <w:rFonts w:cs="Arial"/>
          <w:szCs w:val="16"/>
        </w:rPr>
        <w:t xml:space="preserve"> na projekt. Vlastné zdroje prijímateľa na realizáciu projektu (ak relevantné) môžu prechádzať cez osobitný účet. V prípade, ak vlastné zdroje prijímateľa prechádzajú cez osobitný účet, prijímateľ je povinný vložiť vlastné </w:t>
      </w:r>
      <w:r w:rsidRPr="00BB4058">
        <w:rPr>
          <w:rFonts w:cs="Arial"/>
          <w:szCs w:val="16"/>
        </w:rPr>
        <w:lastRenderedPageBreak/>
        <w:t xml:space="preserve">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odviesť do príjmov štátneho rozpočtu na príjmový účet platobnej jednotky jedenkrát ročne. Odvod výnosov prijímateľ potvrdí predložením výpisu z osobitného účtu.</w:t>
      </w:r>
    </w:p>
    <w:p w14:paraId="684F251B" w14:textId="3705DEB3"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19"/>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7A55CEF1" w14:textId="773D3A49"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p>
    <w:p w14:paraId="7A55CEF2" w14:textId="1A92D732"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20"/>
      </w:r>
      <w:r w:rsidR="00BE5EA5" w:rsidRPr="0073389C">
        <w:t xml:space="preserve"> </w:t>
      </w:r>
      <w:r w:rsidRPr="0073389C">
        <w:lastRenderedPageBreak/>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21"/>
      </w:r>
      <w:r w:rsidRPr="0073389C">
        <w:t>.</w:t>
      </w:r>
    </w:p>
    <w:p w14:paraId="7A55CEF7" w14:textId="711532E3"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7CD95216" w14:textId="77777777" w:rsidR="003F3CEE" w:rsidRDefault="003F3CEE" w:rsidP="003F3CEE">
      <w:pPr>
        <w:rPr>
          <w:rFonts w:cs="Arial"/>
          <w:b/>
          <w:szCs w:val="19"/>
        </w:rPr>
      </w:pP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p>
    <w:p w14:paraId="6AFDA7F6" w14:textId="77777777" w:rsidR="003F3CEE" w:rsidRPr="00B74DAF" w:rsidRDefault="003F3CEE" w:rsidP="003F3CEE">
      <w:pPr>
        <w:rPr>
          <w:rFonts w:cs="Arial"/>
          <w:b/>
          <w:szCs w:val="19"/>
        </w:rPr>
      </w:pPr>
    </w:p>
    <w:p w14:paraId="382EFF91" w14:textId="77777777" w:rsidR="003F3CEE"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p>
    <w:p w14:paraId="7E0F34F7" w14:textId="77777777" w:rsidR="003F3CEE" w:rsidRPr="00B74DAF"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ak prostriedky EÚ a štátneho rozpočtu na spolufinancovanie poskytnuté systémom predfinancovania,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na osobitný účet prijímateľa a predložiť riadiacemu orgánu výpis z osobitného účtu ako potvrdenie o prevode vlastných zdrojov. V prípade, ak vlastné zdroje prijímateľa neprechádzajú cez osobitný účet, prijímateľ je povinný ku každému uhradenému výdavku predložiť riadiacemu orgánu výpis z iného účtu otvoreného prijímateľom o úhrade vlastných zdrojov prijímateľa. Prijímateľ je povinný výnosy za prostriedky EÚ a štátneho rozpočtu 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p>
    <w:p w14:paraId="286FD906" w14:textId="77777777" w:rsidR="003F3CEE" w:rsidRDefault="003F3CEE" w:rsidP="003F3CEE">
      <w:pPr>
        <w:autoSpaceDE w:val="0"/>
        <w:autoSpaceDN w:val="0"/>
        <w:adjustRightInd w:val="0"/>
        <w:jc w:val="both"/>
        <w:rPr>
          <w:rFonts w:cs="Arial"/>
          <w:szCs w:val="19"/>
        </w:rPr>
      </w:pPr>
      <w:r>
        <w:rPr>
          <w:rFonts w:cs="Arial"/>
          <w:szCs w:val="19"/>
        </w:rPr>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 xml:space="preserve">Poskytovateľovi </w:t>
      </w:r>
      <w:r w:rsidRPr="00B74DAF">
        <w:rPr>
          <w:rFonts w:cs="Arial"/>
          <w:szCs w:val="19"/>
        </w:rPr>
        <w:t xml:space="preserve">identifikáciu takéhoto účtu. Tieto výdavky nesmú byť hradené z osobitného účtu zriadeného na realizáciu iných programov zahraničnej pomoci (napr. </w:t>
      </w:r>
      <w:r w:rsidRPr="00B74DAF">
        <w:rPr>
          <w:rFonts w:cs="Arial"/>
          <w:szCs w:val="19"/>
        </w:rPr>
        <w:lastRenderedPageBreak/>
        <w:t>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p>
    <w:p w14:paraId="65E5873B" w14:textId="77777777" w:rsidR="003F3CEE" w:rsidRDefault="003F3CEE" w:rsidP="003F3CEE">
      <w:pPr>
        <w:autoSpaceDE w:val="0"/>
        <w:autoSpaceDN w:val="0"/>
        <w:adjustRightInd w:val="0"/>
        <w:jc w:val="both"/>
        <w:rPr>
          <w:rFonts w:cs="Arial"/>
          <w:szCs w:val="19"/>
        </w:rPr>
      </w:pPr>
    </w:p>
    <w:p w14:paraId="3181CA49" w14:textId="77777777" w:rsidR="003F3CEE" w:rsidRDefault="003F3CEE" w:rsidP="005B7173">
      <w:pPr>
        <w:pStyle w:val="Odsekzoznamu"/>
        <w:numPr>
          <w:ilvl w:val="0"/>
          <w:numId w:val="108"/>
        </w:numPr>
        <w:tabs>
          <w:tab w:val="num" w:pos="567"/>
        </w:tabs>
        <w:autoSpaceDE w:val="0"/>
        <w:autoSpaceDN w:val="0"/>
        <w:adjustRightInd w:val="0"/>
        <w:ind w:left="284"/>
        <w:jc w:val="both"/>
        <w:rPr>
          <w:rFonts w:cs="Arial"/>
          <w:szCs w:val="19"/>
        </w:rPr>
      </w:pPr>
      <w:r w:rsidRPr="00D877AF">
        <w:rPr>
          <w:rFonts w:cs="Arial"/>
          <w:szCs w:val="19"/>
        </w:rPr>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prijímateľom potvrdzujúci úhradu záväzku a výpis z osobitného účtu potvrdzujúci použitie prostriedkov z poskytnutej zálohovej platby,</w:t>
      </w:r>
    </w:p>
    <w:p w14:paraId="5B3A22EB" w14:textId="77777777" w:rsidR="003F3CEE" w:rsidRPr="00D877AF" w:rsidRDefault="003F3CEE" w:rsidP="003F3CEE">
      <w:pPr>
        <w:pStyle w:val="Odsekzoznamu"/>
        <w:tabs>
          <w:tab w:val="num" w:pos="567"/>
        </w:tabs>
        <w:autoSpaceDE w:val="0"/>
        <w:autoSpaceDN w:val="0"/>
        <w:adjustRightInd w:val="0"/>
        <w:ind w:left="284"/>
        <w:jc w:val="both"/>
        <w:rPr>
          <w:rFonts w:cs="Arial"/>
          <w:szCs w:val="19"/>
        </w:rPr>
      </w:pPr>
    </w:p>
    <w:p w14:paraId="605A6763" w14:textId="77777777" w:rsidR="003F3CEE" w:rsidRPr="00D877AF" w:rsidRDefault="003F3CEE" w:rsidP="005B7173">
      <w:pPr>
        <w:pStyle w:val="Odsekzoznamu"/>
        <w:numPr>
          <w:ilvl w:val="0"/>
          <w:numId w:val="108"/>
        </w:numPr>
        <w:tabs>
          <w:tab w:val="num" w:pos="567"/>
        </w:tabs>
        <w:autoSpaceDE w:val="0"/>
        <w:autoSpaceDN w:val="0"/>
        <w:adjustRightInd w:val="0"/>
        <w:spacing w:afterLines="20" w:after="48"/>
        <w:ind w:left="284"/>
        <w:jc w:val="both"/>
        <w:rPr>
          <w:rFonts w:cs="Arial"/>
          <w:szCs w:val="19"/>
        </w:rPr>
      </w:pP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Prijímateľ prevedie sumu vo výške oprávnených výdavkov vzniknutých počas predchádzajúceho kalendárneho mesiaca najneskôr do 5 pracovných dní od ukončenia p</w:t>
      </w:r>
      <w:r>
        <w:rPr>
          <w:rFonts w:cs="Arial"/>
          <w:szCs w:val="19"/>
        </w:rPr>
        <w:t>redmetného kalendárneho mesiaca.</w:t>
      </w:r>
    </w:p>
    <w:p w14:paraId="073D2EE3" w14:textId="77777777" w:rsidR="003F3CEE" w:rsidRDefault="003F3CEE" w:rsidP="003F3CEE">
      <w:pPr>
        <w:autoSpaceDE w:val="0"/>
        <w:autoSpaceDN w:val="0"/>
        <w:adjustRightInd w:val="0"/>
        <w:spacing w:afterLines="20" w:after="48"/>
        <w:ind w:left="284"/>
        <w:jc w:val="both"/>
        <w:rPr>
          <w:rFonts w:cs="Arial"/>
          <w:szCs w:val="19"/>
        </w:rPr>
      </w:pPr>
    </w:p>
    <w:p w14:paraId="513C7FD9" w14:textId="77777777" w:rsidR="003F3CEE" w:rsidRDefault="003F3CEE" w:rsidP="003F3CEE">
      <w:pPr>
        <w:autoSpaceDE w:val="0"/>
        <w:autoSpaceDN w:val="0"/>
        <w:adjustRightInd w:val="0"/>
        <w:spacing w:afterLines="20" w:after="48"/>
        <w:jc w:val="both"/>
        <w:rPr>
          <w:rFonts w:cs="Arial"/>
          <w:szCs w:val="19"/>
        </w:rPr>
      </w:pP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p>
    <w:p w14:paraId="54D82EB1" w14:textId="338F25CD" w:rsidR="008D2E36" w:rsidRPr="003A1E7D" w:rsidRDefault="008D2E36" w:rsidP="00E135DC">
      <w:bookmarkStart w:id="54" w:name="_Toc440372871"/>
      <w:r w:rsidRPr="00E135DC">
        <w:rPr>
          <w:b/>
        </w:rPr>
        <w:t>Platby vo vzťahu prijímateľ – dodávateľ/zhotoviteľ</w:t>
      </w:r>
      <w:bookmarkEnd w:id="54"/>
    </w:p>
    <w:p w14:paraId="3B9744BE" w14:textId="33262A13"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55" w:name="_Toc440372872"/>
      <w:bookmarkStart w:id="56" w:name="_Toc4576191"/>
      <w:r w:rsidRPr="0073389C">
        <w:rPr>
          <w:lang w:val="sk-SK"/>
        </w:rPr>
        <w:t>Oprávnenosť výdavkov</w:t>
      </w:r>
      <w:bookmarkEnd w:id="53"/>
      <w:bookmarkEnd w:id="55"/>
      <w:bookmarkEnd w:id="56"/>
    </w:p>
    <w:p w14:paraId="7A55CEFA"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2D9D18A4"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214EF2A5"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7A55CEFF" w14:textId="67393EAF"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22"/>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w:t>
      </w:r>
      <w:r w:rsidRPr="0073389C">
        <w:lastRenderedPageBreak/>
        <w:t>prípade prekročenia limitu na nepriame výdavky bude predmetom individuálnej dohody prijímateľa s </w:t>
      </w:r>
      <w:r w:rsidR="00160BA5" w:rsidRPr="0073389C">
        <w:t>poskytovateľom</w:t>
      </w:r>
      <w:r w:rsidRPr="0073389C">
        <w:t>.</w:t>
      </w: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066FBAAA"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20E7BA1B"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23"/>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5E4DABE2"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37FA74E8"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7A55CF07"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t>Nepriame výdavky</w:t>
      </w:r>
    </w:p>
    <w:p w14:paraId="7A55CF0C" w14:textId="439A763D"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w:t>
      </w:r>
      <w:r w:rsidRPr="0073389C">
        <w:rPr>
          <w:szCs w:val="19"/>
          <w:lang w:val="sk-SK"/>
        </w:rPr>
        <w:lastRenderedPageBreak/>
        <w:t>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24"/>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2E8D1162"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7A55CF10" w14:textId="440672CB"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7A55CF11" w14:textId="23270A5A"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A55CF13" w14:textId="538D276D"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499AB82" w14:textId="1689D6F4" w:rsidR="004F5296" w:rsidRPr="0073389C" w:rsidRDefault="00AE5A8F" w:rsidP="00E61650">
      <w:pPr>
        <w:spacing w:before="120" w:after="120" w:line="288" w:lineRule="auto"/>
        <w:jc w:val="both"/>
        <w:rPr>
          <w:b/>
        </w:rPr>
      </w:pPr>
      <w:r w:rsidRPr="0073389C">
        <w:rPr>
          <w:b/>
        </w:rPr>
        <w:t>Oprávnené výdavky</w:t>
      </w:r>
    </w:p>
    <w:p w14:paraId="7A55CF16" w14:textId="7FCB4A8A"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t>Výdavok je oprávnený, ak spĺňa všetky nasledujúce podmienky:</w:t>
      </w:r>
    </w:p>
    <w:p w14:paraId="7A55CF18" w14:textId="4107FF32"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lastRenderedPageBreak/>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6AD5EF9D"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25"/>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A55CF1F" w14:textId="0EF3F1B3"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p>
    <w:p w14:paraId="7A55CF20" w14:textId="19045A94"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r w:rsidR="00BD3255">
        <w:rPr>
          <w:sz w:val="18"/>
          <w:szCs w:val="18"/>
        </w:rPr>
        <w:t>účinno</w:t>
      </w:r>
      <w:r w:rsidR="00BD3255" w:rsidRPr="008F2822">
        <w:rPr>
          <w:sz w:val="18"/>
          <w:szCs w:val="18"/>
        </w:rPr>
        <w:t>sťou</w:t>
      </w:r>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03167E6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lastRenderedPageBreak/>
        <w:t>výdavok, ktorý je vynakladaný na účely projektu len čiastočne, je oprávnený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3C2862E9"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26"/>
      </w:r>
      <w:r w:rsidRPr="0073389C">
        <w:t>, nehnuteľností a</w:t>
      </w:r>
      <w:r w:rsidR="00BE6444">
        <w:t> </w:t>
      </w:r>
      <w:r w:rsidRPr="0073389C">
        <w:t>pozemkov</w:t>
      </w:r>
      <w:r w:rsidR="00BE6444">
        <w:t>;</w:t>
      </w:r>
    </w:p>
    <w:p w14:paraId="7A55CF2B" w14:textId="0151C164"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27"/>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09E551A8" w14:textId="4C13424D" w:rsidR="00200770" w:rsidRPr="0073389C" w:rsidRDefault="00AE5A8F" w:rsidP="008D155B">
      <w:pPr>
        <w:pStyle w:val="Odsekzoznamu"/>
        <w:numPr>
          <w:ilvl w:val="0"/>
          <w:numId w:val="7"/>
        </w:numPr>
        <w:spacing w:before="120" w:after="120" w:line="288" w:lineRule="auto"/>
        <w:ind w:left="567" w:hanging="283"/>
        <w:contextualSpacing w:val="0"/>
        <w:jc w:val="both"/>
      </w:pPr>
      <w:r w:rsidRPr="0073389C">
        <w:lastRenderedPageBreak/>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59BC68B8" w14:textId="77777777" w:rsidR="00987382" w:rsidRPr="00200770" w:rsidRDefault="00AE5A8F" w:rsidP="00852446">
      <w:pPr>
        <w:pStyle w:val="Odsekzoznamu"/>
        <w:numPr>
          <w:ilvl w:val="0"/>
          <w:numId w:val="7"/>
        </w:numPr>
        <w:spacing w:before="120" w:after="120" w:line="288" w:lineRule="auto"/>
        <w:ind w:left="567" w:hanging="283"/>
        <w:contextualSpacing w:val="0"/>
        <w:jc w:val="both"/>
        <w:rPr>
          <w:rFonts w:ascii="Times New Roman" w:hAnsi="Times New Roman"/>
          <w:sz w:val="24"/>
          <w:lang w:eastAsia="sk-SK"/>
        </w:rPr>
      </w:pPr>
      <w:r w:rsidRPr="003900AB">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(t.j.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w:t>
      </w:r>
      <w:r w:rsidR="00987382">
        <w:rPr>
          <w:vertAlign w:val="superscript"/>
        </w:rPr>
        <w:footnoteReference w:id="28"/>
      </w:r>
      <w:r w:rsidR="00987382" w:rsidRPr="00200770">
        <w:rPr>
          <w:rFonts w:ascii="Times New Roman" w:hAnsi="Times New Roman"/>
          <w:sz w:val="24"/>
          <w:lang w:eastAsia="sk-SK"/>
        </w:rPr>
        <w:t xml:space="preserve"> </w:t>
      </w:r>
    </w:p>
    <w:p w14:paraId="33E21276" w14:textId="0E82262C" w:rsidR="00E734FF" w:rsidRPr="003900AB" w:rsidRDefault="00E734FF" w:rsidP="008D155B">
      <w:pPr>
        <w:pStyle w:val="Odsekzoznamu"/>
        <w:numPr>
          <w:ilvl w:val="0"/>
          <w:numId w:val="7"/>
        </w:numPr>
        <w:spacing w:before="120" w:after="120" w:line="288" w:lineRule="auto"/>
        <w:ind w:left="567" w:hanging="283"/>
        <w:contextualSpacing w:val="0"/>
        <w:jc w:val="both"/>
      </w:pPr>
      <w:r w:rsidRPr="003900AB">
        <w:t xml:space="preserve"> vo vzťahu ku konkrétnemu prijímateľovi/partnerovi</w:t>
      </w:r>
      <w:r w:rsidR="007F17A2" w:rsidRPr="003900AB">
        <w:t>,</w:t>
      </w:r>
      <w:r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Pr="003900AB">
        <w:t>:</w:t>
      </w:r>
    </w:p>
    <w:p w14:paraId="045254C4" w14:textId="68F20284" w:rsidR="00866C54" w:rsidRPr="003900AB" w:rsidRDefault="00866C54" w:rsidP="005B7173">
      <w:pPr>
        <w:pStyle w:val="Odsekzoznamu"/>
        <w:numPr>
          <w:ilvl w:val="0"/>
          <w:numId w:val="103"/>
        </w:numPr>
        <w:spacing w:before="120" w:after="120" w:line="288" w:lineRule="auto"/>
        <w:jc w:val="both"/>
      </w:pPr>
      <w:r w:rsidRPr="003900AB">
        <w:t>úhrada preddavkovej platby, t.j.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14:paraId="658A9434" w14:textId="16523A73" w:rsidR="00866C54" w:rsidRPr="00D83979" w:rsidRDefault="00866C54" w:rsidP="005B7173">
      <w:pPr>
        <w:pStyle w:val="Odsekzoznamu"/>
        <w:numPr>
          <w:ilvl w:val="0"/>
          <w:numId w:val="103"/>
        </w:numPr>
        <w:spacing w:before="120" w:after="120" w:line="288" w:lineRule="auto"/>
        <w:jc w:val="both"/>
      </w:pPr>
      <w:r w:rsidRPr="00CB33A3">
        <w:t>využitie preddavkových platieb musí byť v súlade s podmienkami verejného obstarávania a rovnako musí by</w:t>
      </w:r>
      <w:r w:rsidRPr="00D83979">
        <w:t>ť v súlade s podmienkami zmluvy uzavretej medzi prijímateľom a dodávateľom/poskytovateľom a bežnou obchodnou praxou</w:t>
      </w:r>
      <w:r w:rsidRPr="00BD3255">
        <w:rPr>
          <w:vertAlign w:val="superscript"/>
        </w:rPr>
        <w:footnoteReference w:id="29"/>
      </w:r>
      <w:r w:rsidRPr="00D83979">
        <w:rPr>
          <w:vertAlign w:val="superscript"/>
        </w:rPr>
        <w:t xml:space="preserve">. </w:t>
      </w:r>
      <w:r w:rsidRPr="00D83979">
        <w:t>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14:paraId="10648727" w14:textId="24C40633" w:rsidR="00866C54" w:rsidRPr="00B6346F" w:rsidRDefault="00866C54" w:rsidP="005B7173">
      <w:pPr>
        <w:pStyle w:val="Odsekzoznamu"/>
        <w:numPr>
          <w:ilvl w:val="0"/>
          <w:numId w:val="103"/>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14:paraId="7BA1AB19" w14:textId="38D1CC75" w:rsidR="00866C54" w:rsidRPr="00D83979" w:rsidRDefault="00866C54" w:rsidP="005B7173">
      <w:pPr>
        <w:pStyle w:val="Odsekzoznamu"/>
        <w:numPr>
          <w:ilvl w:val="0"/>
          <w:numId w:val="103"/>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BD3255">
        <w:rPr>
          <w:vertAlign w:val="superscript"/>
        </w:rPr>
        <w:footnoteReference w:id="30"/>
      </w:r>
      <w:r w:rsidR="006710DE" w:rsidRPr="00BD3255">
        <w:rPr>
          <w:vertAlign w:val="superscript"/>
        </w:rPr>
        <w:t>.</w:t>
      </w: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povinný poskytnutú zálohovú platbu priebežne zúčtovávať do 9 mesiacov odo dňa pripísania finančných prostriedkov na účte prijímateľa, resp. odo dňa aktivácie rozpočtového opatrenia</w:t>
      </w:r>
      <w:r w:rsidR="006710DE">
        <w:rPr>
          <w:rFonts w:cs="Arial"/>
          <w:color w:val="000000"/>
          <w:sz w:val="18"/>
          <w:szCs w:val="18"/>
        </w:rPr>
        <w:t>.</w:t>
      </w:r>
    </w:p>
    <w:p w14:paraId="042DC650" w14:textId="255D9490" w:rsidR="00866C54" w:rsidRPr="00283586" w:rsidRDefault="007F17A2" w:rsidP="005B7173">
      <w:pPr>
        <w:pStyle w:val="Odsekzoznamu"/>
        <w:numPr>
          <w:ilvl w:val="0"/>
          <w:numId w:val="103"/>
        </w:numPr>
        <w:spacing w:before="120" w:after="120" w:line="288" w:lineRule="auto"/>
        <w:jc w:val="both"/>
      </w:pPr>
      <w:r w:rsidRPr="00D83979">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14:paraId="6B1D91A6" w14:textId="6952CE9C" w:rsidR="00866C54" w:rsidRPr="0073290B" w:rsidRDefault="007F17A2" w:rsidP="005B7173">
      <w:pPr>
        <w:pStyle w:val="Odsekzoznamu"/>
        <w:numPr>
          <w:ilvl w:val="0"/>
          <w:numId w:val="103"/>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r w:rsidR="003342EC" w:rsidRPr="0073290B">
        <w:t>PpP</w:t>
      </w:r>
      <w:r w:rsidR="00676BCF" w:rsidRPr="0073290B">
        <w:t xml:space="preserve"> č. 3.2 „Finančná kontrola na mieste“</w:t>
      </w:r>
      <w:r w:rsidR="00866C54" w:rsidRPr="0073290B">
        <w:t>;</w:t>
      </w:r>
    </w:p>
    <w:p w14:paraId="68697C0C" w14:textId="60BB991D" w:rsidR="00866C54" w:rsidRPr="0073290B" w:rsidRDefault="007F17A2" w:rsidP="005B7173">
      <w:pPr>
        <w:pStyle w:val="Odsekzoznamu"/>
        <w:numPr>
          <w:ilvl w:val="0"/>
          <w:numId w:val="103"/>
        </w:numPr>
        <w:spacing w:before="120" w:after="120" w:line="288" w:lineRule="auto"/>
        <w:jc w:val="both"/>
      </w:pPr>
      <w:r w:rsidRPr="0073290B">
        <w:t>v</w:t>
      </w:r>
      <w:r w:rsidR="00866C54" w:rsidRPr="0073290B">
        <w:t>ýdavok spĺňa všetky ostatné podmienky oprávnenosti výdavkov a zmluvy o poskytnutí NFP;</w:t>
      </w:r>
    </w:p>
    <w:p w14:paraId="20BA0771" w14:textId="19779D4B" w:rsidR="00D83979" w:rsidRDefault="00866C54" w:rsidP="005B7173">
      <w:pPr>
        <w:pStyle w:val="Odsekzoznamu"/>
        <w:numPr>
          <w:ilvl w:val="0"/>
          <w:numId w:val="103"/>
        </w:numPr>
        <w:spacing w:before="120" w:after="120" w:line="288" w:lineRule="auto"/>
        <w:jc w:val="both"/>
        <w:rPr>
          <w:rFonts w:cs="Arial"/>
          <w:color w:val="000000"/>
          <w:sz w:val="18"/>
          <w:szCs w:val="18"/>
        </w:rPr>
      </w:pPr>
      <w:r w:rsidRPr="00CB33A3">
        <w:t>RO</w:t>
      </w:r>
      <w:r w:rsidR="007F17A2" w:rsidRPr="00CB33A3">
        <w:t xml:space="preserve"> pre OP EVS</w:t>
      </w:r>
      <w:r w:rsidRPr="00CB33A3">
        <w:t xml:space="preserve"> v prípade povolenia možnosti využitia preddavkových platieb definuje aj maximálny limit pre výšku preddavkovej platby, ktorý môže byť rozdielny v závislosti od predmetu </w:t>
      </w:r>
      <w:r w:rsidRPr="00CB33A3">
        <w:lastRenderedPageBreak/>
        <w:t>plnenia a ďalších špecifík, a prípadné ďalšie pravidlá pre o</w:t>
      </w:r>
      <w:r w:rsidRPr="00D83979">
        <w:t>verenie plnenia v rámci využitia preddavkových platieb, pri dodržaní podmienok stanovených Systémom riadenia EŠIF</w:t>
      </w:r>
      <w:r w:rsidR="00CB33A3">
        <w:t xml:space="preserve"> a Systémom </w:t>
      </w:r>
      <w:r w:rsidR="00CB33A3" w:rsidRPr="00CB33A3">
        <w:t>finančného riadenia štrukturálnych fondov, Kohézneho fondu a Európskeho námorného a rybárskeho fondu na programové obdobie 2014 – 2020</w:t>
      </w:r>
      <w:r w:rsidR="00AE5A8F" w:rsidRPr="00CB33A3">
        <w:t>;</w:t>
      </w:r>
      <w:r w:rsidR="00C179F4">
        <w:t xml:space="preserve"> </w:t>
      </w:r>
      <w:r w:rsidR="006B1076" w:rsidRPr="006B1076">
        <w:rPr>
          <w:rFonts w:cs="Arial"/>
          <w:color w:val="000000"/>
          <w:sz w:val="18"/>
          <w:szCs w:val="18"/>
        </w:rPr>
        <w:t xml:space="preserve">preddavkové platby je možné uplatňovať v prípade využitia systému zálohových platieb a systému predfinancovania, resp. ich kombinácie s refundáciou, pričom platí, </w:t>
      </w:r>
      <w:r w:rsidR="006B1076">
        <w:rPr>
          <w:rFonts w:cs="Arial"/>
          <w:color w:val="000000"/>
          <w:sz w:val="18"/>
          <w:szCs w:val="18"/>
        </w:rPr>
        <w:t>že</w:t>
      </w:r>
      <w:r w:rsidR="006B1076" w:rsidRPr="006B1076">
        <w:rPr>
          <w:rFonts w:cs="Arial"/>
          <w:color w:val="000000"/>
          <w:sz w:val="18"/>
          <w:szCs w:val="18"/>
        </w:rPr>
        <w:t xml:space="preserve"> prijímateľ výdavky za </w:t>
      </w:r>
      <w:r w:rsidR="006B1076">
        <w:rPr>
          <w:rFonts w:cs="Arial"/>
          <w:color w:val="000000"/>
          <w:sz w:val="18"/>
          <w:szCs w:val="18"/>
        </w:rPr>
        <w:t xml:space="preserve">preddavkové platby nepredkladá v rámci žiadosti o platbu - </w:t>
      </w:r>
      <w:r w:rsidR="006B1076" w:rsidRPr="006B1076">
        <w:rPr>
          <w:rFonts w:cs="Arial"/>
          <w:color w:val="000000"/>
          <w:sz w:val="18"/>
          <w:szCs w:val="18"/>
        </w:rPr>
        <w:t>priebežná platba</w:t>
      </w:r>
      <w:r w:rsidR="00D83979" w:rsidRPr="006B1076">
        <w:rPr>
          <w:rFonts w:cs="Arial"/>
          <w:color w:val="000000"/>
          <w:sz w:val="18"/>
          <w:szCs w:val="18"/>
        </w:rPr>
        <w:t>;</w:t>
      </w:r>
    </w:p>
    <w:p w14:paraId="1CCC3375" w14:textId="31B84667" w:rsidR="00D83979" w:rsidRDefault="0058636F" w:rsidP="005B7173">
      <w:pPr>
        <w:pStyle w:val="Odsekzoznamu"/>
        <w:numPr>
          <w:ilvl w:val="0"/>
          <w:numId w:val="103"/>
        </w:numPr>
        <w:spacing w:before="120" w:after="120" w:line="288" w:lineRule="auto"/>
        <w:jc w:val="both"/>
      </w:pPr>
      <w:r w:rsidRPr="0058636F">
        <w:t xml:space="preserve">po dodaní predmetu plnenia </w:t>
      </w:r>
      <w:r w:rsidR="00D83979" w:rsidRPr="00D83979">
        <w:t>prijímateľ zahrnie účtovné doklady, na základe ktorých bola, resp. bude preddavková platba uhradená, do žiadosti o platbu (poskytnutie / zúčtovanie predfinancovania,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p>
    <w:p w14:paraId="6091D1FA" w14:textId="2C073143" w:rsidR="00AD59C9" w:rsidRPr="00881E11" w:rsidRDefault="00AD59C9" w:rsidP="005B7173">
      <w:pPr>
        <w:pStyle w:val="Odsekzoznamu"/>
        <w:numPr>
          <w:ilvl w:val="0"/>
          <w:numId w:val="103"/>
        </w:numPr>
        <w:spacing w:before="120" w:after="120" w:line="288" w:lineRule="auto"/>
        <w:jc w:val="both"/>
      </w:pPr>
      <w:r w:rsidRPr="00881E11">
        <w:t>prípadný preplatok vzniknutý zo zú</w:t>
      </w:r>
      <w:r w:rsidRPr="00283586">
        <w:t>čtovania preddavkovej platby je prijímateľ povinný vrátiť RO pre OP EVS najneskôr spolu s predložením doplňujúcich údajov k preukázaniu dodania predmetu plnenia. Vysporiadanie identifikovaných nezrovnalostí z preddavkových platieb nie je týmto odsekom dotk</w:t>
      </w:r>
      <w:r w:rsidRPr="00881E11">
        <w:t>nuté;</w:t>
      </w:r>
    </w:p>
    <w:p w14:paraId="29B3B56D" w14:textId="7336BDA6" w:rsidR="00AD59C9" w:rsidRPr="00881E11" w:rsidRDefault="00AD59C9" w:rsidP="005B7173">
      <w:pPr>
        <w:pStyle w:val="Odsekzoznamu"/>
        <w:numPr>
          <w:ilvl w:val="0"/>
          <w:numId w:val="103"/>
        </w:numPr>
        <w:spacing w:before="120" w:after="120" w:line="288" w:lineRule="auto"/>
        <w:jc w:val="both"/>
      </w:pPr>
      <w:r w:rsidRPr="00881E11">
        <w:t xml:space="preserve">prípadný nedoplatok vzniknutý zo zúčtovania preddavkovej platby posudzuje RO pre OP EVS z hľadiska splnenia podmienok oprávnenosti výdavkov a na základe daného posúdenia rozhodne o jeho oprávnenosti alebo neoprávnenosti. </w:t>
      </w:r>
    </w:p>
    <w:p w14:paraId="7A55CF3C" w14:textId="4CE067FB"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14:paraId="7A55CF3D"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14:paraId="7A55CF3E"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14:paraId="7A55CF40" w14:textId="763275C8"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14:paraId="49EBDAAF" w14:textId="0A85F400"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31"/>
      </w:r>
      <w:r w:rsidRPr="002B0810">
        <w:rPr>
          <w:szCs w:val="19"/>
        </w:rPr>
        <w:t xml:space="preserve"> (napr. daň z nehnuteľnosti, daň z motorových vozidiel a pod.)</w:t>
      </w:r>
      <w:r w:rsidR="004F28ED" w:rsidRPr="002B0810">
        <w:rPr>
          <w:szCs w:val="19"/>
        </w:rPr>
        <w:t>;</w:t>
      </w:r>
    </w:p>
    <w:p w14:paraId="17155B91"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14:paraId="296687A5"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14:paraId="298BE921" w14:textId="77777777"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14:paraId="0AC1A36E" w14:textId="08DD839A"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14:paraId="3F28CDA2" w14:textId="77777777" w:rsidR="00D150FE" w:rsidRPr="0073389C" w:rsidRDefault="00D150FE" w:rsidP="00992076">
      <w:pPr>
        <w:spacing w:before="120" w:after="120" w:line="288" w:lineRule="auto"/>
        <w:jc w:val="both"/>
      </w:pPr>
    </w:p>
    <w:p w14:paraId="7A55CF41" w14:textId="78B4407E"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31942872" w14:textId="4B2A776A"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018FEF0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7A55CF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7A55CF43" w14:textId="4DD81324" w:rsidR="00ED03C8" w:rsidRPr="0073389C" w:rsidRDefault="004173D0" w:rsidP="00E61650">
      <w:pPr>
        <w:autoSpaceDE w:val="0"/>
        <w:autoSpaceDN w:val="0"/>
        <w:adjustRightInd w:val="0"/>
        <w:spacing w:before="120" w:after="120" w:line="288" w:lineRule="auto"/>
        <w:jc w:val="both"/>
      </w:pPr>
      <w:r>
        <w:rPr>
          <w:szCs w:val="22"/>
        </w:rPr>
        <w:lastRenderedPageBreak/>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7A55CF44" w14:textId="0631E9B6" w:rsidR="00ED03C8"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p>
    <w:p w14:paraId="02E72BC7" w14:textId="6EEDFE4D" w:rsidR="00346CD1" w:rsidRPr="0032396F" w:rsidRDefault="00346CD1" w:rsidP="00346CD1">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odôvodnených prípadoch</w:t>
      </w:r>
      <w:r w:rsidRPr="0032396F">
        <w:rPr>
          <w:rFonts w:cs="Arial"/>
          <w:b w:val="0"/>
          <w:color w:val="auto"/>
          <w:sz w:val="19"/>
          <w:szCs w:val="19"/>
          <w:vertAlign w:val="superscript"/>
          <w:lang w:val="sk-SK"/>
        </w:rPr>
        <w:footnoteReference w:id="32"/>
      </w:r>
      <w:r w:rsidRPr="0032396F">
        <w:rPr>
          <w:rFonts w:cs="Arial"/>
          <w:b w:val="0"/>
          <w:color w:val="auto"/>
          <w:sz w:val="19"/>
          <w:szCs w:val="19"/>
          <w:vertAlign w:val="superscript"/>
          <w:lang w:val="sk-SK"/>
        </w:rPr>
        <w:t xml:space="preserve"> </w:t>
      </w:r>
      <w:r w:rsidRPr="00AD07E2">
        <w:rPr>
          <w:rFonts w:cs="Arial"/>
          <w:b w:val="0"/>
          <w:color w:val="auto"/>
          <w:sz w:val="19"/>
          <w:szCs w:val="19"/>
          <w:lang w:val="sk-SK"/>
        </w:rPr>
        <w:t>aj po schválení žiadosti o NFP</w:t>
      </w:r>
      <w:r w:rsidRPr="0032396F">
        <w:rPr>
          <w:rFonts w:cs="Arial"/>
          <w:b w:val="0"/>
          <w:color w:val="auto"/>
          <w:sz w:val="19"/>
          <w:szCs w:val="19"/>
          <w:lang w:val="sk-SK"/>
        </w:rPr>
        <w:t xml:space="preserve"> pre národné projekty (podľa § 26 zákona č. 292/2014 Z. z.) </w:t>
      </w:r>
      <w:r>
        <w:rPr>
          <w:rFonts w:cs="Arial"/>
          <w:b w:val="0"/>
          <w:color w:val="auto"/>
          <w:sz w:val="19"/>
          <w:szCs w:val="19"/>
          <w:lang w:val="sk-SK"/>
        </w:rPr>
        <w:t>alebo dopytovo-orientované projekty, kde prijímateľ je subjektom verejnej správy a jeho 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 xml:space="preserve">, môže </w:t>
      </w:r>
      <w:r w:rsidR="00A052EC">
        <w:rPr>
          <w:rFonts w:cs="Arial"/>
          <w:b w:val="0"/>
          <w:color w:val="auto"/>
          <w:sz w:val="19"/>
          <w:szCs w:val="19"/>
          <w:lang w:val="sk-SK"/>
        </w:rPr>
        <w:t>prijímateľ</w:t>
      </w:r>
      <w:r>
        <w:rPr>
          <w:rFonts w:cs="Arial"/>
          <w:b w:val="0"/>
          <w:color w:val="auto"/>
          <w:sz w:val="19"/>
          <w:szCs w:val="19"/>
          <w:lang w:val="sk-SK"/>
        </w:rPr>
        <w:t xml:space="preserve"> </w:t>
      </w:r>
      <w:r w:rsidRPr="0032396F">
        <w:rPr>
          <w:rFonts w:cs="Arial"/>
          <w:b w:val="0"/>
          <w:color w:val="auto"/>
          <w:sz w:val="19"/>
          <w:szCs w:val="19"/>
          <w:lang w:val="sk-SK"/>
        </w:rPr>
        <w:t xml:space="preserve">v rámci rozpočtu zohľadniť očakávaný rast mzdových výdavkov a to buď na základe štatistického indexu (databáza STATdat. Štatistického úradu SR) určeného pre </w:t>
      </w:r>
      <w:r>
        <w:rPr>
          <w:rFonts w:cs="Arial"/>
          <w:b w:val="0"/>
          <w:color w:val="auto"/>
          <w:sz w:val="19"/>
          <w:szCs w:val="19"/>
          <w:lang w:val="sk-SK"/>
        </w:rPr>
        <w:t xml:space="preserve">zodpovedajúce </w:t>
      </w:r>
      <w:r w:rsidRPr="0032396F">
        <w:rPr>
          <w:rFonts w:cs="Arial"/>
          <w:b w:val="0"/>
          <w:color w:val="auto"/>
          <w:sz w:val="19"/>
          <w:szCs w:val="19"/>
          <w:lang w:val="sk-SK"/>
        </w:rPr>
        <w:t>odvetvie za ostatné tri kalendárne roky</w:t>
      </w:r>
      <w:r w:rsidRPr="0032396F">
        <w:rPr>
          <w:rFonts w:cs="Arial"/>
          <w:b w:val="0"/>
          <w:color w:val="auto"/>
          <w:sz w:val="19"/>
          <w:szCs w:val="19"/>
          <w:vertAlign w:val="superscript"/>
          <w:lang w:val="sk-SK"/>
        </w:rPr>
        <w:footnoteReference w:id="33"/>
      </w:r>
      <w:r w:rsidRPr="0032396F">
        <w:rPr>
          <w:rFonts w:cs="Arial"/>
          <w:b w:val="0"/>
          <w:color w:val="auto"/>
          <w:sz w:val="19"/>
          <w:szCs w:val="19"/>
          <w:lang w:val="sk-SK"/>
        </w:rPr>
        <w:t xml:space="preserve"> alebo na základe legislatívne určeného rastu miezd za jednotlivé obdobia (resp. kalendárne roky). </w:t>
      </w:r>
    </w:p>
    <w:p w14:paraId="76D78CCE" w14:textId="09F7898F" w:rsidR="006A2DA0" w:rsidRDefault="006A2DA0" w:rsidP="006A2DA0">
      <w:pPr>
        <w:autoSpaceDE w:val="0"/>
        <w:autoSpaceDN w:val="0"/>
        <w:adjustRightInd w:val="0"/>
        <w:spacing w:before="120" w:after="120" w:line="288" w:lineRule="auto"/>
        <w:jc w:val="both"/>
      </w:pPr>
      <w:r>
        <w:t>Prijímateľ je povinný pri aplikácii rastu miezd zohľadňovať údaje v predloženej analýze mzdovej politiky v žiadosti o NFP. V príslušnej rozpočtovej položke prijímateľ uvedie ako jednotku „Projekt“ s celkovou sumou výdavkov za príslušnú rozpočtovú položku, s tým že komentár k rozpočtu bude obsahovať za jednotlivé obdobia aj údaje o výške maximálnej jednotkovej ceny práce</w:t>
      </w:r>
      <w:r w:rsidR="005B3164">
        <w:t xml:space="preserve"> (hodinovej alebo</w:t>
      </w:r>
      <w:r w:rsidR="003C688A">
        <w:t xml:space="preserve"> funkčného platu</w:t>
      </w:r>
      <w:r w:rsidR="005B3164">
        <w:t>)</w:t>
      </w:r>
      <w:r>
        <w:t xml:space="preserve">, ktorá musí byť v súlade s Usmernením RO pre OP EVS č. 5. </w:t>
      </w:r>
    </w:p>
    <w:p w14:paraId="44BA9282" w14:textId="2360BDDF" w:rsidR="00A052EC" w:rsidRDefault="00A052EC" w:rsidP="00A052EC">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rámci národných projektov (podľa § 26 zákona č. 292/2014 Z. z.)</w:t>
      </w:r>
      <w:r w:rsidRPr="00C11901">
        <w:rPr>
          <w:rFonts w:cs="Arial"/>
          <w:b w:val="0"/>
          <w:color w:val="auto"/>
          <w:sz w:val="19"/>
          <w:szCs w:val="19"/>
          <w:lang w:val="sk-SK"/>
        </w:rPr>
        <w:t xml:space="preserve"> </w:t>
      </w:r>
      <w:r>
        <w:rPr>
          <w:rFonts w:cs="Arial"/>
          <w:b w:val="0"/>
          <w:color w:val="auto"/>
          <w:sz w:val="19"/>
          <w:szCs w:val="19"/>
          <w:lang w:val="sk-SK"/>
        </w:rPr>
        <w:t>alebo dopytovo-orientovaných projektov, kde prijímateľ je subjektom verejnej správy a jeho 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w:t>
      </w:r>
      <w:r w:rsidRPr="0032396F">
        <w:rPr>
          <w:rFonts w:cs="Arial"/>
          <w:b w:val="0"/>
          <w:color w:val="auto"/>
          <w:sz w:val="19"/>
          <w:szCs w:val="19"/>
          <w:lang w:val="sk-SK"/>
        </w:rPr>
        <w:t xml:space="preserve"> </w:t>
      </w:r>
      <w:r w:rsidR="006B09EE" w:rsidRPr="00AD07E2">
        <w:rPr>
          <w:rFonts w:cs="Arial"/>
          <w:b w:val="0"/>
          <w:color w:val="auto"/>
          <w:sz w:val="19"/>
          <w:szCs w:val="19"/>
          <w:lang w:val="sk-SK"/>
        </w:rPr>
        <w:t>môže na základe zmenového konania prijímateľ v rámci rozpočtu zohľadniť kolísanie</w:t>
      </w:r>
      <w:r w:rsidRPr="0032396F">
        <w:rPr>
          <w:rFonts w:cs="Arial"/>
          <w:b w:val="0"/>
          <w:color w:val="auto"/>
          <w:sz w:val="19"/>
          <w:szCs w:val="19"/>
          <w:lang w:val="sk-SK"/>
        </w:rPr>
        <w:t xml:space="preserve"> maximálnej jednotkovej ceny v roku</w:t>
      </w:r>
      <w:r w:rsidRPr="0032396F">
        <w:rPr>
          <w:rFonts w:cs="Arial"/>
          <w:b w:val="0"/>
          <w:color w:val="auto"/>
          <w:sz w:val="19"/>
          <w:szCs w:val="19"/>
          <w:vertAlign w:val="superscript"/>
          <w:lang w:val="sk-SK"/>
        </w:rPr>
        <w:footnoteReference w:id="34"/>
      </w:r>
      <w:r w:rsidRPr="0032396F">
        <w:rPr>
          <w:rFonts w:cs="Arial"/>
          <w:b w:val="0"/>
          <w:color w:val="auto"/>
          <w:sz w:val="19"/>
          <w:szCs w:val="19"/>
          <w:lang w:val="sk-SK"/>
        </w:rPr>
        <w:t xml:space="preserve">, t.j. celkovej ceny práce za zamestnanca a to tak, že </w:t>
      </w:r>
      <w:r w:rsidR="006B09EE">
        <w:rPr>
          <w:rFonts w:cs="Arial"/>
          <w:b w:val="0"/>
          <w:color w:val="auto"/>
          <w:sz w:val="19"/>
          <w:szCs w:val="19"/>
          <w:lang w:val="sk-SK"/>
        </w:rPr>
        <w:t>prijímate</w:t>
      </w:r>
      <w:r>
        <w:rPr>
          <w:rFonts w:cs="Arial"/>
          <w:b w:val="0"/>
          <w:color w:val="auto"/>
          <w:sz w:val="19"/>
          <w:szCs w:val="19"/>
          <w:lang w:val="sk-SK"/>
        </w:rPr>
        <w:t>ľ</w:t>
      </w:r>
      <w:r w:rsidRPr="0032396F">
        <w:rPr>
          <w:rFonts w:cs="Arial"/>
          <w:b w:val="0"/>
          <w:color w:val="auto"/>
          <w:sz w:val="19"/>
          <w:szCs w:val="19"/>
          <w:lang w:val="sk-SK"/>
        </w:rPr>
        <w:t xml:space="preserve"> zohľadní údaje v predloženej analýze mzdovej politiky v žiadosti o NFP a v rozpočtovej položke uvedie ako jednotku „Projekt“ s celkovou sumou výdavkov za príslušnú rozpočtovú položku, s tým že komentár k rozpočtu bude obsahovať aj </w:t>
      </w:r>
      <w:r>
        <w:rPr>
          <w:rFonts w:cs="Arial"/>
          <w:b w:val="0"/>
          <w:color w:val="auto"/>
          <w:sz w:val="19"/>
          <w:szCs w:val="19"/>
          <w:lang w:val="sk-SK"/>
        </w:rPr>
        <w:t xml:space="preserve">informáciu </w:t>
      </w:r>
      <w:r w:rsidRPr="0084507C">
        <w:rPr>
          <w:rFonts w:cs="Arial"/>
          <w:b w:val="0"/>
          <w:color w:val="auto"/>
          <w:sz w:val="19"/>
          <w:szCs w:val="19"/>
          <w:lang w:val="sk-SK"/>
        </w:rPr>
        <w:lastRenderedPageBreak/>
        <w:t>o maximálnom funkčnom plate resp. jeho ekvivalentu</w:t>
      </w:r>
      <w:r w:rsidRPr="00F67895">
        <w:rPr>
          <w:rFonts w:cs="Arial"/>
          <w:b w:val="0"/>
          <w:color w:val="auto"/>
          <w:sz w:val="19"/>
          <w:szCs w:val="19"/>
          <w:vertAlign w:val="superscript"/>
          <w:lang w:val="sk-SK"/>
        </w:rPr>
        <w:footnoteReference w:id="35"/>
      </w:r>
      <w:r w:rsidRPr="0084507C">
        <w:rPr>
          <w:rFonts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r>
        <w:rPr>
          <w:rFonts w:cs="Arial"/>
          <w:b w:val="0"/>
          <w:color w:val="auto"/>
          <w:sz w:val="19"/>
          <w:szCs w:val="19"/>
          <w:lang w:val="sk-SK"/>
        </w:rPr>
        <w:t xml:space="preserve"> </w:t>
      </w:r>
    </w:p>
    <w:p w14:paraId="459C6B45" w14:textId="57451A68" w:rsidR="006A2DA0" w:rsidRPr="0073389C" w:rsidRDefault="00F54F85" w:rsidP="006A2DA0">
      <w:pPr>
        <w:autoSpaceDE w:val="0"/>
        <w:autoSpaceDN w:val="0"/>
        <w:adjustRightInd w:val="0"/>
        <w:spacing w:before="120" w:after="120" w:line="288" w:lineRule="auto"/>
        <w:jc w:val="both"/>
      </w:pPr>
      <w:r w:rsidRPr="001D0C1E">
        <w:t xml:space="preserve">Zmenu </w:t>
      </w:r>
      <w:r>
        <w:t xml:space="preserve">projektu ohľadom aplikácie </w:t>
      </w:r>
      <w:r w:rsidRPr="00033E1E">
        <w:t>očakávan</w:t>
      </w:r>
      <w:r>
        <w:t>ého</w:t>
      </w:r>
      <w:r w:rsidRPr="00033E1E">
        <w:t xml:space="preserve"> rast</w:t>
      </w:r>
      <w:r>
        <w:t>u</w:t>
      </w:r>
      <w:r w:rsidRPr="00033E1E">
        <w:t xml:space="preserve"> mzdových výdavkov</w:t>
      </w:r>
      <w:r>
        <w:t xml:space="preserve"> alebo aj aplikácie funkčných platov, resp. ich ekvivalentu môže prijímateľ vykonať pre výdavky, ktoré vzniknú v období od 1. januára 2019 a neskôr. Uvedená zmena projektu je</w:t>
      </w:r>
      <w:r w:rsidRPr="001D0C1E">
        <w:t xml:space="preserve"> významnejšou zmenou podliehajúc</w:t>
      </w:r>
      <w:r>
        <w:t>ou</w:t>
      </w:r>
      <w:r w:rsidRPr="001D0C1E">
        <w:t xml:space="preserve"> zmenovému konaniu</w:t>
      </w:r>
      <w:r>
        <w:t>.</w:t>
      </w:r>
      <w:r w:rsidRPr="001D0C1E">
        <w:t xml:space="preserve"> </w:t>
      </w:r>
      <w:r>
        <w:t>Poskytovateľ môže, ak sa tak rozhodne v konkrétnom prípade, konať v zmenovom konaní o zmene ex-post. Predmetom zmeny projektu nemôže byť úhrada neoprávnených častí miezd vznikajúca z titulu aplikácie jednotkovej hodinovej ceny práce vzniknutých pred realizáciou zmeny rozpočtových položiek na funkčný plat, resp. jeho ekvivalent.</w:t>
      </w:r>
    </w:p>
    <w:p w14:paraId="7A55CF45" w14:textId="71F2ED23"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056A2">
        <w:t>)</w:t>
      </w:r>
      <w:r w:rsidRPr="0073389C">
        <w:t>.</w:t>
      </w:r>
    </w:p>
    <w:p w14:paraId="7A55CF48" w14:textId="4EECCD36"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w:t>
      </w:r>
      <w:r w:rsidR="006A2DA0" w:rsidRPr="00BD3255">
        <w:rPr>
          <w:vertAlign w:val="superscript"/>
        </w:rPr>
        <w:footnoteReference w:id="36"/>
      </w:r>
      <w:r w:rsidR="00DE095C" w:rsidRPr="00323A97">
        <w:t>,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6BB26CAE" w14:textId="34140B61" w:rsidR="00526ADB" w:rsidRDefault="00526ADB" w:rsidP="0099542E">
      <w:pPr>
        <w:autoSpaceDE w:val="0"/>
        <w:autoSpaceDN w:val="0"/>
        <w:adjustRightInd w:val="0"/>
        <w:spacing w:before="120" w:after="120" w:line="288" w:lineRule="auto"/>
        <w:jc w:val="both"/>
      </w:pPr>
      <w:r>
        <w:t xml:space="preserve">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prostredia je pre splnenie kritéria oprávnenosti potrebné, aby bol zachovaný prvok závislej práce, a teda splnenie najmä podmienky, že osoba ktorá pracovnú činnosť </w:t>
      </w:r>
      <w:r>
        <w:lastRenderedPageBreak/>
        <w:t>vykonáva nebola tou istou osobou, ktorá aj kontroluje na úrovni žiadateľa/prijímateľa vykonávanie tejto činnosti</w:t>
      </w:r>
      <w:r>
        <w:rPr>
          <w:rStyle w:val="Odkaznapoznmkupodiarou"/>
        </w:rPr>
        <w:footnoteReference w:id="37"/>
      </w:r>
      <w:r>
        <w:t xml:space="preserve">. </w:t>
      </w:r>
    </w:p>
    <w:p w14:paraId="10FFE7EE" w14:textId="37003498" w:rsidR="00526ADB" w:rsidRDefault="00526ADB" w:rsidP="0099542E">
      <w:pPr>
        <w:autoSpaceDE w:val="0"/>
        <w:autoSpaceDN w:val="0"/>
        <w:adjustRightInd w:val="0"/>
        <w:spacing w:before="120" w:after="120" w:line="288" w:lineRule="auto"/>
        <w:jc w:val="both"/>
      </w:pPr>
      <w:r>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p>
    <w:p w14:paraId="12FA93D3" w14:textId="4C79C206" w:rsidR="00526ADB" w:rsidRPr="00EA00BD" w:rsidRDefault="00526ADB" w:rsidP="00526ADB">
      <w:pPr>
        <w:autoSpaceDE w:val="0"/>
        <w:autoSpaceDN w:val="0"/>
        <w:adjustRightInd w:val="0"/>
        <w:spacing w:before="120" w:after="120" w:line="288" w:lineRule="auto"/>
        <w:jc w:val="both"/>
        <w:rPr>
          <w:b/>
        </w:rPr>
      </w:pPr>
      <w:r w:rsidRPr="0073389C">
        <w:t xml:space="preserve">Ak štatutárny orgán prijímateľa, resp. </w:t>
      </w:r>
      <w:r w:rsidR="0068003C">
        <w:t>splnomocnená osoba na výkon činností štatutárneho orgánu</w:t>
      </w:r>
      <w:r w:rsidR="004A3293">
        <w:t xml:space="preserve"> </w:t>
      </w:r>
      <w:r w:rsidRPr="0073389C">
        <w:t xml:space="preserve">vykonáva popri činnosti </w:t>
      </w:r>
      <w:r w:rsidR="00C40EBA">
        <w:t>štatutárneho orgánu</w:t>
      </w:r>
      <w:r w:rsidR="00C40EBA" w:rsidRPr="0073389C">
        <w:t xml:space="preserve"> organizáci</w:t>
      </w:r>
      <w:r w:rsidR="00C40EBA">
        <w:t>e</w:t>
      </w:r>
      <w:r w:rsidR="00C40EBA" w:rsidRPr="0073389C">
        <w:t xml:space="preserve"> </w:t>
      </w:r>
      <w:r w:rsidRPr="0073389C">
        <w:t xml:space="preserve">aj činnosti pre projekt, refundované budú iba výdavky </w:t>
      </w:r>
      <w:r w:rsidRPr="0073389C">
        <w:rPr>
          <w:b/>
        </w:rPr>
        <w:t xml:space="preserve">pomerne </w:t>
      </w:r>
      <w:r w:rsidRPr="0073389C">
        <w:t>podľa skutočne odpracovaného času na projekte</w:t>
      </w:r>
      <w:r w:rsidRPr="0073389C">
        <w:rPr>
          <w:b/>
        </w:rPr>
        <w:t xml:space="preserve">, avšak max. </w:t>
      </w:r>
      <w:r w:rsidR="0068003C">
        <w:rPr>
          <w:b/>
        </w:rPr>
        <w:t xml:space="preserve">do </w:t>
      </w:r>
      <w:r w:rsidRPr="0073389C">
        <w:rPr>
          <w:b/>
        </w:rPr>
        <w:t xml:space="preserve">50 % z celkového pracovného </w:t>
      </w:r>
      <w:r>
        <w:rPr>
          <w:b/>
        </w:rPr>
        <w:t>fondu</w:t>
      </w:r>
      <w:r w:rsidRPr="0073389C">
        <w:rPr>
          <w:b/>
        </w:rPr>
        <w:t xml:space="preserve"> v danom mesiaci</w:t>
      </w:r>
      <w:r>
        <w:rPr>
          <w:b/>
        </w:rPr>
        <w:t xml:space="preserve"> vo vzťahu k 100%–nému pracovnému úväzku</w:t>
      </w:r>
      <w:r w:rsidR="00B42C95">
        <w:rPr>
          <w:b/>
        </w:rPr>
        <w:t xml:space="preserve"> zamestnanca</w:t>
      </w:r>
      <w:r>
        <w:rPr>
          <w:b/>
        </w:rPr>
        <w:t>, ktorý zastáva pozíciu štatutárneho orgánu</w:t>
      </w:r>
      <w:r w:rsidR="0068003C">
        <w:rPr>
          <w:b/>
        </w:rPr>
        <w:t xml:space="preserve"> alebo </w:t>
      </w:r>
      <w:r w:rsidR="0068003C" w:rsidRPr="00EA00BD">
        <w:rPr>
          <w:b/>
        </w:rPr>
        <w:t>splnomocnená osoba na výkon činností štatutárneho orgánu</w:t>
      </w:r>
      <w:r w:rsidRPr="00EA00BD">
        <w:rPr>
          <w:b/>
        </w:rPr>
        <w:t xml:space="preserve">. </w:t>
      </w:r>
      <w:r w:rsidR="00C40EBA">
        <w:rPr>
          <w:b/>
        </w:rPr>
        <w:t>Uvedené platí aj v prípade, že štatutárny orgán alebo splnomocnená osoba nemá špecifický pracovný úväzok n</w:t>
      </w:r>
      <w:r w:rsidR="004A3293">
        <w:rPr>
          <w:b/>
        </w:rPr>
        <w:t>a</w:t>
      </w:r>
      <w:r w:rsidR="00C40EBA">
        <w:rPr>
          <w:b/>
        </w:rPr>
        <w:t xml:space="preserve"> výkon činnosti štatutárneho orgánu a to napr. v prípade, že štatutárny orgán je ustanovený do funkcie menovaním bez nároku na odmenu a napr. bez určenia pracovného času </w:t>
      </w:r>
      <w:r w:rsidR="00C40EBA" w:rsidRPr="00EA00BD">
        <w:t>(týmto je stanovené</w:t>
      </w:r>
      <w:r w:rsidR="004A3293" w:rsidRPr="00EA00BD">
        <w:t>,</w:t>
      </w:r>
      <w:r w:rsidR="00C40EBA" w:rsidRPr="00EA00BD">
        <w:t xml:space="preserve"> že minimálne polovica riadneho pracovného fondu v mesiaci v rámci zodpovedajúcemu 100%-nému pracovného úväzku je venovaná činnostiam súvisiacim s riadením organizácie)</w:t>
      </w:r>
      <w:r w:rsidR="00C40EBA">
        <w:rPr>
          <w:b/>
        </w:rPr>
        <w:t>.</w:t>
      </w:r>
      <w:r w:rsidR="004A3293">
        <w:rPr>
          <w:b/>
        </w:rPr>
        <w:t xml:space="preserve"> Rovnako uvedené platí aj v prípadoch, že na účel riadenia organizácie má štatutárny orgán alebo splnomocnená osoba uzatvorený kratší pracovný úväzok ako taký, ktorý zodpovedá minimálne 50%-nému pracovnému úväzku</w:t>
      </w:r>
      <w:r w:rsidR="005851FA">
        <w:rPr>
          <w:rStyle w:val="Odkaznapoznmkupodiarou"/>
          <w:b/>
        </w:rPr>
        <w:footnoteReference w:id="38"/>
      </w:r>
      <w:r w:rsidR="004A3293">
        <w:rPr>
          <w:b/>
        </w:rPr>
        <w:t>.</w:t>
      </w:r>
    </w:p>
    <w:p w14:paraId="60FF55D5" w14:textId="14A1AD3A" w:rsidR="0068003C" w:rsidRPr="00B42C95" w:rsidRDefault="004A3293" w:rsidP="00526ADB">
      <w:pPr>
        <w:autoSpaceDE w:val="0"/>
        <w:autoSpaceDN w:val="0"/>
        <w:adjustRightInd w:val="0"/>
        <w:spacing w:before="120" w:after="120" w:line="288" w:lineRule="auto"/>
        <w:jc w:val="both"/>
      </w:pPr>
      <w:r>
        <w:t xml:space="preserve">Ak </w:t>
      </w:r>
      <w:r w:rsidR="0068003C" w:rsidRPr="0073389C">
        <w:t>vedúci riadiaci pracovník</w:t>
      </w:r>
      <w:r>
        <w:t xml:space="preserve"> alebo vedúci zamestnanec prijímateľa</w:t>
      </w:r>
      <w:r w:rsidRPr="0073389C">
        <w:t xml:space="preserve"> vykonáva popri </w:t>
      </w:r>
      <w:r>
        <w:t>riadiacej činnosti v</w:t>
      </w:r>
      <w:r w:rsidR="00B42C95">
        <w:t> </w:t>
      </w:r>
      <w:r w:rsidRPr="0073389C">
        <w:t>organizáci</w:t>
      </w:r>
      <w:r>
        <w:t>i</w:t>
      </w:r>
      <w:r w:rsidRPr="0073389C">
        <w:t xml:space="preserve"> aj činnosti pre projekt, refundované budú iba výdavky </w:t>
      </w:r>
      <w:r w:rsidRPr="0073389C">
        <w:rPr>
          <w:b/>
        </w:rPr>
        <w:t xml:space="preserve">pomerne </w:t>
      </w:r>
      <w:r w:rsidRPr="0073389C">
        <w:t>podľa skutočne odpracovaného času na projekte</w:t>
      </w:r>
      <w:r w:rsidRPr="00EA00BD">
        <w:t>,</w:t>
      </w:r>
      <w:r w:rsidRPr="0073389C">
        <w:rPr>
          <w:b/>
        </w:rPr>
        <w:t xml:space="preserve"> avšak max. </w:t>
      </w:r>
      <w:r>
        <w:rPr>
          <w:b/>
        </w:rPr>
        <w:t xml:space="preserve">do </w:t>
      </w:r>
      <w:r w:rsidR="00B42C95">
        <w:rPr>
          <w:b/>
        </w:rPr>
        <w:t>8</w:t>
      </w:r>
      <w:r w:rsidRPr="0073389C">
        <w:rPr>
          <w:b/>
        </w:rPr>
        <w:t xml:space="preserve">0 % z celkového pracovného </w:t>
      </w:r>
      <w:r>
        <w:rPr>
          <w:b/>
        </w:rPr>
        <w:t>fondu</w:t>
      </w:r>
      <w:r w:rsidR="00B42C95">
        <w:rPr>
          <w:rStyle w:val="Odkaznapoznmkupodiarou"/>
          <w:b/>
        </w:rPr>
        <w:footnoteReference w:id="39"/>
      </w:r>
      <w:r w:rsidRPr="0073389C">
        <w:rPr>
          <w:b/>
        </w:rPr>
        <w:t xml:space="preserve"> v danom mesiaci</w:t>
      </w:r>
      <w:r>
        <w:rPr>
          <w:b/>
        </w:rPr>
        <w:t xml:space="preserve"> vo vzťahu k</w:t>
      </w:r>
      <w:r w:rsidR="00B42C95">
        <w:rPr>
          <w:b/>
        </w:rPr>
        <w:t> </w:t>
      </w:r>
      <w:r>
        <w:rPr>
          <w:b/>
        </w:rPr>
        <w:t>100%–nému pracovnému úväzku</w:t>
      </w:r>
      <w:r w:rsidR="00B42C95">
        <w:rPr>
          <w:b/>
        </w:rPr>
        <w:t xml:space="preserve"> zamestnanca</w:t>
      </w:r>
      <w:r>
        <w:rPr>
          <w:b/>
        </w:rPr>
        <w:t xml:space="preserve">, ktorý zastáva pozíciu </w:t>
      </w:r>
      <w:r w:rsidR="00B42C95">
        <w:rPr>
          <w:b/>
        </w:rPr>
        <w:t>riadiaceho pracoviska</w:t>
      </w:r>
      <w:r>
        <w:rPr>
          <w:b/>
        </w:rPr>
        <w:t xml:space="preserve"> alebo</w:t>
      </w:r>
      <w:r w:rsidR="00B42C95">
        <w:rPr>
          <w:b/>
        </w:rPr>
        <w:t> vedúceho zamestnanca</w:t>
      </w:r>
      <w:r w:rsidRPr="00080492">
        <w:rPr>
          <w:b/>
        </w:rPr>
        <w:t>.</w:t>
      </w:r>
      <w:r w:rsidR="00B42C95">
        <w:rPr>
          <w:b/>
        </w:rPr>
        <w:t xml:space="preserve"> V uvedených prípadoch treba zohľadniť pomer riadených zamestnancov a ich zapojenie do odborných oprávnených činností v projekte vo vzťahu k riadiacemu pracovníkovi alebo vedúcemu zamestnancovi </w:t>
      </w:r>
      <w:r w:rsidR="00B42C95" w:rsidRPr="00EA00BD">
        <w:t>(</w:t>
      </w:r>
      <w:r w:rsidR="00D615B9">
        <w:t>napr.</w:t>
      </w:r>
      <w:r w:rsidR="00B42C95" w:rsidRPr="00EA00BD">
        <w:t xml:space="preserve"> ak 2/3 riadených zamestnancov nie sú zapojení do projektu alebo vykonávajú iné ako oprávnené činnosti</w:t>
      </w:r>
      <w:r w:rsidR="00B42C95">
        <w:t xml:space="preserve"> pre projekt, nemôže byť potom riadiaci pracovní</w:t>
      </w:r>
      <w:r w:rsidR="00D615B9">
        <w:t>k</w:t>
      </w:r>
      <w:r w:rsidR="00B42C95">
        <w:t xml:space="preserve"> alebo vedúci zamestnanec financovaný v maximálnej </w:t>
      </w:r>
      <w:r w:rsidR="00D615B9">
        <w:t>intenzite podľa tohto pravidla).</w:t>
      </w:r>
    </w:p>
    <w:p w14:paraId="78851AF5" w14:textId="77777777"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727E19CA"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7A55CF4D" w14:textId="6823EFCA" w:rsidR="00857029" w:rsidRPr="0073389C" w:rsidRDefault="0035794D" w:rsidP="0067438F">
      <w:pPr>
        <w:spacing w:before="120" w:after="120" w:line="288" w:lineRule="auto"/>
        <w:jc w:val="both"/>
      </w:pPr>
      <w:r w:rsidRPr="00965E93">
        <w:lastRenderedPageBreak/>
        <w:t>Dohody o prácach vykonávaných mimo pracovného pomeru nemožno uzatvoriť na činnosti/práce, ktoré sú predmetom ochrany podľa autorského zákona</w:t>
      </w:r>
      <w:r>
        <w:rPr>
          <w:rStyle w:val="Odkaznapoznmkupodiarou"/>
        </w:rPr>
        <w:footnoteReference w:id="40"/>
      </w:r>
      <w:r w:rsidRPr="00965E93">
        <w:t>.</w:t>
      </w:r>
    </w:p>
    <w:p w14:paraId="7A55CF50" w14:textId="2FEF6E04"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7A55CF51" w14:textId="5C2A64A4"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7A55CF53" w14:textId="6AB040F5"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41"/>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7F07D3E8"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42"/>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43"/>
      </w:r>
      <w:r w:rsidR="00694363" w:rsidRPr="0073389C">
        <w:t>),</w:t>
      </w:r>
      <w:r w:rsidRPr="0073389C">
        <w:t xml:space="preserve"> ako aj povinné odvody</w:t>
      </w:r>
      <w:r w:rsidRPr="0073389C">
        <w:rPr>
          <w:rStyle w:val="Odkaznapoznmkupodiarou"/>
          <w:sz w:val="19"/>
        </w:rPr>
        <w:footnoteReference w:id="44"/>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7A55CF63" w14:textId="7A9256C8"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lastRenderedPageBreak/>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7750D09D" w14:textId="7A3C2B09"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45"/>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46"/>
      </w:r>
      <w:r w:rsidRPr="0073389C">
        <w:t>), ako aj povinné odvody za zamestnávateľa</w:t>
      </w:r>
      <w:r w:rsidRPr="0073389C">
        <w:rPr>
          <w:rStyle w:val="Odkaznapoznmkupodiarou"/>
          <w:sz w:val="19"/>
        </w:rPr>
        <w:footnoteReference w:id="47"/>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5B18361C"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3A1FA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7A55CF72" w14:textId="1E63BE73"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5D2175C2"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67AF82D1"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07A5E518"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1F0212CB"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6D346B8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7A55CF7D"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7A55CF7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7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7A55CF80"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7A55CF82"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7A55CF83"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7A55CF84" w14:textId="347997BB"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065A78C8"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57D837E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8B" w14:textId="1CE6131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D" w14:textId="68247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7A55CF9E" w14:textId="5A9B66B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A0" w14:textId="16C0F664"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6" w14:textId="53E1EC8A"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19218724" w14:textId="6E8FA69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48"/>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569EA09C" w14:textId="1B204F1D"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w:t>
      </w:r>
      <w:r w:rsidRPr="009B4AEF">
        <w:rPr>
          <w:rFonts w:cs="Arial"/>
          <w:color w:val="000000"/>
          <w:szCs w:val="19"/>
          <w:lang w:eastAsia="en-AU"/>
        </w:rPr>
        <w:lastRenderedPageBreak/>
        <w:t>žiadateľa (bez ohľadu na dĺžku pracovného času zamestnanca zamestnaného u konkrétneho žiadateľa);</w:t>
      </w:r>
    </w:p>
    <w:p w14:paraId="5682C5E8" w14:textId="4DBA7062"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49"/>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50"/>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51"/>
      </w:r>
      <w:r w:rsidRPr="009B4AEF">
        <w:rPr>
          <w:rFonts w:cs="Arial"/>
          <w:color w:val="000000"/>
          <w:szCs w:val="19"/>
          <w:lang w:eastAsia="en-AU"/>
        </w:rPr>
        <w:t xml:space="preserve"> za kalendárny rok príslušného zamestnanca, pričom kumulovaná výška priznaných odmien</w:t>
      </w:r>
      <w:r w:rsidRPr="009B4AEF">
        <w:rPr>
          <w:rStyle w:val="Odkaznapoznmkupodiarou"/>
          <w:rFonts w:cs="Arial"/>
          <w:color w:val="000000"/>
          <w:sz w:val="19"/>
          <w:szCs w:val="19"/>
          <w:lang w:eastAsia="en-AU"/>
        </w:rPr>
        <w:footnoteReference w:id="52"/>
      </w:r>
      <w:r w:rsidRPr="009B4AEF">
        <w:rPr>
          <w:rFonts w:cs="Arial"/>
          <w:color w:val="000000"/>
          <w:szCs w:val="19"/>
          <w:lang w:eastAsia="en-AU"/>
        </w:rPr>
        <w:t xml:space="preserve"> za kalendárny rok je oprávnená maximálne do výšky 30% súčtu funkčných platov/miezd uvedených v platových dekrétoch (bez odmien) za kalendárny rok príslušného zamestnanca; </w:t>
      </w:r>
    </w:p>
    <w:p w14:paraId="7A55CFA8" w14:textId="2AA5EC20" w:rsidR="006E114F" w:rsidRPr="0073389C" w:rsidRDefault="009B4AEF" w:rsidP="005B7173">
      <w:pPr>
        <w:pStyle w:val="Zkladntext"/>
        <w:numPr>
          <w:ilvl w:val="0"/>
          <w:numId w:val="93"/>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53"/>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41A4E6DF"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0178730A"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0B675196"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 xml:space="preserve">(napr. príspevky zo sociálneho fondu na dopravu </w:t>
      </w:r>
      <w:r w:rsidR="00187DE6" w:rsidRPr="00187DE6">
        <w:lastRenderedPageBreak/>
        <w:t>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7A55CFB0" w14:textId="4B3EFAE1"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4F9F34D1" w14:textId="77777777" w:rsidR="00D91343" w:rsidRPr="0073389C" w:rsidRDefault="00D91343" w:rsidP="0067438F">
      <w:pPr>
        <w:spacing w:before="120" w:after="120" w:line="288" w:lineRule="auto"/>
        <w:jc w:val="both"/>
      </w:pPr>
    </w:p>
    <w:p w14:paraId="7A55CFB1" w14:textId="349E877C"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54"/>
      </w:r>
    </w:p>
    <w:p w14:paraId="7A55CFB2" w14:textId="4187B8DE"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7A55CFB3" w14:textId="19577736"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7A55CFB8" w14:textId="04E2073A"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7A55CFB9"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1A26AC39"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xml:space="preserve">, pričom ak má zamestnanec/osoba vyslaná na pracovnú cestu zabezpečené stravné uvedeným spôsobom, nepatrí mu náhrada za stravné (v zmysle § 1 ods. </w:t>
      </w:r>
      <w:r w:rsidR="00F33DDB">
        <w:rPr>
          <w:rFonts w:ascii="Arial" w:hAnsi="Arial" w:cs="Arial"/>
          <w:sz w:val="19"/>
          <w:szCs w:val="19"/>
          <w:lang w:val="sk-SK" w:eastAsia="en-US"/>
        </w:rPr>
        <w:t>5</w:t>
      </w:r>
      <w:r w:rsidRPr="0073389C">
        <w:rPr>
          <w:rFonts w:ascii="Arial" w:hAnsi="Arial" w:cs="Arial"/>
          <w:sz w:val="19"/>
          <w:szCs w:val="19"/>
          <w:lang w:val="sk-SK" w:eastAsia="en-US"/>
        </w:rPr>
        <w:t xml:space="preserve">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7A55CFBB" w14:textId="6F32E6BC"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w:t>
      </w:r>
      <w:r w:rsidRPr="0073389C">
        <w:rPr>
          <w:rFonts w:ascii="Arial" w:hAnsi="Arial" w:cs="Arial"/>
          <w:sz w:val="19"/>
          <w:szCs w:val="19"/>
          <w:lang w:val="sk-SK"/>
        </w:rPr>
        <w:lastRenderedPageBreak/>
        <w:t>hromadnej dopravy musí byť doložené, že nákup časového lístka je v rámci realizácie projektu lacnejší ako preplatenie jednotlivých cestovných lístkov.</w:t>
      </w:r>
    </w:p>
    <w:p w14:paraId="7A55CFBD" w14:textId="2D6A52B5"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7A55CFBE" w14:textId="30159E08"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7A55CFBF" w14:textId="485C78E4"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A55CFC0" w14:textId="31F4DFD0"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3A60631D"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16EC3FF9"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5"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16"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7A55CFC4" w14:textId="1A3AFAB1" w:rsidR="00263750" w:rsidRPr="0073389C" w:rsidRDefault="00263750" w:rsidP="0067438F">
      <w:pPr>
        <w:pStyle w:val="Zoznamsodrkami2"/>
        <w:numPr>
          <w:ilvl w:val="0"/>
          <w:numId w:val="0"/>
        </w:numPr>
        <w:spacing w:before="120" w:after="120" w:line="288" w:lineRule="auto"/>
        <w:contextualSpacing w:val="0"/>
        <w:jc w:val="both"/>
      </w:pPr>
      <w:r w:rsidRPr="0073389C">
        <w:lastRenderedPageBreak/>
        <w:t>V prípade potrebných vedľajších výdavkov</w:t>
      </w:r>
      <w:r w:rsidRPr="0073389C">
        <w:rPr>
          <w:rStyle w:val="Odkaznapoznmkupodiarou"/>
          <w:sz w:val="19"/>
        </w:rPr>
        <w:footnoteReference w:id="55"/>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7A55CFC5" w14:textId="390BA023"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56"/>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2A314F5B" w14:textId="77777777" w:rsidR="000F684D" w:rsidRPr="0073389C" w:rsidRDefault="000F684D" w:rsidP="000F684D">
      <w:pPr>
        <w:spacing w:line="288" w:lineRule="auto"/>
        <w:jc w:val="both"/>
      </w:pPr>
    </w:p>
    <w:p w14:paraId="4B684809"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57"/>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58"/>
      </w:r>
      <w:r w:rsidRPr="00B13AD8">
        <w:rPr>
          <w:rFonts w:cs="Arial"/>
          <w:szCs w:val="19"/>
        </w:rPr>
        <w:t>, ktorá zahŕňa výdavky na ubytovanie, stravné a cestovné v SR</w:t>
      </w:r>
      <w:r w:rsidRPr="00B13AD8">
        <w:rPr>
          <w:rStyle w:val="Odkaznapoznmkupodiarou"/>
          <w:rFonts w:cs="Arial"/>
          <w:sz w:val="19"/>
          <w:szCs w:val="19"/>
        </w:rPr>
        <w:footnoteReference w:id="59"/>
      </w:r>
      <w:r w:rsidRPr="00B13AD8">
        <w:rPr>
          <w:rFonts w:cs="Arial"/>
          <w:szCs w:val="19"/>
        </w:rPr>
        <w:t xml:space="preserve">. </w:t>
      </w:r>
    </w:p>
    <w:p w14:paraId="4064042C" w14:textId="5AF4EEC7"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60"/>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61"/>
      </w:r>
      <w:r w:rsidRPr="00B13AD8">
        <w:rPr>
          <w:rFonts w:cs="Arial"/>
          <w:szCs w:val="19"/>
        </w:rPr>
        <w:t xml:space="preserve"> za prepravu zahraničného experta do/zo SR je oprávneným výdavkom nad rámec per diems.</w:t>
      </w:r>
    </w:p>
    <w:p w14:paraId="7A55CFC6"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občerstvenie</w:t>
      </w:r>
    </w:p>
    <w:p w14:paraId="5DF05F2A" w14:textId="2987CB6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7783EE35" w14:textId="10ECAF4C" w:rsidR="0050522F" w:rsidRPr="00AA6482" w:rsidRDefault="0050522F" w:rsidP="005B7173">
      <w:pPr>
        <w:pStyle w:val="Odsekzoznamu"/>
        <w:numPr>
          <w:ilvl w:val="0"/>
          <w:numId w:val="78"/>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64123F20" w14:textId="59930496"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7A55CFC8" w14:textId="1963CF1B"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lastRenderedPageBreak/>
        <w:t>Výdavky na zariadenie/vybavenie (vrátane nehmotného majetku)</w:t>
      </w:r>
      <w:r w:rsidR="00A577B4">
        <w:rPr>
          <w:rStyle w:val="Odkaznapoznmkupodiarou"/>
          <w:b/>
        </w:rPr>
        <w:footnoteReference w:id="62"/>
      </w:r>
    </w:p>
    <w:p w14:paraId="7A55CFC9" w14:textId="245FD6B1"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63"/>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64"/>
      </w:r>
      <w:r w:rsidR="00032465" w:rsidRPr="00032465" w:rsidDel="00EC028B">
        <w:rPr>
          <w:rFonts w:ascii="Arial" w:hAnsi="Arial" w:cs="Arial"/>
          <w:sz w:val="19"/>
          <w:szCs w:val="19"/>
          <w:lang w:eastAsia="en-US"/>
        </w:rPr>
        <w:t xml:space="preserve"> </w:t>
      </w:r>
    </w:p>
    <w:p w14:paraId="7A55CFCA" w14:textId="4ADFCF1B"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04A9008E"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7A55CFE6" w14:textId="4CEDFD9C"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r w:rsidR="00DA0EED" w:rsidRPr="00BD3255">
        <w:rPr>
          <w:color w:val="000000" w:themeColor="text1"/>
          <w:sz w:val="19"/>
          <w:szCs w:val="19"/>
          <w:lang w:val="sk-SK"/>
        </w:rPr>
        <w:t xml:space="preserve">pravidlám oprávnenosti pre </w:t>
      </w:r>
      <w:r w:rsidR="00DA0EED" w:rsidRPr="00BD3255">
        <w:rPr>
          <w:color w:val="000000"/>
          <w:sz w:val="19"/>
          <w:szCs w:val="19"/>
          <w:lang w:val="sk-SK"/>
        </w:rPr>
        <w:t>najčastejšie sa vyskytujúce skupiny výdavkov</w:t>
      </w:r>
      <w:r w:rsidR="002F183D" w:rsidRPr="00BD3255">
        <w:rPr>
          <w:rFonts w:cs="Arial"/>
          <w:color w:val="auto"/>
          <w:sz w:val="19"/>
          <w:szCs w:val="19"/>
          <w:lang w:val="sk-SK"/>
        </w:rPr>
        <w:t>, ktorý je zverejnený</w:t>
      </w:r>
      <w:r w:rsidR="002F183D" w:rsidRPr="009258CF">
        <w:rPr>
          <w:rFonts w:cs="Arial"/>
          <w:color w:val="auto"/>
          <w:sz w:val="19"/>
          <w:szCs w:val="19"/>
          <w:lang w:val="sk-SK"/>
        </w:rPr>
        <w:t xml:space="preserve"> na webovom sídle</w:t>
      </w:r>
      <w:r w:rsidR="002F183D" w:rsidRPr="009258CF">
        <w:rPr>
          <w:rFonts w:cs="Arial"/>
          <w:color w:val="000000" w:themeColor="text1"/>
          <w:sz w:val="19"/>
          <w:szCs w:val="19"/>
          <w:lang w:val="sk-SK"/>
        </w:rPr>
        <w:t xml:space="preserve"> </w:t>
      </w:r>
      <w:hyperlink r:id="rId17"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5E3D4D88" w14:textId="42080818"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41BBECF5" w14:textId="0DE840E5"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65"/>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63C01775" w14:textId="5E50B88B"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 xml:space="preserve">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w:t>
      </w:r>
      <w:r w:rsidRPr="00F93C7B">
        <w:rPr>
          <w:rFonts w:cs="Arial"/>
          <w:b w:val="0"/>
          <w:color w:val="auto"/>
          <w:sz w:val="19"/>
          <w:szCs w:val="19"/>
          <w:lang w:val="sk-SK"/>
        </w:rPr>
        <w:lastRenderedPageBreak/>
        <w:t>majetok</w:t>
      </w:r>
      <w:r w:rsidR="00EB2275">
        <w:rPr>
          <w:rStyle w:val="Odkaznapoznmkupodiarou"/>
          <w:rFonts w:cs="Arial"/>
          <w:b w:val="0"/>
          <w:color w:val="auto"/>
          <w:szCs w:val="19"/>
          <w:lang w:val="sk-SK"/>
        </w:rPr>
        <w:footnoteReference w:id="66"/>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7CC98D80" w14:textId="77777777" w:rsidR="000627E6" w:rsidRPr="0073389C" w:rsidRDefault="000627E6" w:rsidP="00024BF3">
      <w:pPr>
        <w:pStyle w:val="Odsekzoznamu"/>
        <w:spacing w:before="120" w:after="120" w:line="288" w:lineRule="auto"/>
        <w:ind w:left="0"/>
        <w:contextualSpacing w:val="0"/>
        <w:jc w:val="both"/>
      </w:pP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3E1DDC69" w14:textId="77777777" w:rsidR="00636C0F" w:rsidRDefault="00636C0F" w:rsidP="00636C0F">
      <w:pPr>
        <w:pStyle w:val="Odsekzoznamu"/>
        <w:spacing w:before="120" w:after="120" w:line="288" w:lineRule="auto"/>
        <w:ind w:left="426"/>
        <w:contextualSpacing w:val="0"/>
        <w:jc w:val="both"/>
        <w:rPr>
          <w:b/>
        </w:rPr>
      </w:pPr>
    </w:p>
    <w:p w14:paraId="7A55CFEF"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Odpisy hmotného a nehmotného majetku</w:t>
      </w:r>
    </w:p>
    <w:p w14:paraId="7A55CFF0" w14:textId="1E969075"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67"/>
      </w:r>
      <w:r w:rsidRPr="0073389C">
        <w:rPr>
          <w:rFonts w:ascii="Arial" w:hAnsi="Arial" w:cs="Arial"/>
          <w:b/>
          <w:sz w:val="19"/>
          <w:szCs w:val="19"/>
          <w:lang w:val="sk-SK" w:eastAsia="en-US"/>
        </w:rPr>
        <w:t xml:space="preserve">. </w:t>
      </w:r>
    </w:p>
    <w:p w14:paraId="7A55CFF1" w14:textId="1737D6A2"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A55CFF2" w14:textId="45D9D096"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71001B3C" w14:textId="49D1BC59"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A55CFF3" w14:textId="39156D22"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68"/>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w:t>
      </w:r>
      <w:r w:rsidR="00621957">
        <w:rPr>
          <w:rFonts w:cs="Arial"/>
          <w:b w:val="0"/>
          <w:color w:val="auto"/>
          <w:sz w:val="19"/>
          <w:szCs w:val="19"/>
          <w:lang w:val="sk-SK"/>
        </w:rPr>
        <w:lastRenderedPageBreak/>
        <w:t xml:space="preserve">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7A55CFF6"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69"/>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70"/>
      </w:r>
      <w:r w:rsidRPr="0073389C">
        <w:rPr>
          <w:rFonts w:ascii="Arial" w:hAnsi="Arial" w:cs="Arial"/>
          <w:sz w:val="19"/>
          <w:szCs w:val="19"/>
        </w:rPr>
        <w:t xml:space="preserve">); </w:t>
      </w:r>
    </w:p>
    <w:p w14:paraId="7A55CFF7"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113092E0"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98AE263" w14:textId="179CFB74"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71"/>
      </w:r>
      <w:r w:rsidRPr="0073389C">
        <w:t xml:space="preserve"> použitého zariadenia je nižšia ako výdavky na obdobné nové zariadenie; </w:t>
      </w:r>
    </w:p>
    <w:p w14:paraId="7A55D02F"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72"/>
      </w:r>
      <w:r w:rsidRPr="0073389C">
        <w:t xml:space="preserve">; </w:t>
      </w:r>
    </w:p>
    <w:p w14:paraId="7A55D03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17D7CDA4" w14:textId="7D8C14F4"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7A55D039"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73"/>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7A55D03C" w14:textId="020CD78B" w:rsidR="00263750" w:rsidRPr="0073389C" w:rsidRDefault="00263750" w:rsidP="00C34202">
      <w:pPr>
        <w:pStyle w:val="Bulletslevel2"/>
        <w:spacing w:after="120" w:line="288" w:lineRule="auto"/>
        <w:ind w:left="567" w:hanging="283"/>
        <w:jc w:val="both"/>
        <w:rPr>
          <w:lang w:val="sk-SK"/>
        </w:rPr>
      </w:pPr>
      <w:r w:rsidRPr="0073389C">
        <w:rPr>
          <w:lang w:val="sk-SK"/>
        </w:rPr>
        <w:lastRenderedPageBreak/>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5E2A6B49" w14:textId="77777777" w:rsidR="00636C0F" w:rsidRDefault="00636C0F" w:rsidP="00636C0F">
      <w:pPr>
        <w:spacing w:before="120" w:after="120" w:line="288" w:lineRule="auto"/>
        <w:ind w:left="426"/>
        <w:jc w:val="both"/>
        <w:rPr>
          <w:b/>
        </w:rPr>
      </w:pPr>
    </w:p>
    <w:p w14:paraId="7A55D03F" w14:textId="77777777" w:rsidR="00263750" w:rsidRPr="0073389C" w:rsidRDefault="00263750" w:rsidP="005B7173">
      <w:pPr>
        <w:numPr>
          <w:ilvl w:val="0"/>
          <w:numId w:val="78"/>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74"/>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350E6DDB"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7A55D047"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75"/>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32CE0CD4"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lastRenderedPageBreak/>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76"/>
      </w:r>
    </w:p>
    <w:p w14:paraId="7A55D049" w14:textId="7AD7A2CA"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4D3AAFE1" w14:textId="05994C45"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5F7A2E51" w14:textId="6893F4FA"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6D4FC29F" w14:textId="64B285B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27EA4EDD" w14:textId="1741CF49"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62E04CEC" w14:textId="1AE5BAD3"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51F3F55E" w14:textId="2A0DCBEC"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718E5C0" w14:textId="7A3CE3D3"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2FC0A09D"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732A771B" w14:textId="047727E4" w:rsidR="00793D6D" w:rsidRPr="0073389C" w:rsidRDefault="00793D6D" w:rsidP="005B7173">
      <w:pPr>
        <w:pStyle w:val="Odsekzoznamu"/>
        <w:numPr>
          <w:ilvl w:val="0"/>
          <w:numId w:val="78"/>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0B35E403" w14:textId="550F3571" w:rsidR="00172FC1" w:rsidRPr="0099542E" w:rsidRDefault="00172FC1" w:rsidP="0099542E">
      <w:pPr>
        <w:spacing w:before="120" w:after="120" w:line="288" w:lineRule="auto"/>
        <w:jc w:val="both"/>
        <w:rPr>
          <w:rFonts w:cs="Arial"/>
        </w:rPr>
      </w:pPr>
      <w:r w:rsidRPr="00867B4C">
        <w:rPr>
          <w:rFonts w:cs="Arial"/>
        </w:rPr>
        <w:t xml:space="preserve">Nárokovanie ostatných výdavkov projektu </w:t>
      </w:r>
      <w:r w:rsidRPr="00810D35">
        <w:rPr>
          <w:rFonts w:cs="Arial"/>
        </w:rPr>
        <w:t>v rámci</w:t>
      </w:r>
      <w:r w:rsidR="00793D6D" w:rsidRPr="00810D35">
        <w:rPr>
          <w:rFonts w:cs="Arial"/>
        </w:rPr>
        <w:t xml:space="preserve"> paušáln</w:t>
      </w:r>
      <w:r w:rsidR="00096EC5" w:rsidRPr="00810D35">
        <w:rPr>
          <w:rFonts w:cs="Arial"/>
        </w:rPr>
        <w:t xml:space="preserve">ej sadzby </w:t>
      </w:r>
      <w:r w:rsidRPr="00917823">
        <w:rPr>
          <w:rFonts w:cs="Arial"/>
        </w:rPr>
        <w:t>pri</w:t>
      </w:r>
      <w:r w:rsidR="00793D6D" w:rsidRPr="00E56E69">
        <w:rPr>
          <w:rFonts w:cs="Arial"/>
        </w:rPr>
        <w:t xml:space="preserve"> </w:t>
      </w:r>
      <w:r w:rsidRPr="00460378">
        <w:rPr>
          <w:rFonts w:cs="Arial"/>
        </w:rPr>
        <w:t xml:space="preserve">zjednodušenom vykazovaní </w:t>
      </w:r>
      <w:r w:rsidR="00793D6D" w:rsidRPr="00460378">
        <w:rPr>
          <w:rFonts w:cs="Arial"/>
        </w:rPr>
        <w:t>výdavkov (ďalej len „ZVV“) 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r w:rsidRPr="00460378">
        <w:rPr>
          <w:rFonts w:cs="Arial"/>
        </w:rPr>
        <w:t xml:space="preserve"> oprávnený deklarovať v ŽoP vo výške v rámci oprávnenej výdavkovej skupiny 903 - Paušálna sadzba na ostatné výdavky projektu (nariadenie 1304/2013, čl. 14 ods. 2) z celkových oprávnených priamych nákladov na zamestnancov v rámci projektu vždy na základe úmerne zodpovedajúcej výšky (t.j. v určenej percentuálnej sadzbe) reálne preukázaných a oprávnených priamych nákladov na zamestnancov počas realizácie projektu</w:t>
      </w:r>
      <w:r w:rsidRPr="008C5D90">
        <w:rPr>
          <w:rFonts w:cs="Arial"/>
        </w:rPr>
        <w:t>, t.j. nárokovanie výdavkovej skupiny 903 - Paušálna sadzba na ostatné výdavky projektu (čl. 14 ods. 2 Nariadenia o ESF) je priamo prepojená na vznik reálne preukázaných oprávnených výdavkov výdavkovej skupiny 521- Mzdové výdavky.</w:t>
      </w:r>
    </w:p>
    <w:p w14:paraId="3C3C9C31" w14:textId="6B88218B" w:rsidR="00B449FC" w:rsidRPr="006F0EBE" w:rsidRDefault="002E2814" w:rsidP="0027405B">
      <w:pPr>
        <w:spacing w:before="120" w:after="120" w:line="288" w:lineRule="auto"/>
        <w:jc w:val="both"/>
        <w:rPr>
          <w:rFonts w:cs="Arial"/>
        </w:rPr>
      </w:pPr>
      <w:r w:rsidRPr="006F0EBE">
        <w:rPr>
          <w:rFonts w:cs="Arial"/>
        </w:rPr>
        <w:lastRenderedPageBreak/>
        <w:t xml:space="preserve">Nárokovateľná výška paušálnej sadzby sa pri priebežnom financovaní výdavkov projektu zaokrúhľuje </w:t>
      </w:r>
      <w:r w:rsidR="00172FC1" w:rsidRPr="006F0EBE">
        <w:rPr>
          <w:rFonts w:cs="Arial"/>
        </w:rPr>
        <w:t>na </w:t>
      </w:r>
      <w:r w:rsidRPr="006F0EBE">
        <w:rPr>
          <w:rFonts w:cs="Arial"/>
        </w:rPr>
        <w:t xml:space="preserve">eurocenty nadol a prípadné nárokovateľné rozdiely </w:t>
      </w:r>
      <w:r w:rsidR="004044A4" w:rsidRPr="006F0EBE">
        <w:rPr>
          <w:rFonts w:cs="Arial"/>
        </w:rPr>
        <w:t xml:space="preserve">výšky paušálnej sadzby </w:t>
      </w:r>
      <w:r w:rsidRPr="006F0EBE">
        <w:rPr>
          <w:rFonts w:cs="Arial"/>
        </w:rPr>
        <w:t xml:space="preserve">vo financovaní </w:t>
      </w:r>
      <w:r w:rsidR="00172FC1" w:rsidRPr="006F0EBE">
        <w:rPr>
          <w:rFonts w:cs="Arial"/>
        </w:rPr>
        <w:t>je </w:t>
      </w:r>
      <w:r w:rsidRPr="006F0EBE">
        <w:rPr>
          <w:rFonts w:cs="Arial"/>
        </w:rPr>
        <w:t xml:space="preserve">prijímateľ/partner oprávnený deklarovať a nárokovať </w:t>
      </w:r>
      <w:r w:rsidR="004044A4" w:rsidRPr="006F0EBE">
        <w:rPr>
          <w:rFonts w:cs="Arial"/>
        </w:rPr>
        <w:t xml:space="preserve">si </w:t>
      </w:r>
      <w:r w:rsidRPr="006F0EBE">
        <w:rPr>
          <w:rFonts w:cs="Arial"/>
        </w:rPr>
        <w:t>v záverečnej žiadosti o platbu.</w:t>
      </w:r>
    </w:p>
    <w:p w14:paraId="6A5254F8" w14:textId="49DA3A24" w:rsidR="00050242" w:rsidRPr="00AD07E2" w:rsidRDefault="00050242" w:rsidP="00050242">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b/>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w:t>
      </w:r>
      <w:r w:rsidR="00413ED9" w:rsidRPr="00AD07E2">
        <w:rPr>
          <w:rFonts w:ascii="Arial" w:hAnsi="Arial" w:cs="Arial"/>
          <w:b/>
          <w:sz w:val="19"/>
          <w:szCs w:val="19"/>
          <w:lang w:eastAsia="en-US"/>
        </w:rPr>
        <w:t xml:space="preserve">V súvislosti s uplatňovaním </w:t>
      </w:r>
      <w:r w:rsidR="003E4693" w:rsidRPr="003E4693">
        <w:rPr>
          <w:rFonts w:ascii="Arial" w:hAnsi="Arial" w:cs="Arial"/>
          <w:b/>
          <w:sz w:val="19"/>
          <w:szCs w:val="19"/>
          <w:lang w:eastAsia="en-US"/>
        </w:rPr>
        <w:t>čl. 67 ods. 1 písm. b), až e), čl. 68, 68a, 68b, čl. 69 ods. 1 a čl. 109</w:t>
      </w:r>
      <w:r w:rsidR="003E4693">
        <w:rPr>
          <w:rFonts w:ascii="Arial" w:hAnsi="Arial" w:cs="Arial"/>
          <w:b/>
          <w:sz w:val="19"/>
          <w:szCs w:val="19"/>
          <w:lang w:eastAsia="en-US"/>
        </w:rPr>
        <w:t xml:space="preserve"> </w:t>
      </w:r>
      <w:r w:rsidR="00413ED9" w:rsidRPr="00AD07E2">
        <w:rPr>
          <w:rFonts w:ascii="Arial" w:hAnsi="Arial" w:cs="Arial"/>
          <w:b/>
          <w:sz w:val="19"/>
          <w:szCs w:val="19"/>
          <w:lang w:eastAsia="en-US"/>
        </w:rPr>
        <w:t>Všeobecného nariadenia d</w:t>
      </w:r>
      <w:r w:rsidRPr="00AD07E2">
        <w:rPr>
          <w:rFonts w:ascii="Arial" w:hAnsi="Arial" w:cs="Arial"/>
          <w:b/>
          <w:sz w:val="19"/>
          <w:szCs w:val="19"/>
          <w:lang w:eastAsia="en-US"/>
        </w:rPr>
        <w:t>o základne pre výpočet paušálnej sadzby na ostatné výdavky projektu nie je možné započítať výšku priamych mzdových výdavkov na zamestnancov - odborné kapacity, t.j. príslušnú časť náhrady mzdy počas času, kedy sa zamestnanci prijímateľa zúčastňujú na vzdelávacej aktivite alebo školení v postavení frekventanta (účastníka, t.j. osoby, ktorá je vzdelávaná)!</w:t>
      </w:r>
    </w:p>
    <w:p w14:paraId="47CCCEA7" w14:textId="619DC30D" w:rsidR="00B05D15" w:rsidRDefault="00172FC1" w:rsidP="0099542E">
      <w:pPr>
        <w:spacing w:before="120" w:after="120" w:line="288" w:lineRule="auto"/>
        <w:jc w:val="both"/>
        <w:rPr>
          <w:rFonts w:cs="Arial"/>
        </w:rPr>
      </w:pPr>
      <w:r w:rsidRPr="0099542E">
        <w:rPr>
          <w:rFonts w:cs="Arial"/>
        </w:rPr>
        <w:t xml:space="preserve">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 orgánov kontroly overiť  súlad vykonaných činností súvisiacich s implementáciou paušálnej sadzby </w:t>
      </w:r>
      <w:r w:rsidR="007C1906">
        <w:rPr>
          <w:rFonts w:cs="Arial"/>
        </w:rPr>
        <w:t xml:space="preserve">napríklad </w:t>
      </w:r>
      <w:r w:rsidRPr="0099542E">
        <w:rPr>
          <w:rFonts w:cs="Arial"/>
        </w:rPr>
        <w:t>so zákonom č. 343/2015 Z. z. o verejnom obstarávaní a o zmene a doplnení niektorých zákonov v znení 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r w:rsidR="007C1906">
        <w:rPr>
          <w:rFonts w:cs="Arial"/>
        </w:rPr>
        <w:t xml:space="preserve"> </w:t>
      </w:r>
    </w:p>
    <w:p w14:paraId="6AF89AA3" w14:textId="7B9D3E86" w:rsidR="00172FC1" w:rsidRPr="0099542E" w:rsidRDefault="007C1906" w:rsidP="0099542E">
      <w:pPr>
        <w:spacing w:before="120" w:after="120" w:line="288" w:lineRule="auto"/>
        <w:jc w:val="both"/>
        <w:rPr>
          <w:rFonts w:cs="Arial"/>
        </w:rPr>
      </w:pPr>
      <w:r>
        <w:rPr>
          <w:rFonts w:cs="Arial"/>
        </w:rPr>
        <w:t>V</w:t>
      </w:r>
      <w:r w:rsidRPr="007C1906">
        <w:rPr>
          <w:rFonts w:cs="Arial"/>
        </w:rPr>
        <w:t xml:space="preserve"> prípade zistenia porušenia predpisov vo vzťahu k výdavkom spadajúcim pod ZVV, ktoré by podľa Systému finančného riadenia predstavovali nezrovnalosť</w:t>
      </w:r>
      <w:r w:rsidR="00C40ED7">
        <w:rPr>
          <w:rFonts w:cs="Arial"/>
        </w:rPr>
        <w:t>,</w:t>
      </w:r>
      <w:r w:rsidRPr="007C1906">
        <w:rPr>
          <w:rFonts w:cs="Arial"/>
        </w:rPr>
        <w:t xml:space="preserve"> RO oznámi toto porušenie príslušnému národnému orgánu . V týchto prípadoch RO neuplatňuje voči prijímateľom žiadne sankčné mechanizmy, nakoľko uvedené nemá vplyv na oprávnenosť, či výšku oprávnených výdavkov spadajúcich pod ZVV.</w:t>
      </w:r>
    </w:p>
    <w:p w14:paraId="7302BAD3" w14:textId="66DEC2A0" w:rsidR="00172FC1" w:rsidRDefault="00172FC1" w:rsidP="0099542E">
      <w:pPr>
        <w:spacing w:before="120" w:after="120" w:line="288" w:lineRule="auto"/>
        <w:jc w:val="both"/>
        <w:rPr>
          <w:rFonts w:cs="Arial"/>
        </w:rPr>
      </w:pPr>
      <w:r w:rsidRPr="0099542E">
        <w:rPr>
          <w:rFonts w:cs="Arial"/>
        </w:rPr>
        <w:t>Všeobecne pre posúdenie oprávnenosti výdavkovej skupiny 903 - Paušálna sadzba na ostatné výdavky projektu (nariadenie 1304/2013, čl. 14 ods. 2) plat</w:t>
      </w:r>
      <w:r w:rsidR="00415CF0">
        <w:rPr>
          <w:rFonts w:cs="Arial"/>
        </w:rPr>
        <w:t>í</w:t>
      </w:r>
      <w:r w:rsidRPr="0099542E">
        <w:rPr>
          <w:rFonts w:cs="Arial"/>
        </w:rPr>
        <w:t xml:space="preserve"> z vecného hľadiska predovšetkým </w:t>
      </w:r>
      <w:r w:rsidR="008555A8">
        <w:rPr>
          <w:rFonts w:cs="Arial"/>
        </w:rPr>
        <w:t xml:space="preserve">uplatnenie </w:t>
      </w:r>
      <w:r w:rsidRPr="0099542E">
        <w:rPr>
          <w:rFonts w:cs="Arial"/>
        </w:rPr>
        <w:t>postup</w:t>
      </w:r>
      <w:r w:rsidR="008555A8">
        <w:rPr>
          <w:rFonts w:cs="Arial"/>
        </w:rPr>
        <w:t>ov</w:t>
      </w:r>
      <w:r w:rsidRPr="0099542E">
        <w:rPr>
          <w:rFonts w:cs="Arial"/>
        </w:rPr>
        <w:t xml:space="preserve"> podľa článku 13 ods. 4  nariadenia (EÚ) č. 1304/2013</w:t>
      </w:r>
      <w:r w:rsidR="006F0EBE">
        <w:rPr>
          <w:rFonts w:cs="Arial"/>
        </w:rPr>
        <w:t xml:space="preserve"> (t.j. z Nariadenia o ESF je neoprávnený </w:t>
      </w:r>
      <w:r w:rsidR="006F0EBE">
        <w:rPr>
          <w:color w:val="000000"/>
          <w:shd w:val="clear" w:color="auto" w:fill="FFFFFF"/>
        </w:rPr>
        <w:t xml:space="preserve">nákup infraštruktúry, pozemku a nehnuteľnosti a zo Všeobecného nariadenia najmä úroky z dlžných súm a DPH pokiaľ táto je uplatniteľná na odpočet) </w:t>
      </w:r>
      <w:r w:rsidRPr="0099542E">
        <w:rPr>
          <w:rFonts w:cs="Arial"/>
        </w:rPr>
        <w:t>a</w:t>
      </w:r>
      <w:r w:rsidR="006F0EBE">
        <w:rPr>
          <w:rFonts w:cs="Arial"/>
        </w:rPr>
        <w:t> </w:t>
      </w:r>
      <w:r w:rsidRPr="0099542E">
        <w:rPr>
          <w:rFonts w:cs="Arial"/>
        </w:rPr>
        <w:t>z</w:t>
      </w:r>
      <w:r w:rsidR="006F0EBE">
        <w:rPr>
          <w:rFonts w:cs="Arial"/>
        </w:rPr>
        <w:t> </w:t>
      </w:r>
      <w:r w:rsidRPr="0099542E">
        <w:rPr>
          <w:rFonts w:cs="Arial"/>
        </w:rPr>
        <w:t>časového hľadiska predovšetkým postupy podľa článku 65 ods.</w:t>
      </w:r>
      <w:r w:rsidR="006F0EBE">
        <w:rPr>
          <w:rFonts w:cs="Arial"/>
        </w:rPr>
        <w:t> </w:t>
      </w:r>
      <w:r w:rsidRPr="0099542E">
        <w:rPr>
          <w:rFonts w:cs="Arial"/>
        </w:rPr>
        <w:t>2  nariadenia (EÚ) č. 1303/2013 (</w:t>
      </w:r>
      <w:r w:rsidR="006F0EBE">
        <w:rPr>
          <w:rFonts w:cs="Arial"/>
        </w:rPr>
        <w:t xml:space="preserve">t.j. oprávnené obdobie realizácie výdavkov je </w:t>
      </w:r>
      <w:r w:rsidRPr="0099542E">
        <w:rPr>
          <w:rFonts w:cs="Arial"/>
        </w:rPr>
        <w:t>od 1.1.2014 do</w:t>
      </w:r>
      <w:r w:rsidR="006F0EBE">
        <w:rPr>
          <w:rFonts w:cs="Arial"/>
        </w:rPr>
        <w:t> </w:t>
      </w:r>
      <w:r w:rsidRPr="0099542E">
        <w:rPr>
          <w:rFonts w:cs="Arial"/>
        </w:rPr>
        <w:t>31.12.2023).</w:t>
      </w:r>
    </w:p>
    <w:p w14:paraId="69236EB8" w14:textId="56EEED4D" w:rsidR="00172FC1" w:rsidRPr="0027405B" w:rsidRDefault="006F0EBE" w:rsidP="0027405B">
      <w:pPr>
        <w:spacing w:before="120" w:after="120" w:line="288" w:lineRule="auto"/>
        <w:jc w:val="both"/>
        <w:rPr>
          <w:rFonts w:cs="Arial"/>
        </w:rPr>
      </w:pPr>
      <w:r>
        <w:rPr>
          <w:rFonts w:cs="Arial"/>
        </w:rPr>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p>
    <w:p w14:paraId="7A55D04F" w14:textId="77777777" w:rsidR="00AE5A8F" w:rsidRPr="0073389C" w:rsidRDefault="00AE5A8F" w:rsidP="005B7173">
      <w:pPr>
        <w:pStyle w:val="Odsekzoznamu"/>
        <w:numPr>
          <w:ilvl w:val="0"/>
          <w:numId w:val="78"/>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7A55D056"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1B5EDDC3"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 xml:space="preserve">výdavky za zriadenie a vedenie účtu alebo účtov a za finančné transakcie na tomto účte; </w:t>
      </w:r>
    </w:p>
    <w:p w14:paraId="7A55D058" w14:textId="216E341E"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7A55D05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77"/>
      </w:r>
      <w:r w:rsidRPr="0073389C">
        <w:rPr>
          <w:rFonts w:ascii="Arial" w:hAnsi="Arial" w:cs="Arial"/>
          <w:sz w:val="19"/>
          <w:szCs w:val="19"/>
        </w:rPr>
        <w:t xml:space="preserve">. </w:t>
      </w:r>
    </w:p>
    <w:p w14:paraId="7A55D05A"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t xml:space="preserve">Poistenie </w:t>
      </w:r>
    </w:p>
    <w:p w14:paraId="1F76574F" w14:textId="35D34E3B"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1A003F54"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A55D05C" w14:textId="424B1A5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66F89654"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5D93D536"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92C5D53"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AFE375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66F6F111"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3D46767F" w14:textId="10DC550C"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7A55D06B"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7A55D06C" w14:textId="69F678CF"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lastRenderedPageBreak/>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78"/>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7A55D071" w14:textId="2F3D0068"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7A55D072" w14:textId="188DCEA1"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7A55D073" w14:textId="38A4214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7A55D074"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2560A08B"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w:t>
      </w:r>
      <w:r w:rsidRPr="0073389C" w:rsidDel="00407DCB">
        <w:rPr>
          <w:rFonts w:ascii="Arial" w:hAnsi="Arial" w:cs="Arial"/>
          <w:b/>
          <w:sz w:val="19"/>
          <w:szCs w:val="19"/>
          <w:lang w:val="sk-SK" w:eastAsia="en-US"/>
        </w:rPr>
        <w:t> pracovných výkazoch</w:t>
      </w:r>
    </w:p>
    <w:p w14:paraId="0279BA98" w14:textId="6AC19838" w:rsidR="0092208D" w:rsidRPr="00C90FF6" w:rsidRDefault="00FE5FF4" w:rsidP="0092208D">
      <w:pPr>
        <w:pStyle w:val="Zkladntext"/>
        <w:spacing w:before="120" w:after="120" w:line="288" w:lineRule="auto"/>
        <w:rPr>
          <w:rFonts w:ascii="Arial" w:hAnsi="Arial"/>
          <w:sz w:val="19"/>
          <w:lang w:val="sk-SK" w:eastAsia="en-US"/>
        </w:rPr>
      </w:pPr>
      <w:r>
        <w:rPr>
          <w:rFonts w:ascii="Arial" w:hAnsi="Arial"/>
          <w:sz w:val="19"/>
          <w:lang w:val="sk-SK" w:eastAsia="en-US"/>
        </w:rPr>
        <w:t>O</w:t>
      </w:r>
      <w:r w:rsidR="00C44D39">
        <w:rPr>
          <w:rFonts w:ascii="Arial" w:hAnsi="Arial"/>
          <w:sz w:val="19"/>
          <w:lang w:val="sk-SK" w:eastAsia="en-US"/>
        </w:rPr>
        <w:t>právnené</w:t>
      </w:r>
      <w:r w:rsidR="0092208D" w:rsidRPr="0092208D">
        <w:rPr>
          <w:rFonts w:ascii="Arial" w:hAnsi="Arial"/>
          <w:sz w:val="19"/>
          <w:lang w:val="sk-SK" w:eastAsia="en-US"/>
        </w:rPr>
        <w:t xml:space="preserve"> činností pracovníka na projektoch OP EVS za dané obdobie </w:t>
      </w:r>
      <w:r w:rsidR="00C44D39">
        <w:rPr>
          <w:rFonts w:ascii="Arial" w:hAnsi="Arial"/>
          <w:sz w:val="19"/>
          <w:lang w:val="sk-SK" w:eastAsia="en-US"/>
        </w:rPr>
        <w:t>sú</w:t>
      </w:r>
      <w:r w:rsidR="0092208D" w:rsidRPr="00C90FF6">
        <w:rPr>
          <w:rFonts w:ascii="Arial" w:hAnsi="Arial"/>
          <w:sz w:val="19"/>
          <w:lang w:val="sk-SK" w:eastAsia="en-US"/>
        </w:rPr>
        <w:t xml:space="preserve"> </w:t>
      </w:r>
      <w:r w:rsidR="0092208D" w:rsidRPr="0092208D">
        <w:rPr>
          <w:rFonts w:ascii="Arial" w:hAnsi="Arial"/>
          <w:sz w:val="19"/>
          <w:lang w:val="sk-SK" w:eastAsia="en-US"/>
        </w:rPr>
        <w:t>čin</w:t>
      </w:r>
      <w:r w:rsidR="0092208D">
        <w:rPr>
          <w:rFonts w:ascii="Arial" w:hAnsi="Arial"/>
          <w:sz w:val="19"/>
          <w:lang w:val="sk-SK" w:eastAsia="en-US"/>
        </w:rPr>
        <w:t>nos</w:t>
      </w:r>
      <w:r w:rsidR="00C44D39">
        <w:rPr>
          <w:rFonts w:ascii="Arial" w:hAnsi="Arial"/>
          <w:sz w:val="19"/>
          <w:lang w:val="sk-SK" w:eastAsia="en-US"/>
        </w:rPr>
        <w:t>ti</w:t>
      </w:r>
      <w:r w:rsidR="0092208D">
        <w:rPr>
          <w:rFonts w:ascii="Arial" w:hAnsi="Arial"/>
          <w:sz w:val="19"/>
          <w:lang w:val="sk-SK" w:eastAsia="en-US"/>
        </w:rPr>
        <w:t xml:space="preserve"> v súlade s opisom </w:t>
      </w:r>
      <w:r w:rsidR="0084082D">
        <w:rPr>
          <w:rFonts w:ascii="Arial" w:hAnsi="Arial"/>
          <w:sz w:val="19"/>
          <w:lang w:val="sk-SK" w:eastAsia="en-US"/>
        </w:rPr>
        <w:t xml:space="preserve">a rozpočtom </w:t>
      </w:r>
      <w:r w:rsidR="0092208D">
        <w:rPr>
          <w:rFonts w:ascii="Arial" w:hAnsi="Arial"/>
          <w:sz w:val="19"/>
          <w:lang w:val="sk-SK" w:eastAsia="en-US"/>
        </w:rPr>
        <w:t>projektu</w:t>
      </w:r>
      <w:r w:rsidR="00216A38">
        <w:rPr>
          <w:rFonts w:ascii="Arial" w:hAnsi="Arial"/>
          <w:sz w:val="19"/>
          <w:lang w:val="sk-SK" w:eastAsia="en-US"/>
        </w:rPr>
        <w:t>,</w:t>
      </w:r>
      <w:r w:rsidR="0092208D">
        <w:rPr>
          <w:rFonts w:ascii="Arial" w:hAnsi="Arial"/>
          <w:sz w:val="19"/>
          <w:lang w:val="sk-SK" w:eastAsia="en-US"/>
        </w:rPr>
        <w:t xml:space="preserve"> najmä </w:t>
      </w:r>
      <w:r w:rsidR="002E5882">
        <w:rPr>
          <w:rFonts w:ascii="Arial" w:hAnsi="Arial"/>
          <w:sz w:val="19"/>
          <w:lang w:val="sk-SK" w:eastAsia="en-US"/>
        </w:rPr>
        <w:t xml:space="preserve">každá činnosť vo väzbe na </w:t>
      </w:r>
      <w:r w:rsidR="00283B0A">
        <w:rPr>
          <w:rFonts w:ascii="Arial" w:hAnsi="Arial"/>
          <w:sz w:val="19"/>
          <w:lang w:val="sk-SK" w:eastAsia="en-US"/>
        </w:rPr>
        <w:t xml:space="preserve">spracovanie </w:t>
      </w:r>
      <w:r w:rsidR="002E5882">
        <w:rPr>
          <w:rFonts w:ascii="Arial" w:hAnsi="Arial"/>
          <w:sz w:val="19"/>
          <w:lang w:val="sk-SK" w:eastAsia="en-US"/>
        </w:rPr>
        <w:t>konkrétn</w:t>
      </w:r>
      <w:r w:rsidR="00283B0A">
        <w:rPr>
          <w:rFonts w:ascii="Arial" w:hAnsi="Arial"/>
          <w:sz w:val="19"/>
          <w:lang w:val="sk-SK" w:eastAsia="en-US"/>
        </w:rPr>
        <w:t>eho dokumentu alebo</w:t>
      </w:r>
      <w:r w:rsidR="002E5882">
        <w:rPr>
          <w:rFonts w:ascii="Arial" w:hAnsi="Arial"/>
          <w:sz w:val="19"/>
          <w:lang w:val="sk-SK" w:eastAsia="en-US"/>
        </w:rPr>
        <w:t xml:space="preserve"> výstup</w:t>
      </w:r>
      <w:r w:rsidR="00283B0A">
        <w:rPr>
          <w:rFonts w:ascii="Arial" w:hAnsi="Arial"/>
          <w:sz w:val="19"/>
          <w:lang w:val="sk-SK" w:eastAsia="en-US"/>
        </w:rPr>
        <w:t>u</w:t>
      </w:r>
      <w:r w:rsidR="002E5882">
        <w:rPr>
          <w:rFonts w:ascii="Arial" w:hAnsi="Arial"/>
          <w:sz w:val="19"/>
          <w:lang w:val="sk-SK" w:eastAsia="en-US"/>
        </w:rPr>
        <w:t>, tiež</w:t>
      </w:r>
      <w:r w:rsidR="0092208D">
        <w:rPr>
          <w:rFonts w:ascii="Arial" w:hAnsi="Arial"/>
          <w:sz w:val="19"/>
          <w:lang w:val="sk-SK" w:eastAsia="en-US"/>
        </w:rPr>
        <w:t xml:space="preserve"> ú</w:t>
      </w:r>
      <w:r w:rsidR="0092208D" w:rsidRPr="0092208D">
        <w:rPr>
          <w:rFonts w:ascii="Arial" w:hAnsi="Arial"/>
          <w:sz w:val="19"/>
          <w:lang w:val="sk-SK" w:eastAsia="en-US"/>
        </w:rPr>
        <w:t>časť na  seminároch, školeniach, konferenciách, workshopoch, odborných stretnutiach, pracovných skupinách a</w:t>
      </w:r>
      <w:r w:rsidR="00072DE5">
        <w:rPr>
          <w:rFonts w:ascii="Arial" w:hAnsi="Arial"/>
          <w:sz w:val="19"/>
          <w:lang w:val="sk-SK" w:eastAsia="en-US"/>
        </w:rPr>
        <w:t> </w:t>
      </w:r>
      <w:r w:rsidR="0092208D">
        <w:rPr>
          <w:rFonts w:ascii="Arial" w:hAnsi="Arial"/>
          <w:sz w:val="19"/>
          <w:lang w:val="sk-SK" w:eastAsia="en-US"/>
        </w:rPr>
        <w:t>podobne</w:t>
      </w:r>
      <w:r w:rsidR="00072DE5">
        <w:rPr>
          <w:rFonts w:ascii="Arial" w:hAnsi="Arial"/>
          <w:sz w:val="19"/>
          <w:lang w:val="sk-SK" w:eastAsia="en-US"/>
        </w:rPr>
        <w:t>.</w:t>
      </w:r>
    </w:p>
    <w:p w14:paraId="7A55D076" w14:textId="1F06922E"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7A55D077"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lastRenderedPageBreak/>
        <w:t>Definovanie oprávnenosti nepriamych výdavkov na riadenie projektu vykonávaného prostredníctvom osôb v pracovnoprávnom alebo obdobnom pomere</w:t>
      </w:r>
    </w:p>
    <w:p w14:paraId="7A55D079" w14:textId="6C717282"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7A55D07A" w14:textId="1AC08F11"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7A55D07D" w14:textId="51D0E667" w:rsidR="00AE5A8F" w:rsidRPr="0073389C" w:rsidRDefault="00AE5A8F" w:rsidP="005B7173">
      <w:pPr>
        <w:pStyle w:val="Zkladntext"/>
        <w:numPr>
          <w:ilvl w:val="0"/>
          <w:numId w:val="78"/>
        </w:numPr>
        <w:spacing w:before="120" w:after="120" w:line="288" w:lineRule="auto"/>
        <w:ind w:left="426" w:hanging="426"/>
        <w:rPr>
          <w:rFonts w:ascii="Arial" w:hAnsi="Arial" w:cs="Arial"/>
          <w:b/>
          <w:sz w:val="19"/>
          <w:szCs w:val="19"/>
          <w:lang w:val="sk-SK" w:eastAsia="en-US"/>
        </w:rPr>
      </w:pPr>
      <w:bookmarkStart w:id="57" w:name="_Toc361131496"/>
      <w:r w:rsidRPr="0073389C">
        <w:rPr>
          <w:rFonts w:ascii="Arial" w:hAnsi="Arial" w:cs="Arial"/>
          <w:b/>
          <w:sz w:val="19"/>
          <w:szCs w:val="19"/>
          <w:lang w:val="sk-SK" w:eastAsia="en-US"/>
        </w:rPr>
        <w:t>Problematika prekrývania sa výdavkov</w:t>
      </w:r>
      <w:bookmarkEnd w:id="57"/>
    </w:p>
    <w:p w14:paraId="7A55D07E"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7A55D07F" w14:textId="76E57EC0"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5B7173">
      <w:pPr>
        <w:pStyle w:val="Zkladntext"/>
        <w:numPr>
          <w:ilvl w:val="0"/>
          <w:numId w:val="78"/>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7102669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0425E8BA"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79"/>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úroky z úverov a pôžičiek</w:t>
      </w:r>
      <w:r w:rsidRPr="0073389C">
        <w:rPr>
          <w:rFonts w:ascii="Arial" w:hAnsi="Arial" w:cs="Arial"/>
          <w:sz w:val="19"/>
          <w:szCs w:val="19"/>
          <w:vertAlign w:val="superscript"/>
        </w:rPr>
        <w:footnoteReference w:id="80"/>
      </w:r>
      <w:r w:rsidRPr="0073389C">
        <w:rPr>
          <w:rFonts w:ascii="Arial" w:hAnsi="Arial" w:cs="Arial"/>
          <w:sz w:val="19"/>
          <w:szCs w:val="19"/>
        </w:rPr>
        <w:t>;</w:t>
      </w:r>
    </w:p>
    <w:p w14:paraId="06FE162D"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0BC96B03" w14:textId="13412538"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7A55D084" w14:textId="77777777" w:rsidR="00AE5A8F" w:rsidRPr="0073389C" w:rsidRDefault="00AE5A8F" w:rsidP="001F73A1">
      <w:pPr>
        <w:pStyle w:val="Nadpis3"/>
        <w:spacing w:line="288" w:lineRule="auto"/>
        <w:ind w:left="567" w:firstLine="0"/>
        <w:rPr>
          <w:lang w:val="sk-SK"/>
        </w:rPr>
      </w:pPr>
      <w:bookmarkStart w:id="58" w:name="_Toc410907859"/>
      <w:bookmarkStart w:id="59" w:name="_Toc440372873"/>
      <w:bookmarkStart w:id="60" w:name="_Toc4576192"/>
      <w:r w:rsidRPr="0073389C">
        <w:rPr>
          <w:lang w:val="sk-SK"/>
        </w:rPr>
        <w:t>Postupy pri žiadosti o platbu</w:t>
      </w:r>
      <w:bookmarkEnd w:id="58"/>
      <w:bookmarkEnd w:id="59"/>
      <w:bookmarkEnd w:id="60"/>
    </w:p>
    <w:p w14:paraId="7A55D085"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7A55D086" w14:textId="65E0AF98"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A55D087" w14:textId="36C0FF43"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7A55D08A" w14:textId="68355977" w:rsidR="000D5577"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ktorú predkladá prijímateľ</w:t>
      </w:r>
      <w:r w:rsidR="00630EE9">
        <w:rPr>
          <w:rFonts w:ascii="Arial" w:hAnsi="Arial" w:cs="Arial"/>
          <w:sz w:val="19"/>
          <w:szCs w:val="19"/>
          <w:lang w:val="sk-SK"/>
        </w:rPr>
        <w:t xml:space="preserve"> národného projektu za seba a ak je relevantné aj za partnerov</w:t>
      </w:r>
      <w:r w:rsidRPr="0073389C">
        <w:rPr>
          <w:rFonts w:ascii="Arial" w:hAnsi="Arial" w:cs="Arial"/>
          <w:sz w:val="19"/>
          <w:szCs w:val="19"/>
          <w:lang w:val="sk-SK"/>
        </w:rPr>
        <w:t xml:space="preserve"> je </w:t>
      </w:r>
      <w:r w:rsidR="00147E0C">
        <w:rPr>
          <w:rFonts w:ascii="Arial" w:hAnsi="Arial" w:cs="Arial"/>
          <w:b/>
          <w:sz w:val="19"/>
          <w:szCs w:val="19"/>
          <w:lang w:val="sk-SK"/>
        </w:rPr>
        <w:t>3</w:t>
      </w:r>
      <w:r w:rsidR="00630EE9">
        <w:rPr>
          <w:rFonts w:ascii="Arial" w:hAnsi="Arial" w:cs="Arial"/>
          <w:b/>
          <w:sz w:val="19"/>
          <w:szCs w:val="19"/>
          <w:lang w:val="sk-SK"/>
        </w:rPr>
        <w:t>0</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00630EE9">
        <w:rPr>
          <w:rFonts w:ascii="Arial" w:hAnsi="Arial" w:cs="Arial"/>
          <w:sz w:val="19"/>
          <w:szCs w:val="19"/>
          <w:lang w:val="sk-SK"/>
        </w:rPr>
        <w:t>.</w:t>
      </w:r>
      <w:r w:rsidRPr="0073389C">
        <w:rPr>
          <w:rFonts w:ascii="Arial" w:hAnsi="Arial" w:cs="Arial"/>
          <w:sz w:val="19"/>
          <w:szCs w:val="19"/>
          <w:lang w:val="sk-SK"/>
        </w:rPr>
        <w:t xml:space="preserve"> </w:t>
      </w:r>
    </w:p>
    <w:p w14:paraId="093F89E9" w14:textId="78C63E6D" w:rsidR="00630EE9" w:rsidRDefault="00630EE9" w:rsidP="00630EE9">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Pr>
          <w:rFonts w:ascii="Arial" w:hAnsi="Arial" w:cs="Arial"/>
          <w:sz w:val="19"/>
          <w:szCs w:val="19"/>
          <w:lang w:val="sk-SK"/>
        </w:rPr>
        <w:t>ŽoP</w:t>
      </w:r>
      <w:r w:rsidRPr="0073389C">
        <w:rPr>
          <w:rFonts w:ascii="Arial" w:hAnsi="Arial" w:cs="Arial"/>
          <w:sz w:val="19"/>
          <w:szCs w:val="19"/>
          <w:lang w:val="sk-SK"/>
        </w:rPr>
        <w:t>, ktorú predkladá prijímateľ</w:t>
      </w:r>
      <w:r>
        <w:rPr>
          <w:rFonts w:ascii="Arial" w:hAnsi="Arial" w:cs="Arial"/>
          <w:sz w:val="19"/>
          <w:szCs w:val="19"/>
          <w:lang w:val="sk-SK"/>
        </w:rPr>
        <w:t xml:space="preserve"> dopytovo-orientovaného projektu za seba a ak je relevantné aj za partnerov</w:t>
      </w:r>
      <w:r w:rsidRPr="0073389C">
        <w:rPr>
          <w:rFonts w:ascii="Arial" w:hAnsi="Arial" w:cs="Arial"/>
          <w:sz w:val="19"/>
          <w:szCs w:val="19"/>
          <w:lang w:val="sk-SK"/>
        </w:rPr>
        <w:t xml:space="preserve"> je </w:t>
      </w:r>
      <w:r>
        <w:rPr>
          <w:rFonts w:ascii="Arial" w:hAnsi="Arial" w:cs="Arial"/>
          <w:b/>
          <w:sz w:val="19"/>
          <w:szCs w:val="19"/>
          <w:lang w:val="sk-SK"/>
        </w:rPr>
        <w:t>10</w:t>
      </w:r>
      <w:r w:rsidRPr="0073389C">
        <w:rPr>
          <w:rFonts w:ascii="Arial" w:hAnsi="Arial" w:cs="Arial"/>
          <w:b/>
          <w:sz w:val="19"/>
          <w:szCs w:val="19"/>
          <w:lang w:val="sk-SK"/>
        </w:rPr>
        <w:t xml:space="preserve"> 000,00 €</w:t>
      </w:r>
      <w:r>
        <w:rPr>
          <w:rFonts w:ascii="Arial" w:hAnsi="Arial" w:cs="Arial"/>
          <w:sz w:val="19"/>
          <w:szCs w:val="19"/>
          <w:lang w:val="sk-SK"/>
        </w:rPr>
        <w:t>.</w:t>
      </w:r>
      <w:r w:rsidRPr="0073389C">
        <w:rPr>
          <w:rFonts w:ascii="Arial" w:hAnsi="Arial" w:cs="Arial"/>
          <w:sz w:val="19"/>
          <w:szCs w:val="19"/>
          <w:lang w:val="sk-SK"/>
        </w:rPr>
        <w:t xml:space="preserve"> </w:t>
      </w:r>
    </w:p>
    <w:p w14:paraId="659A5961" w14:textId="61B609D6" w:rsidR="00630EE9" w:rsidRDefault="00630EE9" w:rsidP="00630EE9">
      <w:pPr>
        <w:pStyle w:val="Zkladntext"/>
        <w:spacing w:before="120" w:after="120" w:line="288" w:lineRule="auto"/>
        <w:rPr>
          <w:rFonts w:ascii="Arial" w:hAnsi="Arial" w:cs="Arial"/>
          <w:sz w:val="19"/>
          <w:szCs w:val="19"/>
          <w:lang w:val="sk-SK"/>
        </w:rPr>
      </w:pPr>
      <w:r>
        <w:rPr>
          <w:rFonts w:ascii="Arial" w:hAnsi="Arial" w:cs="Arial"/>
          <w:sz w:val="19"/>
          <w:szCs w:val="19"/>
          <w:lang w:val="sk-SK"/>
        </w:rPr>
        <w:t xml:space="preserve">Uvedené limity platia </w:t>
      </w:r>
      <w:r w:rsidRPr="0073389C">
        <w:rPr>
          <w:rFonts w:ascii="Arial" w:hAnsi="Arial" w:cs="Arial"/>
          <w:sz w:val="19"/>
          <w:szCs w:val="19"/>
          <w:lang w:val="sk-SK"/>
        </w:rPr>
        <w:t>s výnimkou žiadosti o platbu – poskytnutie predfinancovania a zúčtovanie zálohovej platby v prípadoch nevyhnutných pre splnenie podmienok na zúčtovanie, resp.</w:t>
      </w:r>
      <w:r>
        <w:rPr>
          <w:rFonts w:ascii="Arial" w:hAnsi="Arial" w:cs="Arial"/>
          <w:sz w:val="19"/>
          <w:szCs w:val="19"/>
          <w:lang w:val="sk-SK"/>
        </w:rPr>
        <w:t xml:space="preserve"> v prípade</w:t>
      </w:r>
      <w:r w:rsidRPr="0073389C">
        <w:rPr>
          <w:rFonts w:ascii="Arial" w:hAnsi="Arial" w:cs="Arial"/>
          <w:sz w:val="19"/>
          <w:szCs w:val="19"/>
          <w:lang w:val="sk-SK"/>
        </w:rPr>
        <w:t xml:space="preserve"> záverečnej platby</w:t>
      </w:r>
      <w:r>
        <w:rPr>
          <w:rFonts w:ascii="Arial" w:hAnsi="Arial" w:cs="Arial"/>
          <w:sz w:val="19"/>
          <w:szCs w:val="19"/>
          <w:lang w:val="sk-SK"/>
        </w:rPr>
        <w:t>, resp. v iných odôvodnených prípadoch, na ktoré môže poskytovateľ prihliadnuť</w:t>
      </w:r>
    </w:p>
    <w:p w14:paraId="7A55D08B" w14:textId="1B605DF9" w:rsidR="001E3710" w:rsidRPr="0073389C" w:rsidRDefault="00630EE9"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Pr>
          <w:rFonts w:ascii="Arial" w:hAnsi="Arial" w:cs="Arial"/>
          <w:sz w:val="19"/>
          <w:szCs w:val="19"/>
          <w:lang w:val="sk-SK"/>
        </w:rPr>
        <w:t>V prípade nedodržania uvedeného limitu</w:t>
      </w:r>
      <w:r w:rsidR="005851FA">
        <w:rPr>
          <w:rFonts w:ascii="Arial" w:hAnsi="Arial" w:cs="Arial"/>
          <w:sz w:val="19"/>
          <w:szCs w:val="19"/>
          <w:lang w:val="sk-SK"/>
        </w:rPr>
        <w:t xml:space="preserve"> výšky predloženej ŽoP</w:t>
      </w:r>
      <w:r>
        <w:rPr>
          <w:rFonts w:ascii="Arial" w:hAnsi="Arial" w:cs="Arial"/>
          <w:sz w:val="19"/>
          <w:szCs w:val="19"/>
          <w:lang w:val="sk-SK"/>
        </w:rPr>
        <w:t xml:space="preserve"> je poskytovateľ</w:t>
      </w:r>
      <w:r w:rsidR="005851FA">
        <w:rPr>
          <w:rFonts w:ascii="Arial" w:hAnsi="Arial" w:cs="Arial"/>
          <w:sz w:val="19"/>
          <w:szCs w:val="19"/>
          <w:lang w:val="sk-SK"/>
        </w:rPr>
        <w:t xml:space="preserve"> oprávnený</w:t>
      </w:r>
      <w:r>
        <w:rPr>
          <w:rFonts w:ascii="Arial" w:hAnsi="Arial" w:cs="Arial"/>
          <w:sz w:val="19"/>
          <w:szCs w:val="19"/>
          <w:lang w:val="sk-SK"/>
        </w:rPr>
        <w:t xml:space="preserve"> predloženú ŽoP zamietnuť.</w:t>
      </w:r>
      <w:r w:rsidR="005851FA">
        <w:rPr>
          <w:rFonts w:ascii="Arial" w:hAnsi="Arial" w:cs="Arial"/>
          <w:sz w:val="19"/>
          <w:szCs w:val="19"/>
          <w:lang w:val="sk-SK"/>
        </w:rPr>
        <w:t xml:space="preserve"> </w:t>
      </w:r>
      <w:r w:rsidR="00902E2E"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00902E2E"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00902E2E" w:rsidRPr="0073389C">
        <w:rPr>
          <w:rFonts w:ascii="Arial" w:hAnsi="Arial" w:cs="Arial"/>
          <w:sz w:val="19"/>
          <w:szCs w:val="19"/>
          <w:lang w:val="sk-SK"/>
        </w:rPr>
        <w:t xml:space="preserve"> </w:t>
      </w:r>
    </w:p>
    <w:p w14:paraId="7A55D08C" w14:textId="3968F848"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81"/>
      </w:r>
      <w:r w:rsidRPr="0073389C">
        <w:t>. Po doplnení ŽoP je vykonaná opätovná administratívna</w:t>
      </w:r>
      <w:r w:rsidR="0080651F">
        <w:t xml:space="preserve"> finančná</w:t>
      </w:r>
      <w:r w:rsidRPr="0073389C">
        <w:t xml:space="preserve"> kontrola.</w:t>
      </w:r>
    </w:p>
    <w:p w14:paraId="7A55D08D" w14:textId="5D3C8881"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82"/>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7A55D08E" w14:textId="30F63EF9"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7A55D08F" w14:textId="43DF158A"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764DA755"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 xml:space="preserve">správu z </w:t>
      </w:r>
      <w:r w:rsidRPr="0073389C">
        <w:lastRenderedPageBreak/>
        <w:t>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7A55D091" w14:textId="4E7A1311"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5" w14:textId="74DFB718"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5AAC1762"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61" w:name="_Toc410907860"/>
      <w:bookmarkStart w:id="62" w:name="_Toc440372874"/>
      <w:bookmarkStart w:id="63" w:name="_Toc4576193"/>
      <w:r w:rsidRPr="0073389C">
        <w:rPr>
          <w:lang w:val="sk-SK"/>
        </w:rPr>
        <w:t>Špecifiká jednotlivých systémov financovania</w:t>
      </w:r>
      <w:bookmarkEnd w:id="61"/>
      <w:bookmarkEnd w:id="62"/>
      <w:bookmarkEnd w:id="63"/>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výdavkov (rozpočtových položiek projektu) tak, že je jednoznačne určené, ktoré konkrétne výdavky (napr. investičné) sa vyplácajú výlučne systémom predfinancovania,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3FF36F51" w14:textId="2988E2C4" w:rsidR="007E1486" w:rsidRPr="003A2FA6" w:rsidRDefault="00AE5A8F" w:rsidP="0099542E">
      <w:pPr>
        <w:tabs>
          <w:tab w:val="left" w:pos="284"/>
        </w:tabs>
        <w:autoSpaceDE w:val="0"/>
        <w:autoSpaceDN w:val="0"/>
        <w:adjustRightInd w:val="0"/>
        <w:spacing w:before="120"/>
        <w:ind w:left="284"/>
        <w:jc w:val="both"/>
        <w:rPr>
          <w:rFonts w:cs="Arial"/>
          <w:szCs w:val="16"/>
        </w:rPr>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r w:rsidR="007E1486" w:rsidRPr="007E1486">
        <w:rPr>
          <w:rFonts w:cs="Arial"/>
          <w:szCs w:val="16"/>
        </w:rPr>
        <w:t xml:space="preserve"> </w:t>
      </w:r>
      <w:r w:rsidR="007E1486" w:rsidRPr="003A2FA6">
        <w:rPr>
          <w:rFonts w:cs="Arial"/>
          <w:szCs w:val="16"/>
        </w:rPr>
        <w:t xml:space="preserve">Prijímateľ môže do žiadosti o platbu (poskytnutie predfinancovania) zahrnúť aj </w:t>
      </w:r>
      <w:r w:rsidR="007E1486" w:rsidRPr="003A2FA6">
        <w:rPr>
          <w:rFonts w:cs="Arial"/>
          <w:iCs/>
          <w:szCs w:val="16"/>
        </w:rPr>
        <w:t xml:space="preserve">hotovostnú alebo bezhotovostnú </w:t>
      </w:r>
      <w:r w:rsidR="007E1486" w:rsidRPr="003A2FA6">
        <w:rPr>
          <w:rFonts w:cs="Arial"/>
          <w:szCs w:val="16"/>
        </w:rPr>
        <w:t>úhradu daňovému úradu v prípade prenesenej daňovej povinnosti v súlade so zákonom č. 222/2004 Z. z. o DPH a pravidlami oprávnenosti, ktoré stanovuje Systém riadenia EŠIF a</w:t>
      </w:r>
      <w:r w:rsidR="007E1486">
        <w:rPr>
          <w:rFonts w:cs="Arial"/>
          <w:szCs w:val="16"/>
        </w:rPr>
        <w:t> poskytovateľ</w:t>
      </w:r>
      <w:r w:rsidR="007E1486" w:rsidRPr="003A2FA6">
        <w:rPr>
          <w:rFonts w:cs="Arial"/>
          <w:szCs w:val="16"/>
        </w:rPr>
        <w:t>.</w:t>
      </w:r>
    </w:p>
    <w:p w14:paraId="7A55D09C" w14:textId="77777777" w:rsidR="00AE5A8F" w:rsidRPr="0073389C" w:rsidRDefault="00AE5A8F" w:rsidP="00CF7FC1">
      <w:pPr>
        <w:autoSpaceDE w:val="0"/>
        <w:autoSpaceDN w:val="0"/>
        <w:adjustRightInd w:val="0"/>
        <w:spacing w:before="120" w:after="120" w:line="288" w:lineRule="auto"/>
        <w:jc w:val="both"/>
      </w:pPr>
    </w:p>
    <w:p w14:paraId="7A55D09D" w14:textId="0ADD5D41"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povinný odo dňa</w:t>
      </w: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r w:rsidR="003268FA">
        <w:t xml:space="preserve"> pripísania prostriedkov na jeho </w:t>
      </w:r>
      <w:r w:rsidR="005760AB">
        <w:t xml:space="preserve">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7A55D09F" w14:textId="3B75F100"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w:t>
      </w:r>
      <w:r w:rsidR="005760AB" w:rsidRPr="005760AB">
        <w:rPr>
          <w:rFonts w:cs="Arial"/>
          <w:szCs w:val="16"/>
        </w:rPr>
        <w:t xml:space="preserve"> </w:t>
      </w:r>
      <w:r w:rsidR="005760AB">
        <w:rPr>
          <w:rFonts w:cs="Arial"/>
          <w:szCs w:val="16"/>
        </w:rPr>
        <w:t xml:space="preserve">aktivácie rozpočtového opatrenia / </w:t>
      </w:r>
      <w:r w:rsidRPr="0073389C">
        <w:t xml:space="preserve"> pripísania týchto prostriedkov na jeho účet.</w:t>
      </w:r>
      <w:r w:rsidR="00700600" w:rsidRPr="00700600">
        <w:rPr>
          <w:rFonts w:cs="Arial"/>
          <w:bCs/>
          <w:szCs w:val="16"/>
        </w:rPr>
        <w:t xml:space="preserve"> </w:t>
      </w:r>
      <w:r w:rsidR="00700600" w:rsidRPr="003A2FA6">
        <w:rPr>
          <w:rFonts w:cs="Arial"/>
          <w:bCs/>
          <w:szCs w:val="16"/>
        </w:rPr>
        <w:t>V prípade, ak bolo predfinancovanie poskytnuté vo viacerých platbách,</w:t>
      </w:r>
      <w:r w:rsidR="00700600" w:rsidRPr="003A2FA6">
        <w:t xml:space="preserve"> </w:t>
      </w:r>
      <w:r w:rsidR="00700600" w:rsidRPr="003A2FA6">
        <w:rPr>
          <w:rFonts w:cs="Arial"/>
          <w:bCs/>
          <w:szCs w:val="16"/>
        </w:rPr>
        <w:t xml:space="preserve">z dôvodu vyčlenenej časti nárokovaných finančných prostriedkov z predloženej žiadosti o platbu (poskytnutie predfinancovania) na úrovni </w:t>
      </w:r>
      <w:r w:rsidR="00700600">
        <w:rPr>
          <w:rFonts w:cs="Arial"/>
          <w:bCs/>
          <w:szCs w:val="16"/>
        </w:rPr>
        <w:t>poskytovateľa</w:t>
      </w:r>
      <w:r w:rsidR="00700600" w:rsidRPr="003A2FA6">
        <w:rPr>
          <w:rFonts w:cs="Arial"/>
          <w:bCs/>
          <w:szCs w:val="16"/>
        </w:rPr>
        <w:t xml:space="preserve">, je prijímateľ povinný zúčtovať každú jednu poskytnutú platbu predfinancovania </w:t>
      </w:r>
      <w:r w:rsidR="00700600" w:rsidRPr="003A2FA6">
        <w:rPr>
          <w:rFonts w:cs="Arial"/>
          <w:bCs/>
          <w:szCs w:val="16"/>
        </w:rPr>
        <w:lastRenderedPageBreak/>
        <w:t>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predfinancovania)). </w:t>
      </w:r>
      <w:r w:rsidRPr="0073389C">
        <w:t xml:space="preserve">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14:paraId="6F658F36" w14:textId="1B31E438" w:rsidR="008950FF" w:rsidRPr="0099542E" w:rsidRDefault="00AE5A8F" w:rsidP="0099542E">
      <w:pPr>
        <w:tabs>
          <w:tab w:val="left" w:pos="360"/>
        </w:tabs>
        <w:autoSpaceDE w:val="0"/>
        <w:autoSpaceDN w:val="0"/>
        <w:adjustRightInd w:val="0"/>
        <w:spacing w:before="120" w:after="120" w:line="288" w:lineRule="auto"/>
        <w:jc w:val="both"/>
        <w:rPr>
          <w:rFonts w:cs="Arial"/>
          <w:szCs w:val="16"/>
        </w:rPr>
      </w:pPr>
      <w:r w:rsidRPr="0073389C">
        <w:t>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w:t>
      </w:r>
      <w:r w:rsidR="00D53B82">
        <w:t xml:space="preserve"> </w:t>
      </w:r>
      <w:r w:rsidR="00147E0C" w:rsidRPr="00BB706D">
        <w:rPr>
          <w:rFonts w:cs="Arial"/>
          <w:szCs w:val="19"/>
        </w:rPr>
        <w:t>Nezúčtovaný rozdiel predfinancovania je prijímateľ povinný na základe vzájomnej komunikácie s </w:t>
      </w:r>
      <w:r w:rsidR="00147E0C">
        <w:rPr>
          <w:rFonts w:cs="Arial"/>
          <w:szCs w:val="19"/>
        </w:rPr>
        <w:t>poskytovateľom</w:t>
      </w:r>
      <w:r w:rsidR="00147E0C" w:rsidRPr="00BB706D">
        <w:rPr>
          <w:rFonts w:cs="Arial"/>
          <w:szCs w:val="19"/>
        </w:rPr>
        <w:t xml:space="preserve"> vrátiť </w:t>
      </w:r>
      <w:r w:rsidR="00147E0C">
        <w:rPr>
          <w:rFonts w:cs="Arial"/>
          <w:szCs w:val="19"/>
        </w:rPr>
        <w:t>platobnej jednotke</w:t>
      </w:r>
      <w:r w:rsidR="00147E0C" w:rsidRPr="00BB706D">
        <w:rPr>
          <w:rFonts w:cs="Arial"/>
          <w:szCs w:val="19"/>
        </w:rPr>
        <w:t xml:space="preserve"> bezodkladne, </w:t>
      </w:r>
      <w:r w:rsidR="00147E0C" w:rsidRPr="00104006">
        <w:rPr>
          <w:rFonts w:cs="Arial"/>
          <w:b/>
          <w:szCs w:val="19"/>
        </w:rPr>
        <w:t>najneskôr do 5 pracovných dní</w:t>
      </w:r>
      <w:r w:rsidR="00147E0C" w:rsidRPr="00BB706D">
        <w:rPr>
          <w:rFonts w:cs="Arial"/>
          <w:szCs w:val="19"/>
        </w:rPr>
        <w:t xml:space="preserve"> od ukončenia lehoty na zúčtovanie. Prijímateľ </w:t>
      </w:r>
      <w:r w:rsidR="00147E0C">
        <w:rPr>
          <w:rFonts w:cs="Arial"/>
          <w:szCs w:val="19"/>
        </w:rPr>
        <w:t xml:space="preserve">zároveň </w:t>
      </w:r>
      <w:r w:rsidR="00147E0C" w:rsidRPr="00BB706D">
        <w:rPr>
          <w:rFonts w:cs="Arial"/>
          <w:szCs w:val="19"/>
        </w:rPr>
        <w:t xml:space="preserve">predloží </w:t>
      </w:r>
      <w:r w:rsidR="00147E0C">
        <w:rPr>
          <w:rFonts w:cs="Arial"/>
          <w:szCs w:val="19"/>
        </w:rPr>
        <w:t>poskytovateľovi</w:t>
      </w:r>
      <w:r w:rsidR="00147E0C"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00147E0C" w:rsidRPr="00BB706D">
        <w:rPr>
          <w:rFonts w:cs="Arial"/>
          <w:szCs w:val="19"/>
        </w:rPr>
        <w:t>.</w:t>
      </w: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r w:rsidR="008950FF" w:rsidRPr="0099542E">
        <w:rPr>
          <w:rFonts w:cs="Arial"/>
          <w:szCs w:val="16"/>
        </w:rPr>
        <w:t>predfinancovania samostatne. V prípade vrátenia sumy nezúčtovaného rozdielu z vlastnej iniciatívy prijímateľa, prijímateľ pred zrealizovaním úhrady finančných prostriedkov oznámi poskytovateľovi výšku vrátenia nezúčtovaného rozdielu prostredníctvom verejnej časti ITMS. Zároveň najneskôr do 5 pracovných dní od ukončenia lehoty na zúčtovanie poskytnutého predfinancovania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p>
    <w:p w14:paraId="1B487EA0" w14:textId="078B90D3" w:rsidR="008950FF" w:rsidRPr="003A2FA6" w:rsidRDefault="007F3779" w:rsidP="0099542E">
      <w:pPr>
        <w:tabs>
          <w:tab w:val="left" w:pos="360"/>
        </w:tabs>
        <w:autoSpaceDE w:val="0"/>
        <w:autoSpaceDN w:val="0"/>
        <w:adjustRightInd w:val="0"/>
        <w:spacing w:before="120" w:after="120" w:line="288" w:lineRule="auto"/>
        <w:jc w:val="both"/>
        <w:rPr>
          <w:rFonts w:cs="Arial"/>
          <w:b/>
          <w:szCs w:val="16"/>
        </w:rPr>
      </w:pPr>
      <w:r w:rsidRPr="003A2FA6">
        <w:rPr>
          <w:rFonts w:cs="Arial"/>
          <w:color w:val="000000"/>
          <w:szCs w:val="16"/>
        </w:rPr>
        <w:t>V </w:t>
      </w:r>
      <w:r w:rsidRPr="00B416DC">
        <w:rPr>
          <w:rFonts w:cs="Arial"/>
          <w:szCs w:val="16"/>
        </w:rPr>
        <w:t>prípade</w:t>
      </w:r>
      <w:r w:rsidRPr="003A2FA6">
        <w:rPr>
          <w:rFonts w:cs="Arial"/>
          <w:color w:val="000000"/>
          <w:szCs w:val="16"/>
        </w:rPr>
        <w:t xml:space="preserve">, ak bola žiadosť o platbu (zúčtovanie predfinancovania) znížená o sumu preplatku preddavkovej platby, reálne teda nedochádza k zúčtovaniu poskytnutého predfinancovania v 100 % </w:t>
      </w:r>
      <w:r>
        <w:rPr>
          <w:rFonts w:cs="Arial"/>
          <w:color w:val="000000"/>
          <w:szCs w:val="16"/>
        </w:rPr>
        <w:t>výške</w:t>
      </w:r>
      <w:r w:rsidRPr="003A2FA6">
        <w:rPr>
          <w:rFonts w:cs="Arial"/>
          <w:color w:val="000000"/>
          <w:szCs w:val="16"/>
        </w:rPr>
        <w:t xml:space="preserve"> poskytnutého predfinancovania, </w:t>
      </w:r>
      <w:r>
        <w:rPr>
          <w:rFonts w:cs="Arial"/>
          <w:color w:val="000000"/>
          <w:szCs w:val="16"/>
        </w:rPr>
        <w:t>poskytovateľ</w:t>
      </w:r>
      <w:r w:rsidRPr="003A2FA6">
        <w:rPr>
          <w:rFonts w:cs="Arial"/>
          <w:color w:val="000000"/>
          <w:szCs w:val="16"/>
        </w:rPr>
        <w:t xml:space="preserve"> zašle prijímateľovi </w:t>
      </w:r>
      <w:r w:rsidRPr="0099542E">
        <w:rPr>
          <w:rFonts w:cs="Arial"/>
          <w:color w:val="000000"/>
          <w:szCs w:val="16"/>
        </w:rPr>
        <w:t>žiadosť o vrátenie finančných prostriedkov</w:t>
      </w:r>
      <w:r w:rsidRPr="003A2FA6">
        <w:rPr>
          <w:rFonts w:cs="Arial"/>
          <w:b/>
          <w:color w:val="000000"/>
          <w:szCs w:val="16"/>
        </w:rPr>
        <w:t xml:space="preserve"> </w:t>
      </w:r>
      <w:r w:rsidRPr="003A2FA6">
        <w:rPr>
          <w:rFonts w:cs="Arial"/>
          <w:color w:val="000000"/>
          <w:szCs w:val="16"/>
        </w:rPr>
        <w:t>na sumu nezúčtovaného rozdielu poskytnutého predfinancovania</w:t>
      </w:r>
      <w:r>
        <w:rPr>
          <w:rFonts w:cs="Arial"/>
          <w:color w:val="000000"/>
          <w:szCs w:val="16"/>
        </w:rPr>
        <w:t>.</w:t>
      </w:r>
    </w:p>
    <w:p w14:paraId="363593F8" w14:textId="1C196C5B" w:rsidR="00AE1A0E" w:rsidRPr="00BB706D" w:rsidRDefault="00AE1A0E" w:rsidP="00147E0C">
      <w:pPr>
        <w:pStyle w:val="BodyText1"/>
        <w:spacing w:line="276" w:lineRule="auto"/>
        <w:jc w:val="both"/>
        <w:rPr>
          <w:rFonts w:cs="Arial"/>
          <w:color w:val="auto"/>
          <w:szCs w:val="19"/>
          <w:lang w:val="sk-SK"/>
        </w:rPr>
      </w:pPr>
    </w:p>
    <w:p w14:paraId="7A55D0A2" w14:textId="77777777" w:rsidR="00AE5A8F" w:rsidRPr="0073389C" w:rsidRDefault="00AE5A8F" w:rsidP="00CF7FC1">
      <w:pPr>
        <w:spacing w:before="120" w:after="120" w:line="288" w:lineRule="auto"/>
        <w:jc w:val="both"/>
        <w:rPr>
          <w:b/>
        </w:rPr>
      </w:pPr>
      <w:r w:rsidRPr="0073389C">
        <w:rPr>
          <w:b/>
        </w:rPr>
        <w:t>Systém zálohových platieb</w:t>
      </w:r>
    </w:p>
    <w:p w14:paraId="7A55D0A3" w14:textId="642497FB"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r w:rsidR="00D22203">
        <w:t>dvoch</w:t>
      </w:r>
      <w:r w:rsidR="00D22203" w:rsidRPr="0073389C">
        <w:t xml:space="preserve"> </w:t>
      </w:r>
      <w:r w:rsidRPr="0073389C">
        <w:t>etapách – etape poskytnutia zálohovej platby</w:t>
      </w:r>
      <w:r w:rsidR="00D22203">
        <w:t xml:space="preserve"> a</w:t>
      </w:r>
      <w:r w:rsidRPr="0073389C">
        <w:t xml:space="preserve"> etape zúčtovania poskytnutej zálohovej platby.</w:t>
      </w:r>
    </w:p>
    <w:p w14:paraId="7A55D0A4" w14:textId="0D958F60"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7" w14:textId="7F75449B" w:rsidR="0042368D" w:rsidRPr="0073389C" w:rsidRDefault="00B25894" w:rsidP="00CF7FC1">
      <w:pPr>
        <w:tabs>
          <w:tab w:val="left" w:pos="360"/>
        </w:tabs>
        <w:autoSpaceDE w:val="0"/>
        <w:autoSpaceDN w:val="0"/>
        <w:adjustRightInd w:val="0"/>
        <w:spacing w:before="120" w:after="120" w:line="288" w:lineRule="auto"/>
        <w:jc w:val="both"/>
        <w:rPr>
          <w:b/>
        </w:rPr>
      </w:pPr>
      <w:r w:rsidRPr="0073389C">
        <w:t xml:space="preserve">Prijímateľ po </w:t>
      </w:r>
      <w:r w:rsidR="00D22203">
        <w:t xml:space="preserve">nadobudnutí účinnosti zmluvy o NFP a po </w:t>
      </w:r>
      <w:r w:rsidRPr="0073389C">
        <w:t xml:space="preserve">začatí realizácie </w:t>
      </w:r>
      <w:r w:rsidR="00D22203">
        <w:t xml:space="preserve">aktivít </w:t>
      </w:r>
      <w:r w:rsidRPr="0073389C">
        <w:t>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83"/>
      </w:r>
      <w:r w:rsidR="00AE5A8F" w:rsidRPr="0073389C">
        <w:t>:</w:t>
      </w:r>
    </w:p>
    <w:p w14:paraId="77F4A561" w14:textId="49B48984"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p>
    <w:p w14:paraId="129E4055" w14:textId="3BAFD8D5" w:rsidR="00D22203" w:rsidRPr="003A2FA6" w:rsidRDefault="00D22203" w:rsidP="00D22203">
      <w:pPr>
        <w:autoSpaceDE w:val="0"/>
        <w:autoSpaceDN w:val="0"/>
        <w:adjustRightInd w:val="0"/>
        <w:spacing w:before="120"/>
        <w:jc w:val="both"/>
      </w:pPr>
      <w:r w:rsidRPr="003A2FA6">
        <w:t xml:space="preserve">Z časového hľadiska je pre výpočet </w:t>
      </w:r>
      <w:r w:rsidRPr="00114259">
        <w:t xml:space="preserve">maximálnej výšky </w:t>
      </w:r>
      <w:r w:rsidRPr="00605512">
        <w:t>zálohove</w:t>
      </w:r>
      <w:r w:rsidRPr="008E4E12">
        <w:t>j</w:t>
      </w:r>
      <w:r w:rsidRPr="003A2FA6">
        <w:t xml:space="preserve"> platby rozhodujúci dátum predloženia žiadosti o platbu (poskytnutie zálohovej platby). </w:t>
      </w:r>
      <w:r>
        <w:t xml:space="preserve">Do celkového zostávajúceho počtu mesiacov realizácie aktivít projektu sa zahŕňa aj mesiac, v ktorom došlo k predloženiu žiadosti o platbu (poskytnutie zálohovej platby). </w:t>
      </w:r>
      <w:r w:rsidRPr="003A2FA6">
        <w:t>Z uvedeného vyplýva, že pri jej výpočte sa do úvahy berie celkový zostávajúci počet mesiacov realizácie aktivít projektu (netýka sa</w:t>
      </w:r>
      <w:r>
        <w:t>,</w:t>
      </w:r>
      <w:r w:rsidRPr="003A2FA6">
        <w:t xml:space="preserve"> ak celková dĺžka realizácie aktivít projektu nepresahuje 12 mesiacov) a</w:t>
      </w:r>
      <w:r>
        <w:t> </w:t>
      </w:r>
      <w:r w:rsidRPr="003A2FA6">
        <w:t>aktuáln</w:t>
      </w:r>
      <w:r>
        <w:t>a</w:t>
      </w:r>
      <w:r w:rsidRPr="003A2FA6">
        <w:t xml:space="preserve"> suma </w:t>
      </w:r>
      <w:r>
        <w:t>NFP</w:t>
      </w:r>
      <w:r w:rsidRPr="00350C4C">
        <w:t xml:space="preserve"> známa v čase predloženia žiadosti o platbu</w:t>
      </w:r>
      <w:r w:rsidRPr="003A2FA6">
        <w:t>, ktorá je znížená o</w:t>
      </w:r>
      <w:r>
        <w:t> </w:t>
      </w:r>
      <w:r w:rsidRPr="003A2FA6">
        <w:t xml:space="preserve">aktuálny stav už </w:t>
      </w:r>
      <w:r w:rsidRPr="003A2FA6">
        <w:lastRenderedPageBreak/>
        <w:t xml:space="preserve">vyčerpaných finančných prostriedkov </w:t>
      </w:r>
      <w:r>
        <w:t>NFP</w:t>
      </w:r>
      <w:r w:rsidRPr="003A2FA6">
        <w:t xml:space="preserve"> (žiadosti o platbu (priebežná platba / zúčtovanie zálohovej platby / zúčtovanie predfinancovania) schválen</w:t>
      </w:r>
      <w:r>
        <w:t>ých</w:t>
      </w:r>
      <w:r w:rsidRPr="003A2FA6">
        <w:t xml:space="preserve"> certifikačným orgánom). </w:t>
      </w:r>
    </w:p>
    <w:p w14:paraId="5C16AF01" w14:textId="4FBFB3BB" w:rsidR="00D22203" w:rsidRPr="003A2FA6" w:rsidRDefault="00D22203" w:rsidP="000740DE">
      <w:pPr>
        <w:autoSpaceDE w:val="0"/>
        <w:autoSpaceDN w:val="0"/>
        <w:adjustRightInd w:val="0"/>
        <w:spacing w:before="120"/>
        <w:jc w:val="both"/>
      </w:pPr>
      <w:r w:rsidRPr="003A2FA6">
        <w:t xml:space="preserve">V prípade kombinácie systému zálohových platieb a systému predfinancovania (prípadne aj systému refundácie) sa pri výpočte berie do úvahy celková suma identifikovaných typov oprávnených výdavkov (rozpočtových položiek projektu), ktoré sú jednoznačne určené na financovanie systémom zálohovej platby v čase predloženia žiadosti o platbu, ktorá je znížená o aktuálny stav už vyčerpaných finančných prostriedkov na položkách jednoznačne určených na financovanie systémom zálohovej platby, ktoré boli schválené certifikačným orgánom. </w:t>
      </w:r>
    </w:p>
    <w:p w14:paraId="6D44A70E" w14:textId="77777777" w:rsidR="00D22203" w:rsidRPr="003A2FA6" w:rsidRDefault="00D22203" w:rsidP="000740DE">
      <w:pPr>
        <w:autoSpaceDE w:val="0"/>
        <w:autoSpaceDN w:val="0"/>
        <w:adjustRightInd w:val="0"/>
        <w:spacing w:before="120"/>
        <w:jc w:val="both"/>
      </w:pPr>
      <w:r w:rsidRPr="003A2FA6">
        <w:t>V prípade projektov, ktoré okrem prijímateľa realizujú aj partneri, sa v oboch prípadoch maximálna výška zálohovej platby vypočíta na rovnakom princípe, avšak samostatne pre prijímateľa a samostatne pre partnera.</w:t>
      </w:r>
    </w:p>
    <w:p w14:paraId="7DC9C14A" w14:textId="77777777" w:rsidR="00D22203" w:rsidRPr="003A2FA6" w:rsidRDefault="00D22203" w:rsidP="00EF2066">
      <w:pPr>
        <w:autoSpaceDE w:val="0"/>
        <w:autoSpaceDN w:val="0"/>
        <w:adjustRightInd w:val="0"/>
        <w:spacing w:before="120"/>
        <w:jc w:val="both"/>
      </w:pPr>
      <w:r w:rsidRPr="003A2FA6">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relevantnej časti rozpočtu projektu zodpovedajúcim 12 mesiacom realizácie aktivít projektu. </w:t>
      </w:r>
    </w:p>
    <w:p w14:paraId="400921CE" w14:textId="08E11AB7" w:rsidR="00D22203" w:rsidRPr="003A2FA6" w:rsidRDefault="00D22203" w:rsidP="00EF2066">
      <w:pPr>
        <w:autoSpaceDE w:val="0"/>
        <w:autoSpaceDN w:val="0"/>
        <w:adjustRightInd w:val="0"/>
        <w:spacing w:before="120"/>
        <w:jc w:val="both"/>
      </w:pPr>
      <w:r w:rsidRPr="003A2FA6">
        <w:t xml:space="preserve">V prípade kombinácie systému zálohových platieb, refundácie a predfinancovania sa maximálna výška zálohovej platby vypočíta v zmysle bodu </w:t>
      </w:r>
      <w:r w:rsidR="007E12F6">
        <w:t>1</w:t>
      </w:r>
      <w:r w:rsidRPr="003A2FA6">
        <w:t xml:space="preserve"> (tretia odrážka) a bodu </w:t>
      </w:r>
      <w:r w:rsidR="0069413B">
        <w:t>2</w:t>
      </w:r>
      <w:r w:rsidRPr="003A2FA6">
        <w:t xml:space="preserve"> (tretia odrážka).</w:t>
      </w:r>
    </w:p>
    <w:p w14:paraId="3962A14C" w14:textId="77777777"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Maximálna </w:t>
      </w:r>
      <w:r w:rsidRPr="003A2FA6">
        <w:rPr>
          <w:b/>
        </w:rPr>
        <w:t>výška prvej zálohovej platby</w:t>
      </w:r>
      <w:r w:rsidRPr="003A2FA6">
        <w:t xml:space="preserve"> sa po začatí realizácie aktivít projektu vypočíta nasledovne:</w:t>
      </w:r>
    </w:p>
    <w:p w14:paraId="17D2A2B3" w14:textId="77777777" w:rsidR="00D22203" w:rsidRPr="003A2FA6" w:rsidRDefault="00D22203" w:rsidP="005B7173">
      <w:pPr>
        <w:numPr>
          <w:ilvl w:val="0"/>
          <w:numId w:val="89"/>
        </w:numPr>
        <w:spacing w:before="120" w:after="120"/>
        <w:ind w:left="567" w:hanging="283"/>
        <w:jc w:val="both"/>
      </w:pPr>
      <w:r w:rsidRPr="003A2FA6">
        <w:t xml:space="preserve">v prípade, ak zostávajúca celková dĺžka realizácie aktivít projektu </w:t>
      </w:r>
      <w:r w:rsidRPr="00B416DC">
        <w:rPr>
          <w:u w:val="single"/>
        </w:rPr>
        <w:t>nepresahuje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14:paraId="3E38268E" w14:textId="77777777" w:rsidTr="00D22203">
        <w:trPr>
          <w:trHeight w:val="703"/>
        </w:trPr>
        <w:tc>
          <w:tcPr>
            <w:tcW w:w="1808" w:type="dxa"/>
            <w:shd w:val="clear" w:color="auto" w:fill="BFBFBF" w:themeFill="background1" w:themeFillShade="BF"/>
          </w:tcPr>
          <w:p w14:paraId="06B86873"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6B8BB8D3" w14:textId="77777777" w:rsidR="00D22203" w:rsidRPr="003A2FA6" w:rsidRDefault="00D22203" w:rsidP="00D22203">
            <w:pPr>
              <w:jc w:val="center"/>
            </w:pPr>
            <w:r w:rsidRPr="003A2FA6">
              <w:t>=</w:t>
            </w:r>
          </w:p>
        </w:tc>
        <w:tc>
          <w:tcPr>
            <w:tcW w:w="532" w:type="dxa"/>
            <w:shd w:val="clear" w:color="auto" w:fill="BFBFBF" w:themeFill="background1" w:themeFillShade="BF"/>
          </w:tcPr>
          <w:p w14:paraId="6A3E6791" w14:textId="77777777" w:rsidR="00D22203" w:rsidRPr="003A2FA6" w:rsidRDefault="00D22203" w:rsidP="00D22203">
            <w:pPr>
              <w:jc w:val="center"/>
            </w:pPr>
            <w:r w:rsidRPr="003A2FA6">
              <w:t>0,4</w:t>
            </w:r>
          </w:p>
        </w:tc>
        <w:tc>
          <w:tcPr>
            <w:tcW w:w="466" w:type="dxa"/>
            <w:shd w:val="clear" w:color="auto" w:fill="BFBFBF" w:themeFill="background1" w:themeFillShade="BF"/>
          </w:tcPr>
          <w:p w14:paraId="77181BAF" w14:textId="77777777" w:rsidR="00D22203" w:rsidRPr="003A2FA6" w:rsidRDefault="00D22203" w:rsidP="00D22203">
            <w:pPr>
              <w:jc w:val="center"/>
            </w:pPr>
            <w:r w:rsidRPr="003A2FA6">
              <w:t>x</w:t>
            </w:r>
          </w:p>
        </w:tc>
        <w:tc>
          <w:tcPr>
            <w:tcW w:w="5425" w:type="dxa"/>
            <w:shd w:val="clear" w:color="auto" w:fill="BFBFBF" w:themeFill="background1" w:themeFillShade="BF"/>
          </w:tcPr>
          <w:p w14:paraId="72EB0BFF" w14:textId="77777777" w:rsidR="00D22203" w:rsidRPr="003A2FA6" w:rsidRDefault="00D22203" w:rsidP="00D22203">
            <w:pPr>
              <w:jc w:val="center"/>
            </w:pPr>
            <w:r w:rsidRPr="003A2FA6">
              <w:t>(suma nenávratného finančného príspevku – vyčerpaná suma nenávratného finančného príspevku (zdroj EÚ a ŠR))</w:t>
            </w:r>
          </w:p>
        </w:tc>
      </w:tr>
    </w:tbl>
    <w:p w14:paraId="0B2BE53D" w14:textId="77777777" w:rsidR="00D22203" w:rsidRPr="003A2FA6" w:rsidRDefault="00D22203" w:rsidP="005B7173">
      <w:pPr>
        <w:numPr>
          <w:ilvl w:val="0"/>
          <w:numId w:val="89"/>
        </w:numPr>
        <w:spacing w:before="120" w:after="120"/>
        <w:ind w:left="567" w:hanging="283"/>
        <w:jc w:val="both"/>
      </w:pPr>
      <w:r w:rsidRPr="003A2FA6">
        <w:t xml:space="preserve">v prípade, ak zostávajúca celková dĺžka realizácie aktivít projektu </w:t>
      </w:r>
      <w:r w:rsidRPr="00B416DC">
        <w:rPr>
          <w:u w:val="single"/>
        </w:rPr>
        <w:t>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628"/>
        <w:gridCol w:w="561"/>
        <w:gridCol w:w="532"/>
        <w:gridCol w:w="466"/>
        <w:gridCol w:w="4115"/>
        <w:gridCol w:w="374"/>
        <w:gridCol w:w="1116"/>
      </w:tblGrid>
      <w:tr w:rsidR="00D22203" w:rsidRPr="003A2FA6" w14:paraId="053E1B58" w14:textId="77777777" w:rsidTr="00D22203">
        <w:trPr>
          <w:trHeight w:val="279"/>
        </w:trPr>
        <w:tc>
          <w:tcPr>
            <w:tcW w:w="1628" w:type="dxa"/>
            <w:vMerge w:val="restart"/>
            <w:shd w:val="clear" w:color="auto" w:fill="BFBFBF" w:themeFill="background1" w:themeFillShade="BF"/>
          </w:tcPr>
          <w:p w14:paraId="2E060BDC" w14:textId="77777777" w:rsidR="00D22203" w:rsidRPr="003A2FA6" w:rsidRDefault="00D22203" w:rsidP="00D22203">
            <w:pPr>
              <w:jc w:val="center"/>
            </w:pPr>
            <w:r w:rsidRPr="003A2FA6">
              <w:t>maximálna výška prvej poskytnutej zálohovej platby</w:t>
            </w:r>
          </w:p>
        </w:tc>
        <w:tc>
          <w:tcPr>
            <w:tcW w:w="561" w:type="dxa"/>
            <w:vMerge w:val="restart"/>
            <w:shd w:val="clear" w:color="auto" w:fill="BFBFBF" w:themeFill="background1" w:themeFillShade="BF"/>
          </w:tcPr>
          <w:p w14:paraId="3901C154"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13627528"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43353781" w14:textId="77777777" w:rsidR="00D22203" w:rsidRPr="003A2FA6" w:rsidRDefault="00D22203" w:rsidP="00D22203">
            <w:pPr>
              <w:jc w:val="center"/>
            </w:pPr>
            <w:r w:rsidRPr="003A2FA6">
              <w:t>x</w:t>
            </w:r>
          </w:p>
        </w:tc>
        <w:tc>
          <w:tcPr>
            <w:tcW w:w="4115" w:type="dxa"/>
            <w:tcBorders>
              <w:bottom w:val="single" w:sz="4" w:space="0" w:color="auto"/>
            </w:tcBorders>
            <w:shd w:val="clear" w:color="auto" w:fill="BFBFBF" w:themeFill="background1" w:themeFillShade="BF"/>
          </w:tcPr>
          <w:p w14:paraId="6B9F1DA3" w14:textId="77777777" w:rsidR="00D22203" w:rsidRPr="003A2FA6" w:rsidRDefault="00D22203" w:rsidP="00D22203">
            <w:pPr>
              <w:jc w:val="center"/>
            </w:pPr>
            <w:r w:rsidRPr="003A2FA6">
              <w:t>suma nenávratného finančného príspevku – vyčerpaná suma nenávratného finančného príspevku (zdroj EÚ a ŠR)</w:t>
            </w:r>
          </w:p>
        </w:tc>
        <w:tc>
          <w:tcPr>
            <w:tcW w:w="374" w:type="dxa"/>
            <w:vMerge w:val="restart"/>
            <w:shd w:val="clear" w:color="auto" w:fill="BFBFBF" w:themeFill="background1" w:themeFillShade="BF"/>
          </w:tcPr>
          <w:p w14:paraId="5240E4E2" w14:textId="77777777" w:rsidR="00D22203" w:rsidRPr="003A2FA6" w:rsidRDefault="00D22203" w:rsidP="00D22203">
            <w:pPr>
              <w:jc w:val="center"/>
            </w:pPr>
            <w:r w:rsidRPr="003A2FA6">
              <w:t>x</w:t>
            </w:r>
          </w:p>
        </w:tc>
        <w:tc>
          <w:tcPr>
            <w:tcW w:w="1116" w:type="dxa"/>
            <w:vMerge w:val="restart"/>
            <w:shd w:val="clear" w:color="auto" w:fill="BFBFBF" w:themeFill="background1" w:themeFillShade="BF"/>
          </w:tcPr>
          <w:p w14:paraId="1E9996E2" w14:textId="77777777" w:rsidR="00D22203" w:rsidRPr="003A2FA6" w:rsidRDefault="00D22203" w:rsidP="00D22203">
            <w:pPr>
              <w:jc w:val="center"/>
            </w:pPr>
            <w:r w:rsidRPr="003A2FA6">
              <w:t>12</w:t>
            </w:r>
          </w:p>
        </w:tc>
      </w:tr>
      <w:tr w:rsidR="00D22203" w:rsidRPr="003A2FA6" w14:paraId="5EA45EC3" w14:textId="77777777" w:rsidTr="00D22203">
        <w:trPr>
          <w:trHeight w:val="305"/>
        </w:trPr>
        <w:tc>
          <w:tcPr>
            <w:tcW w:w="1628" w:type="dxa"/>
            <w:vMerge/>
            <w:shd w:val="clear" w:color="auto" w:fill="BFBFBF" w:themeFill="background1" w:themeFillShade="BF"/>
          </w:tcPr>
          <w:p w14:paraId="3AABBE22" w14:textId="77777777" w:rsidR="00D22203" w:rsidRPr="003A2FA6" w:rsidRDefault="00D22203" w:rsidP="00D22203">
            <w:pPr>
              <w:jc w:val="center"/>
            </w:pPr>
          </w:p>
        </w:tc>
        <w:tc>
          <w:tcPr>
            <w:tcW w:w="561" w:type="dxa"/>
            <w:vMerge/>
            <w:shd w:val="clear" w:color="auto" w:fill="BFBFBF" w:themeFill="background1" w:themeFillShade="BF"/>
          </w:tcPr>
          <w:p w14:paraId="69A9FCE9" w14:textId="77777777" w:rsidR="00D22203" w:rsidRPr="003A2FA6" w:rsidRDefault="00D22203" w:rsidP="00D22203">
            <w:pPr>
              <w:jc w:val="center"/>
            </w:pPr>
          </w:p>
        </w:tc>
        <w:tc>
          <w:tcPr>
            <w:tcW w:w="532" w:type="dxa"/>
            <w:vMerge/>
            <w:shd w:val="clear" w:color="auto" w:fill="BFBFBF" w:themeFill="background1" w:themeFillShade="BF"/>
          </w:tcPr>
          <w:p w14:paraId="39585953" w14:textId="77777777" w:rsidR="00D22203" w:rsidRPr="003A2FA6" w:rsidRDefault="00D22203" w:rsidP="00D22203">
            <w:pPr>
              <w:jc w:val="center"/>
            </w:pPr>
          </w:p>
        </w:tc>
        <w:tc>
          <w:tcPr>
            <w:tcW w:w="466" w:type="dxa"/>
            <w:vMerge/>
            <w:shd w:val="clear" w:color="auto" w:fill="BFBFBF" w:themeFill="background1" w:themeFillShade="BF"/>
          </w:tcPr>
          <w:p w14:paraId="0D67A776" w14:textId="77777777" w:rsidR="00D22203" w:rsidRPr="003A2FA6" w:rsidRDefault="00D22203" w:rsidP="00D22203">
            <w:pPr>
              <w:jc w:val="center"/>
            </w:pPr>
          </w:p>
        </w:tc>
        <w:tc>
          <w:tcPr>
            <w:tcW w:w="4115" w:type="dxa"/>
            <w:tcBorders>
              <w:top w:val="single" w:sz="4" w:space="0" w:color="auto"/>
            </w:tcBorders>
            <w:shd w:val="clear" w:color="auto" w:fill="BFBFBF" w:themeFill="background1" w:themeFillShade="BF"/>
          </w:tcPr>
          <w:p w14:paraId="5C901954" w14:textId="77777777" w:rsidR="00D22203" w:rsidRPr="003A2FA6" w:rsidRDefault="00D22203" w:rsidP="00D22203">
            <w:pPr>
              <w:jc w:val="center"/>
            </w:pPr>
            <w:r w:rsidRPr="003A2FA6">
              <w:t>zostávajúci počet mesiacov realizácie aktivít projektu v čase predloženia prvej žiadosti o platbu (poskytnutie zálohovej platby)</w:t>
            </w:r>
          </w:p>
        </w:tc>
        <w:tc>
          <w:tcPr>
            <w:tcW w:w="374" w:type="dxa"/>
            <w:vMerge/>
            <w:shd w:val="clear" w:color="auto" w:fill="BFBFBF" w:themeFill="background1" w:themeFillShade="BF"/>
          </w:tcPr>
          <w:p w14:paraId="1F28A5F3" w14:textId="77777777" w:rsidR="00D22203" w:rsidRPr="003A2FA6" w:rsidRDefault="00D22203" w:rsidP="00D22203">
            <w:pPr>
              <w:jc w:val="center"/>
            </w:pPr>
          </w:p>
        </w:tc>
        <w:tc>
          <w:tcPr>
            <w:tcW w:w="1116" w:type="dxa"/>
            <w:vMerge/>
            <w:shd w:val="clear" w:color="auto" w:fill="BFBFBF" w:themeFill="background1" w:themeFillShade="BF"/>
          </w:tcPr>
          <w:p w14:paraId="75732D79" w14:textId="77777777" w:rsidR="00D22203" w:rsidRPr="003A2FA6" w:rsidRDefault="00D22203" w:rsidP="00D22203">
            <w:pPr>
              <w:jc w:val="center"/>
            </w:pPr>
          </w:p>
        </w:tc>
      </w:tr>
    </w:tbl>
    <w:p w14:paraId="62D43694" w14:textId="77777777" w:rsidR="00D22203" w:rsidRPr="003A2FA6" w:rsidRDefault="00D22203" w:rsidP="005B7173">
      <w:pPr>
        <w:numPr>
          <w:ilvl w:val="0"/>
          <w:numId w:val="89"/>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14:paraId="66A3CA15" w14:textId="77777777" w:rsidTr="00D22203">
        <w:trPr>
          <w:trHeight w:val="279"/>
        </w:trPr>
        <w:tc>
          <w:tcPr>
            <w:tcW w:w="1628" w:type="dxa"/>
            <w:shd w:val="clear" w:color="auto" w:fill="BFBFBF" w:themeFill="background1" w:themeFillShade="BF"/>
          </w:tcPr>
          <w:p w14:paraId="023EC082"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3C6BEE8E" w14:textId="77777777" w:rsidR="00D22203" w:rsidRPr="003A2FA6" w:rsidRDefault="00D22203" w:rsidP="00D22203">
            <w:pPr>
              <w:jc w:val="center"/>
            </w:pPr>
            <w:r w:rsidRPr="003A2FA6">
              <w:t>=</w:t>
            </w:r>
          </w:p>
        </w:tc>
        <w:tc>
          <w:tcPr>
            <w:tcW w:w="532" w:type="dxa"/>
            <w:shd w:val="clear" w:color="auto" w:fill="BFBFBF" w:themeFill="background1" w:themeFillShade="BF"/>
          </w:tcPr>
          <w:p w14:paraId="13AB8154" w14:textId="77777777" w:rsidR="00D22203" w:rsidRPr="003A2FA6" w:rsidRDefault="00D22203" w:rsidP="00D22203">
            <w:pPr>
              <w:jc w:val="center"/>
            </w:pPr>
            <w:r w:rsidRPr="003A2FA6">
              <w:t>0,4</w:t>
            </w:r>
          </w:p>
        </w:tc>
        <w:tc>
          <w:tcPr>
            <w:tcW w:w="466" w:type="dxa"/>
            <w:shd w:val="clear" w:color="auto" w:fill="BFBFBF" w:themeFill="background1" w:themeFillShade="BF"/>
          </w:tcPr>
          <w:p w14:paraId="358D1F6D" w14:textId="77777777" w:rsidR="00D22203" w:rsidRPr="003A2FA6" w:rsidRDefault="00D22203" w:rsidP="00D22203">
            <w:pPr>
              <w:jc w:val="center"/>
            </w:pPr>
            <w:r w:rsidRPr="003A2FA6">
              <w:t>x</w:t>
            </w:r>
          </w:p>
        </w:tc>
        <w:tc>
          <w:tcPr>
            <w:tcW w:w="5632" w:type="dxa"/>
            <w:shd w:val="clear" w:color="auto" w:fill="BFBFBF" w:themeFill="background1" w:themeFillShade="BF"/>
          </w:tcPr>
          <w:p w14:paraId="01FB5D03"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w:t>
            </w:r>
          </w:p>
          <w:p w14:paraId="232BE959" w14:textId="77777777" w:rsidR="00D22203" w:rsidRPr="003A2FA6" w:rsidRDefault="00D22203" w:rsidP="00D22203">
            <w:pPr>
              <w:jc w:val="center"/>
            </w:pPr>
            <w:r w:rsidRPr="003A2FA6">
              <w:t>– vyčerpaná suma nenávratného finančného príspevku na predmetných položkách (zdroj EÚ a ŠR)</w:t>
            </w:r>
          </w:p>
        </w:tc>
      </w:tr>
    </w:tbl>
    <w:p w14:paraId="348C74CD" w14:textId="16858B41" w:rsidR="00D22203" w:rsidRDefault="00D22203" w:rsidP="00D22203">
      <w:pPr>
        <w:autoSpaceDE w:val="0"/>
        <w:autoSpaceDN w:val="0"/>
        <w:adjustRightInd w:val="0"/>
        <w:spacing w:before="120"/>
        <w:ind w:left="284"/>
        <w:jc w:val="both"/>
      </w:pPr>
      <w:r>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p>
    <w:p w14:paraId="0B69A8E7" w14:textId="494B2FC1"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zmene celkovej dĺžky realizácie aktivít projektu (napr. v prípade predĺženia realizácie aktivít projektu), pričom zálohová platba sa vypočíta podľa nasledujúceho vzorca:</w:t>
      </w:r>
    </w:p>
    <w:p w14:paraId="6F8163E2" w14:textId="77777777" w:rsidR="00D22203" w:rsidRPr="003A2FA6" w:rsidRDefault="00D22203" w:rsidP="005B7173">
      <w:pPr>
        <w:numPr>
          <w:ilvl w:val="0"/>
          <w:numId w:val="89"/>
        </w:numPr>
        <w:spacing w:before="120" w:after="120"/>
        <w:ind w:left="567" w:hanging="283"/>
        <w:jc w:val="both"/>
      </w:pPr>
      <w:r w:rsidRPr="003A2FA6">
        <w:t xml:space="preserve">v prípade, ak po zmene celková zostávajúca dĺžka realizácie aktivít projektu </w:t>
      </w:r>
      <w:r w:rsidRPr="00B416DC">
        <w:rPr>
          <w:u w:val="single"/>
        </w:rPr>
        <w:t>nepresahuje 12 mesiacov</w:t>
      </w:r>
      <w:r w:rsidRPr="003A2FA6">
        <w:t>, výška zálohovej platby sa vypočíta podľa nasledovného vzorca:</w:t>
      </w:r>
    </w:p>
    <w:tbl>
      <w:tblPr>
        <w:tblW w:w="8829" w:type="dxa"/>
        <w:tblInd w:w="392" w:type="dxa"/>
        <w:tblLook w:val="04A0" w:firstRow="1" w:lastRow="0" w:firstColumn="1" w:lastColumn="0" w:noHBand="0" w:noVBand="1"/>
      </w:tblPr>
      <w:tblGrid>
        <w:gridCol w:w="1808"/>
        <w:gridCol w:w="561"/>
        <w:gridCol w:w="608"/>
        <w:gridCol w:w="643"/>
        <w:gridCol w:w="5209"/>
      </w:tblGrid>
      <w:tr w:rsidR="00D22203" w:rsidRPr="003A2FA6" w14:paraId="722A9778" w14:textId="77777777" w:rsidTr="00D22203">
        <w:trPr>
          <w:trHeight w:val="703"/>
        </w:trPr>
        <w:tc>
          <w:tcPr>
            <w:tcW w:w="1808" w:type="dxa"/>
            <w:shd w:val="clear" w:color="auto" w:fill="BFBFBF" w:themeFill="background1" w:themeFillShade="BF"/>
          </w:tcPr>
          <w:p w14:paraId="51E1B742"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5B403704" w14:textId="77777777" w:rsidR="00D22203" w:rsidRPr="003A2FA6" w:rsidRDefault="00D22203" w:rsidP="00D22203">
            <w:pPr>
              <w:jc w:val="center"/>
            </w:pPr>
            <w:r w:rsidRPr="003A2FA6">
              <w:t>=</w:t>
            </w:r>
          </w:p>
        </w:tc>
        <w:tc>
          <w:tcPr>
            <w:tcW w:w="608" w:type="dxa"/>
            <w:shd w:val="clear" w:color="auto" w:fill="BFBFBF" w:themeFill="background1" w:themeFillShade="BF"/>
          </w:tcPr>
          <w:p w14:paraId="498B7EB4" w14:textId="77777777" w:rsidR="00D22203" w:rsidRPr="003A2FA6" w:rsidRDefault="00D22203" w:rsidP="00D22203">
            <w:pPr>
              <w:jc w:val="center"/>
            </w:pPr>
            <w:r w:rsidRPr="003A2FA6">
              <w:t>0,4</w:t>
            </w:r>
          </w:p>
        </w:tc>
        <w:tc>
          <w:tcPr>
            <w:tcW w:w="643" w:type="dxa"/>
            <w:shd w:val="clear" w:color="auto" w:fill="BFBFBF" w:themeFill="background1" w:themeFillShade="BF"/>
          </w:tcPr>
          <w:p w14:paraId="07888899" w14:textId="77777777" w:rsidR="00D22203" w:rsidRPr="003A2FA6" w:rsidRDefault="00D22203" w:rsidP="00D22203">
            <w:pPr>
              <w:jc w:val="center"/>
            </w:pPr>
            <w:r w:rsidRPr="003A2FA6">
              <w:t>x</w:t>
            </w:r>
          </w:p>
        </w:tc>
        <w:tc>
          <w:tcPr>
            <w:tcW w:w="5209" w:type="dxa"/>
            <w:shd w:val="clear" w:color="auto" w:fill="BFBFBF" w:themeFill="background1" w:themeFillShade="BF"/>
          </w:tcPr>
          <w:p w14:paraId="1BED1AD1" w14:textId="77777777" w:rsidR="00D22203" w:rsidRPr="003A2FA6" w:rsidRDefault="00D22203" w:rsidP="00D22203">
            <w:pPr>
              <w:jc w:val="center"/>
            </w:pPr>
            <w:r w:rsidRPr="003A2FA6">
              <w:t>(suma nenávratného finančného príspevku po zmene – vyčerpaná suma nenávratného finančného príspevku (zdroj EÚ a ŠR))</w:t>
            </w:r>
          </w:p>
        </w:tc>
      </w:tr>
    </w:tbl>
    <w:p w14:paraId="6701C4BC" w14:textId="77777777" w:rsidR="00D22203" w:rsidRPr="003A2FA6" w:rsidRDefault="00D22203" w:rsidP="005B7173">
      <w:pPr>
        <w:numPr>
          <w:ilvl w:val="0"/>
          <w:numId w:val="89"/>
        </w:numPr>
        <w:spacing w:before="120" w:after="120"/>
        <w:ind w:left="567" w:hanging="283"/>
        <w:jc w:val="both"/>
      </w:pPr>
      <w:r w:rsidRPr="003A2FA6">
        <w:t xml:space="preserve">v prípade, ak po zmene celková zostávajúca dĺžka realizácie aktivít projektu </w:t>
      </w:r>
      <w:r w:rsidRPr="00B416DC">
        <w:rPr>
          <w:u w:val="single"/>
        </w:rPr>
        <w:t>presahuje 12 mesiacov</w:t>
      </w:r>
      <w:r w:rsidRPr="003A2FA6">
        <w:t>, výška zálohovej platby sa vypočíta podľa nasledovného vzorca:</w:t>
      </w:r>
    </w:p>
    <w:tbl>
      <w:tblPr>
        <w:tblW w:w="8817" w:type="dxa"/>
        <w:tblInd w:w="392" w:type="dxa"/>
        <w:tblLook w:val="04A0" w:firstRow="1" w:lastRow="0" w:firstColumn="1" w:lastColumn="0" w:noHBand="0" w:noVBand="1"/>
      </w:tblPr>
      <w:tblGrid>
        <w:gridCol w:w="1628"/>
        <w:gridCol w:w="561"/>
        <w:gridCol w:w="532"/>
        <w:gridCol w:w="466"/>
        <w:gridCol w:w="4326"/>
        <w:gridCol w:w="374"/>
        <w:gridCol w:w="930"/>
      </w:tblGrid>
      <w:tr w:rsidR="00D22203" w:rsidRPr="003A2FA6" w14:paraId="51A6D6A9" w14:textId="77777777" w:rsidTr="00D22203">
        <w:trPr>
          <w:trHeight w:val="279"/>
        </w:trPr>
        <w:tc>
          <w:tcPr>
            <w:tcW w:w="1628" w:type="dxa"/>
            <w:vMerge w:val="restart"/>
            <w:shd w:val="clear" w:color="auto" w:fill="BFBFBF" w:themeFill="background1" w:themeFillShade="BF"/>
          </w:tcPr>
          <w:p w14:paraId="49E56119" w14:textId="77777777" w:rsidR="00D22203" w:rsidRPr="003A2FA6" w:rsidRDefault="00D22203" w:rsidP="00D22203">
            <w:pPr>
              <w:jc w:val="center"/>
            </w:pPr>
            <w:r w:rsidRPr="003A2FA6">
              <w:lastRenderedPageBreak/>
              <w:t>maximálna výška poskytnutej zálohovej platby</w:t>
            </w:r>
          </w:p>
        </w:tc>
        <w:tc>
          <w:tcPr>
            <w:tcW w:w="561" w:type="dxa"/>
            <w:vMerge w:val="restart"/>
            <w:shd w:val="clear" w:color="auto" w:fill="BFBFBF" w:themeFill="background1" w:themeFillShade="BF"/>
          </w:tcPr>
          <w:p w14:paraId="7FCADF22"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24DF2080"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1EEE9FCD" w14:textId="77777777" w:rsidR="00D22203" w:rsidRPr="003A2FA6" w:rsidRDefault="00D22203" w:rsidP="00D22203">
            <w:pPr>
              <w:jc w:val="center"/>
            </w:pPr>
            <w:r w:rsidRPr="003A2FA6">
              <w:t>x</w:t>
            </w:r>
          </w:p>
        </w:tc>
        <w:tc>
          <w:tcPr>
            <w:tcW w:w="4326" w:type="dxa"/>
            <w:tcBorders>
              <w:bottom w:val="single" w:sz="4" w:space="0" w:color="auto"/>
            </w:tcBorders>
            <w:shd w:val="clear" w:color="auto" w:fill="BFBFBF" w:themeFill="background1" w:themeFillShade="BF"/>
          </w:tcPr>
          <w:p w14:paraId="43753205" w14:textId="77777777" w:rsidR="00D22203" w:rsidRPr="003A2FA6" w:rsidRDefault="00D22203" w:rsidP="00D22203">
            <w:pPr>
              <w:jc w:val="center"/>
            </w:pPr>
            <w:r w:rsidRPr="003A2FA6">
              <w:t>suma nenávratného finančného príspevku po zmene – vyčerpaná suma nenávratného finančného príspevku (zdroj EÚ a ŠR)</w:t>
            </w:r>
          </w:p>
        </w:tc>
        <w:tc>
          <w:tcPr>
            <w:tcW w:w="374" w:type="dxa"/>
            <w:vMerge w:val="restart"/>
            <w:shd w:val="clear" w:color="auto" w:fill="BFBFBF" w:themeFill="background1" w:themeFillShade="BF"/>
          </w:tcPr>
          <w:p w14:paraId="020CCCA7" w14:textId="77777777" w:rsidR="00D22203" w:rsidRPr="003A2FA6" w:rsidRDefault="00D22203" w:rsidP="00D22203">
            <w:pPr>
              <w:jc w:val="center"/>
            </w:pPr>
            <w:r w:rsidRPr="003A2FA6">
              <w:t>x</w:t>
            </w:r>
          </w:p>
        </w:tc>
        <w:tc>
          <w:tcPr>
            <w:tcW w:w="930" w:type="dxa"/>
            <w:vMerge w:val="restart"/>
            <w:shd w:val="clear" w:color="auto" w:fill="BFBFBF" w:themeFill="background1" w:themeFillShade="BF"/>
          </w:tcPr>
          <w:p w14:paraId="4013C62F" w14:textId="77777777" w:rsidR="00D22203" w:rsidRPr="003A2FA6" w:rsidRDefault="00D22203" w:rsidP="00D22203">
            <w:pPr>
              <w:jc w:val="center"/>
            </w:pPr>
            <w:r w:rsidRPr="003A2FA6">
              <w:t>12</w:t>
            </w:r>
          </w:p>
        </w:tc>
      </w:tr>
      <w:tr w:rsidR="00D22203" w:rsidRPr="003A2FA6" w14:paraId="79361ADF" w14:textId="77777777" w:rsidTr="00D22203">
        <w:trPr>
          <w:trHeight w:val="305"/>
        </w:trPr>
        <w:tc>
          <w:tcPr>
            <w:tcW w:w="1628" w:type="dxa"/>
            <w:vMerge/>
            <w:shd w:val="clear" w:color="auto" w:fill="BFBFBF" w:themeFill="background1" w:themeFillShade="BF"/>
          </w:tcPr>
          <w:p w14:paraId="0885FD38" w14:textId="77777777" w:rsidR="00D22203" w:rsidRPr="003A2FA6" w:rsidRDefault="00D22203" w:rsidP="00D22203">
            <w:pPr>
              <w:jc w:val="center"/>
            </w:pPr>
          </w:p>
        </w:tc>
        <w:tc>
          <w:tcPr>
            <w:tcW w:w="561" w:type="dxa"/>
            <w:vMerge/>
            <w:shd w:val="clear" w:color="auto" w:fill="BFBFBF" w:themeFill="background1" w:themeFillShade="BF"/>
          </w:tcPr>
          <w:p w14:paraId="17500F6F" w14:textId="77777777" w:rsidR="00D22203" w:rsidRPr="003A2FA6" w:rsidRDefault="00D22203" w:rsidP="00D22203">
            <w:pPr>
              <w:jc w:val="center"/>
            </w:pPr>
          </w:p>
        </w:tc>
        <w:tc>
          <w:tcPr>
            <w:tcW w:w="532" w:type="dxa"/>
            <w:vMerge/>
            <w:shd w:val="clear" w:color="auto" w:fill="BFBFBF" w:themeFill="background1" w:themeFillShade="BF"/>
          </w:tcPr>
          <w:p w14:paraId="756CD0BD" w14:textId="77777777" w:rsidR="00D22203" w:rsidRPr="003A2FA6" w:rsidRDefault="00D22203" w:rsidP="00D22203">
            <w:pPr>
              <w:jc w:val="center"/>
            </w:pPr>
          </w:p>
        </w:tc>
        <w:tc>
          <w:tcPr>
            <w:tcW w:w="466" w:type="dxa"/>
            <w:vMerge/>
            <w:shd w:val="clear" w:color="auto" w:fill="BFBFBF" w:themeFill="background1" w:themeFillShade="BF"/>
          </w:tcPr>
          <w:p w14:paraId="6A90E46F" w14:textId="77777777" w:rsidR="00D22203" w:rsidRPr="003A2FA6" w:rsidRDefault="00D22203" w:rsidP="00D22203">
            <w:pPr>
              <w:jc w:val="center"/>
            </w:pPr>
          </w:p>
        </w:tc>
        <w:tc>
          <w:tcPr>
            <w:tcW w:w="4326" w:type="dxa"/>
            <w:tcBorders>
              <w:top w:val="single" w:sz="4" w:space="0" w:color="auto"/>
            </w:tcBorders>
            <w:shd w:val="clear" w:color="auto" w:fill="BFBFBF" w:themeFill="background1" w:themeFillShade="BF"/>
          </w:tcPr>
          <w:p w14:paraId="5398673E" w14:textId="77777777" w:rsidR="00D22203" w:rsidRPr="003A2FA6" w:rsidRDefault="00D22203" w:rsidP="00D22203">
            <w:pPr>
              <w:jc w:val="center"/>
            </w:pPr>
            <w:r w:rsidRPr="003A2FA6">
              <w:t>zostávajúci počet mesiacov realizácie aktivít projektu v čase predloženia žiadosti o platbu (poskytnutie zálohovej platby) po zmene</w:t>
            </w:r>
          </w:p>
        </w:tc>
        <w:tc>
          <w:tcPr>
            <w:tcW w:w="374" w:type="dxa"/>
            <w:vMerge/>
            <w:shd w:val="clear" w:color="auto" w:fill="BFBFBF" w:themeFill="background1" w:themeFillShade="BF"/>
          </w:tcPr>
          <w:p w14:paraId="18BD851A" w14:textId="77777777" w:rsidR="00D22203" w:rsidRPr="003A2FA6" w:rsidRDefault="00D22203" w:rsidP="00D22203">
            <w:pPr>
              <w:jc w:val="center"/>
            </w:pPr>
          </w:p>
        </w:tc>
        <w:tc>
          <w:tcPr>
            <w:tcW w:w="930" w:type="dxa"/>
            <w:vMerge/>
            <w:shd w:val="clear" w:color="auto" w:fill="BFBFBF" w:themeFill="background1" w:themeFillShade="BF"/>
          </w:tcPr>
          <w:p w14:paraId="39A7E62D" w14:textId="77777777" w:rsidR="00D22203" w:rsidRPr="003A2FA6" w:rsidRDefault="00D22203" w:rsidP="00D22203">
            <w:pPr>
              <w:jc w:val="center"/>
            </w:pPr>
          </w:p>
        </w:tc>
      </w:tr>
    </w:tbl>
    <w:p w14:paraId="2BB1C4A4" w14:textId="77777777" w:rsidR="00D22203" w:rsidRPr="003A2FA6" w:rsidRDefault="00D22203" w:rsidP="005B7173">
      <w:pPr>
        <w:numPr>
          <w:ilvl w:val="0"/>
          <w:numId w:val="89"/>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21" w:type="dxa"/>
        <w:tblInd w:w="392" w:type="dxa"/>
        <w:tblLook w:val="04A0" w:firstRow="1" w:lastRow="0" w:firstColumn="1" w:lastColumn="0" w:noHBand="0" w:noVBand="1"/>
      </w:tblPr>
      <w:tblGrid>
        <w:gridCol w:w="1628"/>
        <w:gridCol w:w="561"/>
        <w:gridCol w:w="532"/>
        <w:gridCol w:w="681"/>
        <w:gridCol w:w="5419"/>
      </w:tblGrid>
      <w:tr w:rsidR="00D22203" w:rsidRPr="003A2FA6" w14:paraId="0C4A7D4C" w14:textId="77777777" w:rsidTr="00D22203">
        <w:trPr>
          <w:trHeight w:val="279"/>
        </w:trPr>
        <w:tc>
          <w:tcPr>
            <w:tcW w:w="1628" w:type="dxa"/>
            <w:shd w:val="clear" w:color="auto" w:fill="BFBFBF" w:themeFill="background1" w:themeFillShade="BF"/>
          </w:tcPr>
          <w:p w14:paraId="5DD18325"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49A10BCA" w14:textId="77777777" w:rsidR="00D22203" w:rsidRPr="003A2FA6" w:rsidRDefault="00D22203" w:rsidP="00D22203">
            <w:pPr>
              <w:jc w:val="center"/>
            </w:pPr>
            <w:r w:rsidRPr="003A2FA6">
              <w:t>=</w:t>
            </w:r>
          </w:p>
        </w:tc>
        <w:tc>
          <w:tcPr>
            <w:tcW w:w="532" w:type="dxa"/>
            <w:shd w:val="clear" w:color="auto" w:fill="BFBFBF" w:themeFill="background1" w:themeFillShade="BF"/>
          </w:tcPr>
          <w:p w14:paraId="424E2D0F" w14:textId="77777777" w:rsidR="00D22203" w:rsidRPr="003A2FA6" w:rsidRDefault="00D22203" w:rsidP="00D22203">
            <w:pPr>
              <w:jc w:val="center"/>
            </w:pPr>
            <w:r w:rsidRPr="003A2FA6">
              <w:t>0,4</w:t>
            </w:r>
          </w:p>
        </w:tc>
        <w:tc>
          <w:tcPr>
            <w:tcW w:w="681" w:type="dxa"/>
            <w:shd w:val="clear" w:color="auto" w:fill="BFBFBF" w:themeFill="background1" w:themeFillShade="BF"/>
          </w:tcPr>
          <w:p w14:paraId="4C2368C6" w14:textId="77777777" w:rsidR="00D22203" w:rsidRPr="003A2FA6" w:rsidRDefault="00D22203" w:rsidP="00D22203">
            <w:pPr>
              <w:jc w:val="center"/>
            </w:pPr>
            <w:r w:rsidRPr="003A2FA6">
              <w:t>x</w:t>
            </w:r>
          </w:p>
        </w:tc>
        <w:tc>
          <w:tcPr>
            <w:tcW w:w="5419" w:type="dxa"/>
            <w:shd w:val="clear" w:color="auto" w:fill="BFBFBF" w:themeFill="background1" w:themeFillShade="BF"/>
          </w:tcPr>
          <w:p w14:paraId="057742FC"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 po zmene</w:t>
            </w:r>
          </w:p>
          <w:p w14:paraId="4B5162DC" w14:textId="77777777" w:rsidR="00D22203" w:rsidRPr="003A2FA6" w:rsidRDefault="00D22203" w:rsidP="00D22203">
            <w:pPr>
              <w:jc w:val="center"/>
            </w:pPr>
            <w:r w:rsidRPr="003A2FA6">
              <w:t>– vyčerpaná suma nenávratného finančného príspevku na predmetných položkách (zdroj EÚ a ŠR)</w:t>
            </w:r>
          </w:p>
        </w:tc>
      </w:tr>
    </w:tbl>
    <w:p w14:paraId="6FABEA64" w14:textId="77777777" w:rsidR="00D22203" w:rsidRDefault="00D22203" w:rsidP="009640DD">
      <w:pPr>
        <w:autoSpaceDE w:val="0"/>
        <w:autoSpaceDN w:val="0"/>
        <w:adjustRightInd w:val="0"/>
        <w:spacing w:before="120"/>
        <w:jc w:val="both"/>
      </w:pP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 relevantnej časti rozpočtu projektu zodpovedajúcim 12 mesiacom realizácie aktivít projektu, t. j. prijímateľ môže disponovať prostriedkami EÚ a štátneho rozpočtu na spolufinancovanie v maximálnej výške 40 % z relevantnej časti rozpočtu zodpovedajúcim 12 mesiacom realizácie aktivít projektu.</w:t>
      </w:r>
    </w:p>
    <w:p w14:paraId="314BFDDB"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B416DC">
        <w:rPr>
          <w:rFonts w:cs="Arial"/>
        </w:rPr>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4B569A64" w14:textId="118161AE" w:rsidR="00D22203" w:rsidRPr="003A2FA6" w:rsidRDefault="00D22203" w:rsidP="009640DD">
      <w:pPr>
        <w:autoSpaceDE w:val="0"/>
        <w:autoSpaceDN w:val="0"/>
        <w:adjustRightInd w:val="0"/>
        <w:spacing w:before="120"/>
        <w:jc w:val="both"/>
      </w:pP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w:t>
      </w:r>
      <w:r w:rsidR="009640DD">
        <w:t xml:space="preserve">prijímateľ môže požiadať o ďalšiu zálohovú platbu </w:t>
      </w:r>
      <w:r w:rsidRPr="003A2FA6">
        <w:t xml:space="preserve">až po schválení žiadosti o platbu (zúčtovanie zálohovej platby) certifikačným orgánom. </w:t>
      </w:r>
    </w:p>
    <w:p w14:paraId="546DD461" w14:textId="1446D68A" w:rsidR="00D22203" w:rsidRPr="003A2FA6" w:rsidRDefault="00D22203" w:rsidP="009640DD">
      <w:pPr>
        <w:autoSpaceDE w:val="0"/>
        <w:autoSpaceDN w:val="0"/>
        <w:adjustRightInd w:val="0"/>
        <w:spacing w:before="120"/>
        <w:jc w:val="both"/>
      </w:pPr>
      <w:r w:rsidRPr="003A2FA6">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Súčet týchto prostriedkov, a teda výška poskytnutej zálohovej platby, je maximálne 40 % relevantnej časti rozpočtu projektu zodpovedajúcim 12 mesiacom realizácie aktivít projektu. </w:t>
      </w:r>
    </w:p>
    <w:p w14:paraId="14797637"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pPr>
      <w:r>
        <w:rPr>
          <w:rFonts w:cs="Arial"/>
        </w:rPr>
        <w:t xml:space="preserve">                      </w:t>
      </w:r>
      <w:r w:rsidRPr="00893BFC">
        <w:rPr>
          <w:rFonts w:cs="Arial"/>
        </w:rPr>
        <w:t>∑</w:t>
      </w:r>
      <w:r w:rsidRPr="00B416DC">
        <w:rPr>
          <w:rFonts w:cs="Arial"/>
        </w:rPr>
        <w:t xml:space="preserve"> ŽoP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59BBCD7D" w14:textId="7B9A7070" w:rsidR="00D22203" w:rsidRPr="003A2FA6" w:rsidRDefault="00D22203" w:rsidP="002050DF">
      <w:pPr>
        <w:autoSpaceDE w:val="0"/>
        <w:autoSpaceDN w:val="0"/>
        <w:adjustRightInd w:val="0"/>
        <w:spacing w:before="120"/>
        <w:jc w:val="both"/>
      </w:pPr>
      <w:r w:rsidRPr="003A2FA6">
        <w:t xml:space="preserve">V prípade financovania projektov, v rámci ktorých boli identifikované výdavky, ktoré sú predmetom prebiehajúceho skúmania a projektov financovaných formou preddavkových platieb, je Riadiaci orgán v tomto prípade oprávnený poskytnúť zálohovú platbu vo výške, ktorá zodpovedná súčtu certifikačným orgánom schválených žiadostí o platbu (zúčtovanie zálohovej platby) a súčtu pozastavených žiadosti o platbu (zúčtovanie zálohovej platby) </w:t>
      </w:r>
      <w:r>
        <w:t xml:space="preserve">obsahujúcich </w:t>
      </w:r>
      <w:r w:rsidRPr="003A2FA6">
        <w:t>výdavk</w:t>
      </w:r>
      <w:r>
        <w:t>y</w:t>
      </w:r>
      <w:r w:rsidRPr="003A2FA6">
        <w:t xml:space="preserve"> vzťahujúc</w:t>
      </w:r>
      <w:r w:rsidR="004A404C">
        <w:t>e</w:t>
      </w:r>
      <w:r w:rsidRPr="003A2FA6">
        <w:t xml:space="preserve"> sa k preddavkovým platbám a / alebo súčtu pozastavených žiadosti o platbu (zúčtovanie zálohovej platby) obsahujúcich výdavky, ktoré sú predmetom 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b. Suma týchto prostriedkov, a teda výška poskytnutej zálohovej platby, je maximálne 40 % relevantnej časti rozpočtu projektu zodpovedajúcim 12 mesiacom realizácie aktivít projektu.</w:t>
      </w:r>
    </w:p>
    <w:p w14:paraId="14C727F4"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893BFC">
        <w:rPr>
          <w:rFonts w:cs="Arial"/>
        </w:rPr>
        <w:t>∑</w:t>
      </w:r>
      <w:r w:rsidRPr="00B416DC">
        <w:rPr>
          <w:rFonts w:cs="Arial"/>
        </w:rPr>
        <w:t xml:space="preserve"> ŽoP (ZZP) schválené CO (EÚ a ŠR) + </w:t>
      </w:r>
      <w:r w:rsidRPr="00893BFC">
        <w:rPr>
          <w:rFonts w:cs="Arial"/>
        </w:rPr>
        <w:t>∑</w:t>
      </w:r>
      <w:r w:rsidRPr="00B416DC">
        <w:rPr>
          <w:rFonts w:cs="Arial"/>
        </w:rPr>
        <w:t xml:space="preserve"> pozastavené ŽoP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397A1FB8" w14:textId="6B2B51F9" w:rsidR="00434F2E" w:rsidRDefault="00434F2E" w:rsidP="00CF7FC1">
      <w:pPr>
        <w:tabs>
          <w:tab w:val="left" w:pos="360"/>
        </w:tabs>
        <w:autoSpaceDE w:val="0"/>
        <w:autoSpaceDN w:val="0"/>
        <w:adjustRightInd w:val="0"/>
        <w:spacing w:before="120" w:after="120" w:line="288" w:lineRule="auto"/>
        <w:jc w:val="both"/>
        <w:rPr>
          <w:b/>
        </w:rPr>
      </w:pPr>
    </w:p>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7A55D0C7" w14:textId="7EA099DD"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w:t>
      </w:r>
      <w:r w:rsidR="006739C3" w:rsidRPr="0073389C">
        <w:lastRenderedPageBreak/>
        <w:t>organizácie) sa uvedie kód podľa jeho typu</w:t>
      </w:r>
      <w:r w:rsidR="00C1431C">
        <w:t xml:space="preserve"> (napr. 642001 – Občianske združenie, nadácia, 642002 – Nezisková organizácia)</w:t>
      </w:r>
      <w:r w:rsidR="006739C3" w:rsidRPr="0073389C">
        <w:t>.</w:t>
      </w:r>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0B62DF83"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1D21B2BF"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 xml:space="preserve">najneskôr však do 3 </w:t>
      </w:r>
      <w:r w:rsidR="00097124" w:rsidRPr="00097124">
        <w:lastRenderedPageBreak/>
        <w:t>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14:paraId="7A55D0D9" w14:textId="247063C6"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14:paraId="7A55D0DE"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9253C6">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w:t>
      </w:r>
      <w:r w:rsidRPr="0073389C">
        <w:lastRenderedPageBreak/>
        <w:t xml:space="preserve">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5B7173">
      <w:pPr>
        <w:pStyle w:val="Odsekzoznamu"/>
        <w:numPr>
          <w:ilvl w:val="1"/>
          <w:numId w:val="54"/>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5B7173">
      <w:pPr>
        <w:numPr>
          <w:ilvl w:val="1"/>
          <w:numId w:val="54"/>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5"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8" w14:textId="136DCDF3" w:rsidR="00AE5A8F" w:rsidRPr="0073389C" w:rsidRDefault="00C37A90" w:rsidP="00CF7FC1">
      <w:pPr>
        <w:spacing w:before="120" w:after="120" w:line="288" w:lineRule="auto"/>
        <w:jc w:val="both"/>
        <w:rPr>
          <w:b/>
        </w:rPr>
      </w:pPr>
      <w:r w:rsidRPr="0073389C">
        <w:rPr>
          <w:rFonts w:cs="Arial"/>
          <w:szCs w:val="19"/>
        </w:rPr>
        <w:t xml:space="preserve">Zálohové platby sa týmto spôsobom poskytujú až do momentu dosiahnutia maximálne </w:t>
      </w:r>
      <w:r w:rsidR="009253C6">
        <w:rPr>
          <w:rFonts w:cs="Arial"/>
          <w:szCs w:val="19"/>
        </w:rPr>
        <w:t>100</w:t>
      </w:r>
      <w:r w:rsidR="009253C6" w:rsidRPr="0073389C">
        <w:rPr>
          <w:rFonts w:cs="Arial"/>
          <w:szCs w:val="19"/>
        </w:rPr>
        <w:t xml:space="preserve"> </w:t>
      </w:r>
      <w:r w:rsidRPr="0073389C">
        <w:rPr>
          <w:rFonts w:cs="Arial"/>
          <w:szCs w:val="19"/>
        </w:rPr>
        <w:t xml:space="preserve">% </w:t>
      </w:r>
      <w:r w:rsidR="009253C6">
        <w:rPr>
          <w:rFonts w:cs="Arial"/>
          <w:szCs w:val="19"/>
        </w:rPr>
        <w:t>celkových oprávnených výdavkov</w:t>
      </w:r>
      <w:r w:rsidR="009253C6" w:rsidRPr="0073389C">
        <w:rPr>
          <w:rFonts w:cs="Arial"/>
          <w:szCs w:val="19"/>
        </w:rPr>
        <w:t xml:space="preserve"> </w:t>
      </w:r>
      <w:r w:rsidRPr="0073389C">
        <w:rPr>
          <w:rFonts w:cs="Arial"/>
          <w:szCs w:val="19"/>
        </w:rPr>
        <w:t xml:space="preserve">na projekt </w:t>
      </w:r>
      <w:r w:rsidR="009A5D87" w:rsidRPr="009A5D87">
        <w:rPr>
          <w:rFonts w:cs="Arial"/>
          <w:szCs w:val="19"/>
        </w:rPr>
        <w:t>(v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žiadosti o platbu prijímateľa sa napočítava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(zúčtovanie zálohovej platby (s príznakom záverečná)), ktorá plní funkciu záverečnej žiadosti o platbu.</w:t>
      </w:r>
      <w:r w:rsidR="00AF24EB">
        <w:rPr>
          <w:rFonts w:cs="Arial"/>
          <w:szCs w:val="19"/>
        </w:rPr>
        <w:t xml:space="preserve"> </w:t>
      </w:r>
      <w:r w:rsidR="00AE5A8F" w:rsidRPr="0073389C">
        <w:rPr>
          <w:b/>
        </w:rPr>
        <w:t>Systém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7A55D0EB" w14:textId="54E6C26F"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3915045" w14:textId="662FF149"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511DA16C" w14:textId="77777777" w:rsidR="00AE1A0E" w:rsidRPr="00386AC5" w:rsidRDefault="00AE1A0E" w:rsidP="00AE1A0E">
      <w:pPr>
        <w:spacing w:before="120" w:after="120" w:line="288" w:lineRule="auto"/>
        <w:jc w:val="both"/>
        <w:rPr>
          <w:b/>
        </w:rPr>
      </w:pPr>
      <w:r w:rsidRPr="00386AC5">
        <w:rPr>
          <w:b/>
        </w:rPr>
        <w:t>Všeobecné pokyny k ŽoP</w:t>
      </w:r>
    </w:p>
    <w:p w14:paraId="7A55D0ED" w14:textId="4F461B29" w:rsidR="007A0798" w:rsidRPr="0073389C" w:rsidRDefault="007A0798" w:rsidP="00CD75A3">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84"/>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w:t>
      </w:r>
      <w:r w:rsidR="00CD75A3" w:rsidRPr="00CD75A3">
        <w:t xml:space="preserve">odošle prostredníctvom elektronického formulára v rámci verejnej časti ITMS2014+ </w:t>
      </w:r>
      <w:r w:rsidR="006F0EA9" w:rsidRPr="0073389C">
        <w:t xml:space="preserve"> </w:t>
      </w:r>
      <w:r w:rsidRPr="0073389C" w:rsidDel="004132E7">
        <w:t>poskytovateľovi</w:t>
      </w:r>
      <w:r w:rsidRPr="0073389C">
        <w:t xml:space="preserve">, následne ju  </w:t>
      </w:r>
      <w:r w:rsidR="00CD75A3">
        <w:t xml:space="preserve">v písomnej forme predloží RO pre OP EVS v stanovených termínoch spolu s povinnými prílohami. Písomná  forma môže mať buď listinnú alebo elektronickú podobu. V prípade listinnej podoby Prijímateľ formulár  ŽoP zaslaný cez ITMS2014+ vytlačí </w:t>
      </w:r>
      <w:r w:rsidRPr="0073389C">
        <w:t xml:space="preserve">v </w:t>
      </w:r>
      <w:r w:rsidR="003B074A">
        <w:t>dvoch</w:t>
      </w:r>
      <w:r w:rsidR="003B074A" w:rsidRPr="0073389C">
        <w:t xml:space="preserve"> </w:t>
      </w:r>
      <w:r w:rsidRPr="0073389C">
        <w:t xml:space="preserve">vyhotoveniach (jedno vyhotovenie si ponechá u seba, </w:t>
      </w:r>
      <w:r w:rsidR="003B074A">
        <w:rPr>
          <w:b/>
        </w:rPr>
        <w:t>jedno</w:t>
      </w:r>
      <w:r w:rsidR="003B074A" w:rsidRPr="0073389C">
        <w:rPr>
          <w:b/>
        </w:rPr>
        <w:t xml:space="preserve"> </w:t>
      </w:r>
      <w:r w:rsidRPr="0073389C">
        <w:rPr>
          <w:b/>
        </w:rPr>
        <w:t xml:space="preserve">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w:t>
      </w:r>
      <w:r w:rsidRPr="0073389C">
        <w:lastRenderedPageBreak/>
        <w:t xml:space="preserve">zostal čitateľný) a spolu s prílohami ju doručí </w:t>
      </w:r>
      <w:r w:rsidRPr="0073389C" w:rsidDel="004132E7">
        <w:t>poskytovateľovi</w:t>
      </w:r>
      <w:r w:rsidRPr="0073389C">
        <w:t xml:space="preserve">. </w:t>
      </w:r>
      <w:r w:rsidR="00F0027F" w:rsidRPr="00F0027F">
        <w:t>V prípade elektronickej podoby  Prijímateľ formulár  ŽoP zaslaný cez  ITMS2014+ spolu s prílohami podá  prostredníctvom Ústredného portálu verejnej správy slovensko.sk podpísaný  oprávnenou osobou kvalif</w:t>
      </w:r>
      <w:r w:rsidR="008008CA">
        <w:t>ikovaným elektronickým podpisom</w:t>
      </w:r>
      <w:r w:rsidR="00F0027F" w:rsidRPr="00F0027F">
        <w:t>.</w:t>
      </w:r>
      <w:r w:rsidR="001B3A72">
        <w:t xml:space="preserve"> </w:t>
      </w:r>
      <w:r w:rsidRPr="0073389C">
        <w:t xml:space="preserve">V prípade neodoslania, resp. osobného nedoručenia </w:t>
      </w:r>
      <w:r w:rsidR="00520D9B">
        <w:t xml:space="preserve">ŽoP v </w:t>
      </w:r>
      <w:r w:rsidRPr="0073389C">
        <w:t xml:space="preserve">písomnej </w:t>
      </w:r>
      <w:r w:rsidR="004B3064">
        <w:t>forme</w:t>
      </w:r>
      <w:r w:rsidRPr="0073389C">
        <w:t xml:space="preserve">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ŽoP do ITMS2014+ a to bez nároku na preplatenie tejto činnosti. </w:t>
      </w:r>
    </w:p>
    <w:p w14:paraId="5EF800C9" w14:textId="568676AB" w:rsidR="00633266" w:rsidRDefault="00737B72" w:rsidP="00CF7FC1">
      <w:pPr>
        <w:pStyle w:val="Zkladntext"/>
        <w:spacing w:before="120" w:after="120" w:line="288" w:lineRule="auto"/>
        <w:rPr>
          <w:rFonts w:ascii="Arial" w:hAnsi="Arial" w:cs="Arial"/>
          <w:sz w:val="19"/>
          <w:szCs w:val="19"/>
          <w:lang w:val="sk-SK"/>
        </w:rPr>
      </w:pPr>
      <w:r w:rsidRPr="00737B72">
        <w:rPr>
          <w:rFonts w:ascii="Arial" w:hAnsi="Arial"/>
          <w:sz w:val="19"/>
          <w:lang w:val="sk-SK" w:eastAsia="en-US"/>
        </w:rPr>
        <w:t>Pre začatie</w:t>
      </w:r>
      <w:r w:rsidR="00334533" w:rsidRPr="00737B72">
        <w:rPr>
          <w:rFonts w:ascii="Arial" w:hAnsi="Arial"/>
          <w:sz w:val="19"/>
          <w:lang w:val="sk-SK" w:eastAsia="en-US"/>
        </w:rPr>
        <w:t xml:space="preserve"> kontroly ŽoP je</w:t>
      </w:r>
      <w:r w:rsidRPr="00737B72">
        <w:rPr>
          <w:rFonts w:ascii="Arial" w:hAnsi="Arial"/>
          <w:sz w:val="19"/>
          <w:lang w:val="sk-SK" w:eastAsia="en-US"/>
        </w:rPr>
        <w:t xml:space="preserve"> rozhodujúce </w:t>
      </w:r>
      <w:r w:rsidR="00334533" w:rsidRPr="00737B72">
        <w:rPr>
          <w:rFonts w:ascii="Arial" w:hAnsi="Arial"/>
          <w:sz w:val="19"/>
          <w:lang w:val="sk-SK" w:eastAsia="en-US"/>
        </w:rPr>
        <w:t xml:space="preserve"> doručenie (t. j. prijatie) písomnej formy ŽoP</w:t>
      </w:r>
      <w:r w:rsidRPr="00737B72">
        <w:rPr>
          <w:rFonts w:ascii="Arial" w:hAnsi="Arial"/>
          <w:sz w:val="19"/>
          <w:lang w:val="sk-SK" w:eastAsia="en-US"/>
        </w:rPr>
        <w:t xml:space="preserve"> na</w:t>
      </w:r>
      <w:r w:rsidR="005F4AB9" w:rsidRPr="00737B72">
        <w:rPr>
          <w:rFonts w:ascii="Arial" w:hAnsi="Arial"/>
          <w:sz w:val="19"/>
          <w:lang w:val="sk-SK" w:eastAsia="en-US"/>
        </w:rPr>
        <w:t xml:space="preserve"> RO pre OP EVS</w:t>
      </w:r>
      <w:r w:rsidR="00334533" w:rsidRPr="00737B72">
        <w:rPr>
          <w:rFonts w:ascii="Arial" w:hAnsi="Arial"/>
          <w:sz w:val="19"/>
          <w:lang w:val="sk-SK" w:eastAsia="en-US"/>
        </w:rPr>
        <w:t xml:space="preserve">. V prípade </w:t>
      </w:r>
      <w:r w:rsidR="00660164" w:rsidRPr="00737B72">
        <w:rPr>
          <w:rFonts w:ascii="Arial" w:hAnsi="Arial"/>
          <w:sz w:val="19"/>
          <w:lang w:val="sk-SK" w:eastAsia="en-US"/>
        </w:rPr>
        <w:t>elektronickej podoby podania ŽoP je pre určen</w:t>
      </w:r>
      <w:r w:rsidR="004E053C">
        <w:rPr>
          <w:rFonts w:ascii="Arial" w:hAnsi="Arial"/>
          <w:sz w:val="19"/>
          <w:lang w:val="sk-SK" w:eastAsia="en-US"/>
        </w:rPr>
        <w:t xml:space="preserve">ie </w:t>
      </w:r>
      <w:r w:rsidR="008E2E7C">
        <w:rPr>
          <w:rFonts w:ascii="Arial" w:hAnsi="Arial"/>
          <w:sz w:val="19"/>
          <w:lang w:val="sk-SK" w:eastAsia="en-US"/>
        </w:rPr>
        <w:t>začiatku kontroly ŽoP</w:t>
      </w:r>
      <w:r w:rsidR="00660164" w:rsidRPr="00737B72">
        <w:rPr>
          <w:rFonts w:ascii="Arial" w:hAnsi="Arial"/>
          <w:sz w:val="19"/>
          <w:lang w:val="sk-SK" w:eastAsia="en-US"/>
        </w:rPr>
        <w:t xml:space="preserve"> rozhodujúci dátum elektronického doručenia</w:t>
      </w:r>
      <w:r w:rsidR="00660164" w:rsidRPr="008E2E7C">
        <w:rPr>
          <w:szCs w:val="22"/>
          <w:vertAlign w:val="superscript"/>
          <w:lang w:eastAsia="en-US"/>
        </w:rPr>
        <w:footnoteReference w:id="85"/>
      </w:r>
      <w:r w:rsidR="005F4AB9" w:rsidRPr="00737B72">
        <w:rPr>
          <w:rFonts w:ascii="Arial" w:hAnsi="Arial"/>
          <w:sz w:val="19"/>
          <w:lang w:val="sk-SK" w:eastAsia="en-US"/>
        </w:rPr>
        <w:t xml:space="preserve"> na RO pre OP EVS</w:t>
      </w:r>
      <w:r w:rsidR="00660164" w:rsidRPr="00737B72">
        <w:rPr>
          <w:rFonts w:ascii="Arial" w:hAnsi="Arial"/>
          <w:sz w:val="19"/>
          <w:lang w:val="sk-SK" w:eastAsia="en-US"/>
        </w:rPr>
        <w:t xml:space="preserve">. </w:t>
      </w:r>
      <w:r w:rsidR="005F4AB9" w:rsidRPr="00737B72">
        <w:rPr>
          <w:rFonts w:ascii="Arial" w:hAnsi="Arial"/>
          <w:sz w:val="19"/>
          <w:lang w:val="sk-SK" w:eastAsia="en-US"/>
        </w:rPr>
        <w:t xml:space="preserve">V prípade listinnej </w:t>
      </w:r>
      <w:r>
        <w:rPr>
          <w:rFonts w:ascii="Arial" w:hAnsi="Arial"/>
          <w:sz w:val="19"/>
          <w:lang w:val="sk-SK" w:eastAsia="en-US"/>
        </w:rPr>
        <w:t>podoby</w:t>
      </w:r>
      <w:r w:rsidR="005F4AB9" w:rsidRPr="00737B72">
        <w:rPr>
          <w:rFonts w:ascii="Arial" w:hAnsi="Arial"/>
          <w:sz w:val="19"/>
          <w:lang w:val="sk-SK" w:eastAsia="en-US"/>
        </w:rPr>
        <w:t xml:space="preserve"> je to </w:t>
      </w:r>
      <w:r w:rsidR="004E053C">
        <w:rPr>
          <w:rFonts w:ascii="Arial" w:hAnsi="Arial"/>
          <w:sz w:val="19"/>
          <w:lang w:val="sk-SK" w:eastAsia="en-US"/>
        </w:rPr>
        <w:t xml:space="preserve">dátum </w:t>
      </w:r>
      <w:r w:rsidR="005F4AB9" w:rsidRPr="00737B72">
        <w:rPr>
          <w:rFonts w:ascii="Arial" w:hAnsi="Arial"/>
          <w:sz w:val="19"/>
          <w:lang w:val="sk-SK" w:eastAsia="en-US"/>
        </w:rPr>
        <w:t>doručeni</w:t>
      </w:r>
      <w:r w:rsidR="004E053C">
        <w:rPr>
          <w:rFonts w:ascii="Arial" w:hAnsi="Arial"/>
          <w:sz w:val="19"/>
          <w:lang w:val="sk-SK" w:eastAsia="en-US"/>
        </w:rPr>
        <w:t>a</w:t>
      </w:r>
      <w:r w:rsidR="005F4AB9" w:rsidRPr="00737B72">
        <w:rPr>
          <w:rFonts w:ascii="Arial" w:hAnsi="Arial"/>
          <w:sz w:val="19"/>
          <w:lang w:val="sk-SK" w:eastAsia="en-US"/>
        </w:rPr>
        <w:t xml:space="preserve"> poštou, kuriérom alebo osobne na podateľňu poskytovateľovi. </w:t>
      </w:r>
    </w:p>
    <w:p w14:paraId="7A55D0EE" w14:textId="7F0A8889" w:rsidR="007A0798" w:rsidRPr="0073389C" w:rsidRDefault="0073262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w:t>
      </w:r>
      <w:r w:rsidR="0046005C" w:rsidRPr="0073389C">
        <w:rPr>
          <w:rFonts w:ascii="Arial" w:hAnsi="Arial" w:cs="Arial"/>
          <w:sz w:val="19"/>
          <w:szCs w:val="19"/>
          <w:lang w:val="sk-SK"/>
        </w:rPr>
        <w:t xml:space="preserve"> </w:t>
      </w:r>
      <w:r w:rsidRPr="0073389C">
        <w:rPr>
          <w:rFonts w:ascii="Arial" w:hAnsi="Arial" w:cs="Arial"/>
          <w:sz w:val="19"/>
          <w:szCs w:val="19"/>
          <w:lang w:val="sk-SK"/>
        </w:rPr>
        <w:t>Žiadosť o platbu prijímateľa je potrebné predložiť</w:t>
      </w:r>
      <w:r w:rsidR="004E053C">
        <w:rPr>
          <w:rStyle w:val="Odkaznapoznmkupodiarou"/>
          <w:rFonts w:cs="Arial"/>
          <w:szCs w:val="19"/>
          <w:lang w:val="sk-SK"/>
        </w:rPr>
        <w:footnoteReference w:id="86"/>
      </w:r>
      <w:r w:rsidRPr="0073389C">
        <w:rPr>
          <w:rFonts w:ascii="Arial" w:hAnsi="Arial" w:cs="Arial"/>
          <w:sz w:val="19"/>
          <w:szCs w:val="19"/>
          <w:lang w:val="sk-SK"/>
        </w:rPr>
        <w:t xml:space="preserve">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t>Adresa doručenia ŽoP:</w:t>
      </w:r>
    </w:p>
    <w:p w14:paraId="7A55D0F6" w14:textId="345FCFE5"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 xml:space="preserve">Ministerstvo vnútra SR, </w:t>
      </w:r>
      <w:r w:rsidR="0084342F">
        <w:rPr>
          <w:rFonts w:ascii="Arial" w:hAnsi="Arial" w:cs="Arial"/>
          <w:sz w:val="19"/>
          <w:szCs w:val="19"/>
          <w:lang w:val="sk-SK"/>
        </w:rPr>
        <w:t>RO pre OP EVS</w:t>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7A55D0F8" w14:textId="5B01CB95" w:rsidR="007A0798" w:rsidRDefault="007A0798" w:rsidP="00CF7FC1">
      <w:pPr>
        <w:pStyle w:val="Zkladntext"/>
        <w:spacing w:before="120" w:after="120" w:line="288" w:lineRule="auto"/>
        <w:rPr>
          <w:rFonts w:ascii="Arial" w:hAnsi="Arial"/>
          <w:sz w:val="19"/>
          <w:szCs w:val="19"/>
          <w:lang w:val="sk-SK"/>
        </w:rPr>
      </w:pPr>
      <w:r w:rsidRPr="0073389C">
        <w:rPr>
          <w:rFonts w:ascii="Arial" w:hAnsi="Arial" w:cs="Arial"/>
          <w:sz w:val="19"/>
          <w:szCs w:val="19"/>
          <w:lang w:val="sk-SK"/>
        </w:rPr>
        <w:t>Súčasťou žiadosti o platbu je aj podporná dokumentácia. Podpornú dokumentáciu prijímateľ vyhotovuje v dvoch vyhotoveniach, pričom jedno vyhotovenie zostáva u prijímateľa a druhé predkladá poskytovateľovi.</w:t>
      </w:r>
      <w:r w:rsidR="00301A14">
        <w:rPr>
          <w:rFonts w:ascii="Arial" w:hAnsi="Arial" w:cs="Arial"/>
          <w:sz w:val="19"/>
          <w:szCs w:val="19"/>
          <w:lang w:val="sk-SK"/>
        </w:rPr>
        <w:t xml:space="preserve"> </w:t>
      </w:r>
      <w:r w:rsidRPr="0073389C">
        <w:rPr>
          <w:rFonts w:ascii="Arial" w:hAnsi="Arial" w:cs="Arial"/>
          <w:sz w:val="19"/>
          <w:szCs w:val="19"/>
          <w:lang w:val="sk-SK"/>
        </w:rPr>
        <w:t xml:space="preserve">Ak povaha účtovného dokladu neumožňuje vystaviť dve vyhotovenia podpornej dokumentácie, prijímateľ 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318F9C27" w14:textId="5AB74F1E" w:rsidR="00851ECB" w:rsidRPr="0073389C" w:rsidRDefault="00851ECB" w:rsidP="00851EC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42029B">
        <w:rPr>
          <w:b/>
        </w:rPr>
        <w:t>Prijímateľ je povinný</w:t>
      </w:r>
      <w:r>
        <w:t xml:space="preserve"> podpornú dokumentáciu – účtovné doklady</w:t>
      </w:r>
      <w:r w:rsidR="00256785">
        <w:t xml:space="preserve"> k zaúčtovaniu miezd (</w:t>
      </w:r>
      <w:r w:rsidR="00256785" w:rsidRPr="0073389C">
        <w:t>zúčtovacia a výplatná listina resp. iný obdobný účtovný doklad</w:t>
      </w:r>
      <w:r w:rsidR="00256785">
        <w:t>)</w:t>
      </w:r>
      <w:r>
        <w:t xml:space="preserve">, </w:t>
      </w:r>
      <w:r w:rsidR="00256785">
        <w:t xml:space="preserve">faktúry, </w:t>
      </w:r>
      <w:r>
        <w:t>sumarizačné hárky,</w:t>
      </w:r>
      <w:r w:rsidR="00256785">
        <w:t xml:space="preserve"> konečné výstupy projektu </w:t>
      </w:r>
      <w:r w:rsidR="00256785" w:rsidRPr="0042029B">
        <w:rPr>
          <w:b/>
        </w:rPr>
        <w:t>nahrať do</w:t>
      </w:r>
      <w:r w:rsidRPr="0042029B">
        <w:rPr>
          <w:b/>
        </w:rPr>
        <w:t xml:space="preserve"> </w:t>
      </w:r>
      <w:r w:rsidR="00256785" w:rsidRPr="0042029B">
        <w:rPr>
          <w:rFonts w:cs="Arial"/>
          <w:b/>
          <w:szCs w:val="19"/>
        </w:rPr>
        <w:t>verejnej časti portálu ITMS2014+ pri každej žiadosti o platbu typu priebežná platba a zúčtovanie zálohovej platby</w:t>
      </w:r>
      <w:r w:rsidR="00256785">
        <w:rPr>
          <w:rFonts w:cs="Arial"/>
          <w:szCs w:val="19"/>
        </w:rPr>
        <w:t>.</w:t>
      </w:r>
    </w:p>
    <w:p w14:paraId="7ACE37E2" w14:textId="77777777" w:rsidR="00851ECB" w:rsidRPr="0073389C" w:rsidRDefault="00851ECB" w:rsidP="00CF7FC1">
      <w:pPr>
        <w:pStyle w:val="Zkladntext"/>
        <w:spacing w:before="120" w:after="120" w:line="288" w:lineRule="auto"/>
        <w:rPr>
          <w:rFonts w:ascii="Arial" w:hAnsi="Arial" w:cs="Arial"/>
          <w:sz w:val="19"/>
          <w:szCs w:val="19"/>
          <w:lang w:val="sk-SK"/>
        </w:rPr>
      </w:pP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4637527C" w:rsidR="008E1AC5" w:rsidRDefault="007A0798" w:rsidP="005B19C6">
      <w:pPr>
        <w:pStyle w:val="Zkladntext"/>
        <w:spacing w:before="120" w:after="120" w:line="288" w:lineRule="auto"/>
      </w:pPr>
      <w:r w:rsidRPr="0073389C">
        <w:rPr>
          <w:rFonts w:ascii="Arial" w:hAnsi="Arial" w:cs="Arial"/>
          <w:sz w:val="19"/>
          <w:szCs w:val="19"/>
          <w:lang w:val="sk-SK"/>
        </w:rPr>
        <w:lastRenderedPageBreak/>
        <w:t>Poradové číslo všeobecných príloh je vo verejnej časti portálu ITMS2014+ generované automaticky. Prijímateľ je však povinný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r w:rsidR="00301A14">
        <w:rPr>
          <w:rFonts w:ascii="Arial" w:hAnsi="Arial" w:cs="Arial"/>
          <w:sz w:val="19"/>
          <w:szCs w:val="19"/>
          <w:lang w:val="sk-SK"/>
        </w:rPr>
        <w:t xml:space="preserve"> Prijímateľ je povinný podpornú dokumentáciu predložiť </w:t>
      </w:r>
      <w:r w:rsidR="00453006">
        <w:rPr>
          <w:rFonts w:ascii="Arial" w:hAnsi="Arial" w:cs="Arial"/>
          <w:sz w:val="19"/>
          <w:szCs w:val="19"/>
          <w:lang w:val="sk-SK"/>
        </w:rPr>
        <w:t>v súlade so zoznamom deklarovaných výdavkov.</w:t>
      </w:r>
      <w:r w:rsidR="00301A14">
        <w:rPr>
          <w:rFonts w:ascii="Arial" w:hAnsi="Arial" w:cs="Arial"/>
          <w:sz w:val="19"/>
          <w:szCs w:val="19"/>
          <w:lang w:val="sk-SK"/>
        </w:rPr>
        <w:t xml:space="preserve"> </w:t>
      </w:r>
      <w:r w:rsidR="00453006">
        <w:rPr>
          <w:rFonts w:ascii="Arial" w:hAnsi="Arial" w:cs="Arial"/>
          <w:sz w:val="19"/>
          <w:szCs w:val="19"/>
          <w:lang w:val="sk-SK"/>
        </w:rPr>
        <w:t>V prípade, ak prijímateľ predloží ŽoP s podpornou dokumentáciou, ktorá nebude riadne zoradená, poskytovateľ si vyhradzuje právo ju zamietnuť.</w:t>
      </w:r>
    </w:p>
    <w:p w14:paraId="7A55D0FB"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30D48300" w14:textId="0FB23257"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64" w:name="_Toc410907861"/>
      <w:bookmarkStart w:id="65" w:name="_Toc440372875"/>
      <w:bookmarkStart w:id="66" w:name="_Toc4576194"/>
      <w:r w:rsidRPr="0073389C">
        <w:rPr>
          <w:caps/>
          <w:lang w:val="sk-SK" w:eastAsia="cs-CZ"/>
        </w:rPr>
        <w:t>Ú</w:t>
      </w:r>
      <w:r w:rsidRPr="0073389C">
        <w:rPr>
          <w:lang w:val="sk-SK" w:eastAsia="cs-CZ"/>
        </w:rPr>
        <w:t>čtovné doklady a ich prílohy</w:t>
      </w:r>
      <w:bookmarkEnd w:id="64"/>
      <w:bookmarkEnd w:id="65"/>
      <w:bookmarkEnd w:id="66"/>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87"/>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67" w:name="_Toc317864902"/>
      <w:bookmarkStart w:id="68" w:name="_Toc317865114"/>
      <w:bookmarkStart w:id="69" w:name="_Toc317865267"/>
      <w:bookmarkStart w:id="70" w:name="_Toc317865410"/>
      <w:bookmarkStart w:id="71" w:name="_Toc317865549"/>
      <w:bookmarkStart w:id="72" w:name="_Toc317865688"/>
      <w:bookmarkStart w:id="73" w:name="_Toc317866058"/>
      <w:bookmarkStart w:id="74" w:name="_Toc317866203"/>
      <w:bookmarkStart w:id="75" w:name="_Toc317866305"/>
      <w:bookmarkStart w:id="76" w:name="_Toc317866470"/>
      <w:bookmarkStart w:id="77" w:name="_Toc317866572"/>
      <w:bookmarkStart w:id="78" w:name="_Toc317866789"/>
      <w:bookmarkStart w:id="79" w:name="_Toc329084085"/>
      <w:bookmarkEnd w:id="67"/>
      <w:bookmarkEnd w:id="68"/>
      <w:bookmarkEnd w:id="69"/>
      <w:bookmarkEnd w:id="70"/>
      <w:bookmarkEnd w:id="71"/>
      <w:bookmarkEnd w:id="72"/>
      <w:bookmarkEnd w:id="73"/>
      <w:bookmarkEnd w:id="74"/>
      <w:bookmarkEnd w:id="75"/>
      <w:bookmarkEnd w:id="76"/>
      <w:bookmarkEnd w:id="77"/>
      <w:bookmarkEnd w:id="78"/>
      <w:bookmarkEnd w:id="79"/>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lastRenderedPageBreak/>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88"/>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80"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80"/>
    </w:p>
    <w:p w14:paraId="7A55D110" w14:textId="2F4C7B7F"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81"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81"/>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82" w:name="_Toc317864916"/>
      <w:r w:rsidRPr="0073389C">
        <w:rPr>
          <w:rFonts w:cs="Arial"/>
          <w:sz w:val="19"/>
          <w:szCs w:val="19"/>
          <w:lang w:val="sk-SK"/>
        </w:rPr>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83" w:name="_Toc417050114"/>
      <w:bookmarkStart w:id="84" w:name="_Toc417155861"/>
      <w:bookmarkStart w:id="85" w:name="_Toc417156080"/>
      <w:bookmarkStart w:id="86" w:name="_Toc417050126"/>
      <w:bookmarkStart w:id="87" w:name="_Toc417155873"/>
      <w:bookmarkStart w:id="88" w:name="_Toc417156092"/>
      <w:bookmarkEnd w:id="83"/>
      <w:bookmarkEnd w:id="84"/>
      <w:bookmarkEnd w:id="85"/>
      <w:bookmarkEnd w:id="86"/>
      <w:bookmarkEnd w:id="87"/>
      <w:bookmarkEnd w:id="88"/>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lastRenderedPageBreak/>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89"/>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89" w:name="_Toc317864930"/>
      <w:bookmarkStart w:id="90" w:name="_Toc317865142"/>
      <w:bookmarkStart w:id="91" w:name="_Toc317865295"/>
      <w:bookmarkStart w:id="92" w:name="_Toc317865438"/>
      <w:bookmarkStart w:id="93" w:name="_Toc317865577"/>
      <w:bookmarkStart w:id="94" w:name="_Toc317865703"/>
      <w:bookmarkStart w:id="95" w:name="_Toc317866072"/>
      <w:bookmarkStart w:id="96" w:name="_Toc317866217"/>
      <w:bookmarkStart w:id="97" w:name="_Toc317866319"/>
      <w:bookmarkStart w:id="98" w:name="_Toc317866484"/>
      <w:bookmarkStart w:id="99" w:name="_Toc317866586"/>
      <w:bookmarkStart w:id="100" w:name="_Toc317866803"/>
      <w:bookmarkStart w:id="101" w:name="_Toc329084100"/>
      <w:bookmarkStart w:id="102" w:name="_Toc410905147"/>
      <w:bookmarkStart w:id="103" w:name="_Toc410907875"/>
      <w:bookmarkStart w:id="104" w:name="_Toc410910215"/>
      <w:bookmarkStart w:id="105" w:name="_Toc413415834"/>
      <w:bookmarkStart w:id="106" w:name="_Toc413830211"/>
      <w:bookmarkStart w:id="107" w:name="_Toc413833999"/>
      <w:bookmarkStart w:id="108" w:name="_Toc413834102"/>
      <w:bookmarkStart w:id="109" w:name="_Toc415130210"/>
      <w:bookmarkStart w:id="110" w:name="_Toc415155540"/>
      <w:bookmarkStart w:id="111" w:name="_Toc417050140"/>
      <w:bookmarkStart w:id="112" w:name="_Toc417155887"/>
      <w:bookmarkStart w:id="113" w:name="_Toc417156106"/>
      <w:bookmarkEnd w:id="82"/>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Pr="0073389C">
        <w:rPr>
          <w:lang w:eastAsia="cs-CZ"/>
        </w:rPr>
        <w:t>Doklad o úhrade, resp. potvrdenie banky o úhrade musí spĺňať tieto náležitosti:</w:t>
      </w:r>
    </w:p>
    <w:p w14:paraId="7A55D11A"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7A55D11B"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7A55D11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7A55D120"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7A55D121"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A55D12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114"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114"/>
    </w:p>
    <w:p w14:paraId="7A55D125"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xml:space="preserve">. Predložené dokumenty musia obsahovať jednoznačnú špecifikáciu postupcu a postupníka,  postúpenej pohľadávky, jej výšku a číslo bankového účtu postupníka, na ktoré je prijímateľ povinný uhradiť záväzok vyplývajúci z faktúry, ktorá je </w:t>
      </w:r>
      <w:r w:rsidRPr="0073389C">
        <w:rPr>
          <w:lang w:eastAsia="cs-CZ"/>
        </w:rPr>
        <w:lastRenderedPageBreak/>
        <w:t>predmetom ŽoP. Prijímateľ predloží poskytovateľovi aj zdôvodnenie postúpenia pohľadávky zo strany dodávateľa;</w:t>
      </w:r>
    </w:p>
    <w:p w14:paraId="7A55D126"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C20E8C7" w14:textId="7B4BCF78"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3C128AC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7A55D12D" w14:textId="7A83018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006A2DA0" w:rsidRPr="0073389C">
        <w:rPr>
          <w:rStyle w:val="Odkaznapoznmkupodiarou"/>
          <w:rFonts w:cs="Arial"/>
          <w:b/>
          <w:bCs/>
          <w:sz w:val="19"/>
          <w:szCs w:val="19"/>
          <w:lang w:val="sk-SK"/>
        </w:rPr>
        <w:footnoteReference w:id="90"/>
      </w:r>
      <w:r w:rsidR="006A2DA0" w:rsidRPr="00033E1E">
        <w:rPr>
          <w:rFonts w:ascii="Arial" w:hAnsi="Arial" w:cs="Arial"/>
          <w:b/>
          <w:bCs/>
          <w:sz w:val="19"/>
          <w:szCs w:val="19"/>
          <w:vertAlign w:val="superscript"/>
          <w:lang w:val="sk-SK"/>
        </w:rPr>
        <w:t>/</w:t>
      </w:r>
      <w:r w:rsidR="006A2DA0">
        <w:rPr>
          <w:rFonts w:ascii="Arial" w:hAnsi="Arial" w:cs="Arial"/>
          <w:b/>
          <w:bCs/>
          <w:sz w:val="19"/>
          <w:szCs w:val="19"/>
          <w:vertAlign w:val="superscript"/>
          <w:lang w:val="sk-SK"/>
        </w:rPr>
        <w:t xml:space="preserve"> </w:t>
      </w:r>
      <w:r w:rsidRPr="0073389C">
        <w:rPr>
          <w:rStyle w:val="Odkaznapoznmkupodiarou"/>
          <w:rFonts w:cs="Arial"/>
          <w:b/>
          <w:bCs/>
          <w:sz w:val="19"/>
          <w:szCs w:val="19"/>
          <w:lang w:val="sk-SK"/>
        </w:rPr>
        <w:footnoteReference w:id="91"/>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7A55D12F" w14:textId="0246556A"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92"/>
      </w:r>
      <w:r w:rsidRPr="0073389C">
        <w:rPr>
          <w:lang w:val="sk-SK"/>
        </w:rPr>
        <w:t xml:space="preserve">, </w:t>
      </w:r>
      <w:r w:rsidR="00065C76">
        <w:rPr>
          <w:lang w:val="sk-SK"/>
        </w:rPr>
        <w:t xml:space="preserve">pričom pracovná zmluva, resp. jej prílohy obsahujú aj </w:t>
      </w:r>
      <w:r w:rsidR="00065C76" w:rsidRPr="00065C76">
        <w:rPr>
          <w:lang w:val="sk-SK"/>
        </w:rPr>
        <w:t>identifikáciu projektu, do ktorého je zamestnanec zapojený</w:t>
      </w:r>
      <w:r w:rsidR="00065C76">
        <w:rPr>
          <w:lang w:val="sk-SK"/>
        </w:rPr>
        <w:t>,</w:t>
      </w:r>
    </w:p>
    <w:p w14:paraId="7A55D130" w14:textId="2308D779" w:rsidR="009D7F63" w:rsidRPr="0073389C" w:rsidRDefault="009D7F63" w:rsidP="004B4384">
      <w:pPr>
        <w:pStyle w:val="Bulletslevel1"/>
        <w:spacing w:after="120" w:line="288" w:lineRule="auto"/>
        <w:ind w:left="568" w:hanging="284"/>
        <w:jc w:val="both"/>
        <w:rPr>
          <w:lang w:val="sk-SK"/>
        </w:rPr>
      </w:pPr>
      <w:r w:rsidRPr="0073389C">
        <w:rPr>
          <w:lang w:val="sk-SK"/>
        </w:rPr>
        <w:lastRenderedPageBreak/>
        <w:t>pracovný výkaz</w:t>
      </w:r>
      <w:bookmarkStart w:id="115" w:name="_Ref523225313"/>
      <w:r w:rsidRPr="0073389C">
        <w:rPr>
          <w:rStyle w:val="Odkaznapoznmkupodiarou"/>
          <w:rFonts w:cs="Arial"/>
          <w:i/>
          <w:iCs/>
          <w:sz w:val="19"/>
          <w:szCs w:val="19"/>
          <w:lang w:val="sk-SK"/>
        </w:rPr>
        <w:footnoteReference w:id="93"/>
      </w:r>
      <w:bookmarkEnd w:id="115"/>
      <w:r w:rsidRPr="0073389C">
        <w:rPr>
          <w:lang w:val="sk-SK"/>
        </w:rPr>
        <w:t xml:space="preserve"> </w:t>
      </w:r>
      <w:r w:rsidR="004056A2">
        <w:rPr>
          <w:lang w:val="sk-SK"/>
        </w:rPr>
        <w:t>(</w:t>
      </w:r>
      <w:r w:rsidRPr="0073389C">
        <w:rPr>
          <w:lang w:val="sk-SK"/>
        </w:rPr>
        <w:t xml:space="preserve">príloha č. </w:t>
      </w:r>
      <w:r w:rsidR="00D72CCC">
        <w:rPr>
          <w:lang w:val="sk-SK"/>
        </w:rPr>
        <w:t>6</w:t>
      </w:r>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6CA49ADE"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39961BD0" w14:textId="01D62ADE"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94"/>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2CFB4EBA"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7A55D137" w14:textId="111F36C5"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3CE64F5C" w14:textId="4951A5B1"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7A55D138" w14:textId="3F6E00EC"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7182D4D0"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95"/>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A55D13C" w14:textId="28EFC6B4" w:rsidR="009D7F63" w:rsidRPr="0073389C" w:rsidRDefault="009D7F63" w:rsidP="00167090">
      <w:pPr>
        <w:pStyle w:val="Bulletslevel1"/>
        <w:spacing w:after="120" w:line="288" w:lineRule="auto"/>
        <w:ind w:left="567" w:hanging="283"/>
        <w:jc w:val="both"/>
        <w:rPr>
          <w:lang w:val="sk-SK"/>
        </w:rPr>
      </w:pPr>
      <w:r w:rsidRPr="0073389C">
        <w:rPr>
          <w:lang w:val="sk-SK"/>
        </w:rPr>
        <w:t>pracovný výkaz</w:t>
      </w:r>
      <w:r w:rsidR="00C80E10">
        <w:rPr>
          <w:lang w:val="sk-SK"/>
        </w:rPr>
        <w:fldChar w:fldCharType="begin"/>
      </w:r>
      <w:r w:rsidR="00C80E10">
        <w:rPr>
          <w:lang w:val="sk-SK"/>
        </w:rPr>
        <w:instrText xml:space="preserve"> NOTEREF _Ref523225313 \f \h </w:instrText>
      </w:r>
      <w:r w:rsidR="00C80E10">
        <w:rPr>
          <w:lang w:val="sk-SK"/>
        </w:rPr>
      </w:r>
      <w:r w:rsidR="00C80E10">
        <w:rPr>
          <w:lang w:val="sk-SK"/>
        </w:rPr>
        <w:fldChar w:fldCharType="separate"/>
      </w:r>
      <w:r w:rsidR="007F059F" w:rsidRPr="007F059F">
        <w:rPr>
          <w:rStyle w:val="Odkaznapoznmkupodiarou"/>
        </w:rPr>
        <w:t>90</w:t>
      </w:r>
      <w:r w:rsidR="00C80E10">
        <w:rPr>
          <w:lang w:val="sk-SK"/>
        </w:rPr>
        <w:fldChar w:fldCharType="end"/>
      </w:r>
      <w:r w:rsidRPr="0073389C">
        <w:rPr>
          <w:lang w:val="sk-SK"/>
        </w:rPr>
        <w:t xml:space="preserve"> </w:t>
      </w:r>
      <w:r w:rsidR="004056A2">
        <w:rPr>
          <w:lang w:val="sk-SK"/>
        </w:rPr>
        <w:t>(</w:t>
      </w:r>
      <w:r w:rsidRPr="0073389C">
        <w:rPr>
          <w:lang w:val="sk-SK"/>
        </w:rPr>
        <w:t xml:space="preserve">príloha č. </w:t>
      </w:r>
      <w:r w:rsidR="00627F92">
        <w:rPr>
          <w:lang w:val="sk-SK"/>
        </w:rPr>
        <w:t>6</w:t>
      </w:r>
      <w:r w:rsidR="00C3772E">
        <w:rPr>
          <w:lang w:val="sk-SK"/>
        </w:rPr>
        <w:t>)</w:t>
      </w:r>
      <w:r w:rsidR="00CA5224">
        <w:rPr>
          <w:lang w:val="sk-SK"/>
        </w:rPr>
        <w:t>,</w:t>
      </w:r>
    </w:p>
    <w:p w14:paraId="7A55D13D" w14:textId="715BF129"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4F6E2318" w14:textId="5C4E4573"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7A55D13E"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1AF49657"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67D14494"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F3B5903" w14:textId="6240C27F"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A55D140" w14:textId="41CB37E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2C2D4F33" w:rsidR="009D7F63" w:rsidRPr="00FE024C" w:rsidRDefault="00C9370F" w:rsidP="00167090">
      <w:pPr>
        <w:pStyle w:val="Bulletslevel1"/>
        <w:spacing w:after="120" w:line="288" w:lineRule="auto"/>
        <w:ind w:left="567" w:hanging="283"/>
        <w:jc w:val="both"/>
        <w:rPr>
          <w:lang w:val="sk-SK"/>
        </w:rPr>
      </w:pPr>
      <w:r>
        <w:rPr>
          <w:lang w:val="sk-SK"/>
        </w:rPr>
        <w:lastRenderedPageBreak/>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96"/>
      </w:r>
      <w:r w:rsidR="009D7F63" w:rsidRPr="00FE024C">
        <w:rPr>
          <w:lang w:val="sk-SK"/>
        </w:rPr>
        <w:t>, ak je účet identifikovaný v zmluvnom vzťahu (napr. v dohode), prijímateľ nie je povinný predkladať súhlas s poukazovaním mzdy na účet,</w:t>
      </w:r>
    </w:p>
    <w:p w14:paraId="4C7E5AB2" w14:textId="7830D8B4"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7A55D142" w14:textId="0D8782F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7A55D143" w14:textId="655C880B"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7A55D144" w14:textId="219EF5FB"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6" w14:textId="614411AC"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7475E562" w14:textId="56540898" w:rsidR="006405AA" w:rsidRDefault="00501447" w:rsidP="008F3E68">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avšak len na základe písomného rozhodnutia </w:t>
      </w:r>
      <w:r w:rsidR="000D06A7">
        <w:rPr>
          <w:rFonts w:eastAsia="Times New Roman" w:cs="Arial"/>
          <w:b/>
          <w:color w:val="auto"/>
          <w:szCs w:val="19"/>
          <w:lang w:val="sk-SK" w:eastAsia="en-US"/>
        </w:rPr>
        <w:t>udeleného prijímateľovi zo strany poskytovateľa</w:t>
      </w:r>
      <w:r w:rsidR="00B26D31">
        <w:rPr>
          <w:rStyle w:val="Odkaznapoznmkupodiarou"/>
          <w:rFonts w:eastAsia="Times New Roman" w:cs="Arial"/>
          <w:b/>
          <w:color w:val="auto"/>
          <w:szCs w:val="19"/>
          <w:lang w:val="sk-SK" w:eastAsia="en-US"/>
        </w:rPr>
        <w:footnoteReference w:id="97"/>
      </w:r>
      <w:r w:rsidR="000D06A7">
        <w:rPr>
          <w:rFonts w:eastAsia="Times New Roman" w:cs="Arial"/>
          <w:b/>
          <w:color w:val="auto"/>
          <w:szCs w:val="19"/>
          <w:lang w:val="sk-SK" w:eastAsia="en-US"/>
        </w:rPr>
        <w:t>. V prípade predloženia personálnych výdavkov – interných prostredníctvom sumarizačných hárkov – personálne výdavky, bez predchádzajúceho rozhodnutia zo strany poskytovateľa, budú tieto výdavky posúdené za neoprávnené. Prijímateľ predloží nasledovnú dokumentáciu:</w:t>
      </w:r>
    </w:p>
    <w:p w14:paraId="5C1C5894" w14:textId="77777777"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467F039D" w14:textId="77777777"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5386C1A5" w14:textId="0EA6D85C"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7254642B" w14:textId="36202E84"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41263BBE" w14:textId="52A8A6FF" w:rsidR="00204380" w:rsidRPr="00DB1B99" w:rsidRDefault="00204380" w:rsidP="00DB1B99">
      <w:pPr>
        <w:pStyle w:val="Bulletslevel1"/>
        <w:numPr>
          <w:ilvl w:val="0"/>
          <w:numId w:val="0"/>
        </w:numPr>
        <w:spacing w:after="120" w:line="288" w:lineRule="auto"/>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7A55D147"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lastRenderedPageBreak/>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0D841E96" w14:textId="72B57ADA" w:rsidR="00B9414D" w:rsidRPr="0073389C" w:rsidRDefault="00B9414D" w:rsidP="00B9414D">
      <w:pPr>
        <w:pStyle w:val="Bulletslevel1"/>
        <w:spacing w:after="120" w:line="288" w:lineRule="auto"/>
        <w:ind w:left="567" w:hanging="283"/>
        <w:jc w:val="both"/>
        <w:rPr>
          <w:lang w:val="sk-SK"/>
        </w:rPr>
      </w:pPr>
      <w:r w:rsidRPr="0073389C">
        <w:rPr>
          <w:lang w:val="sk-SK"/>
        </w:rPr>
        <w:t>pracovný výkaz (</w:t>
      </w:r>
      <w:r w:rsidR="00C80E10">
        <w:rPr>
          <w:lang w:val="sk-SK"/>
        </w:rPr>
        <w:t>pracovný výkaz</w:t>
      </w:r>
      <w:bookmarkStart w:id="116" w:name="_Ref523227404"/>
      <w:r w:rsidR="00C80E10" w:rsidRPr="0073389C">
        <w:rPr>
          <w:rStyle w:val="Odkaznapoznmkupodiarou"/>
          <w:rFonts w:cs="Arial"/>
          <w:i/>
          <w:iCs/>
          <w:sz w:val="19"/>
          <w:szCs w:val="19"/>
          <w:lang w:val="sk-SK"/>
        </w:rPr>
        <w:footnoteReference w:id="98"/>
      </w:r>
      <w:bookmarkEnd w:id="116"/>
      <w:r w:rsidR="00C80E10" w:rsidRPr="0073389C">
        <w:rPr>
          <w:lang w:val="sk-SK"/>
        </w:rPr>
        <w:t xml:space="preserve"> príloha č. </w:t>
      </w:r>
      <w:r w:rsidR="003B71D1">
        <w:rPr>
          <w:lang w:val="sk-SK"/>
        </w:rPr>
        <w:t>6</w:t>
      </w:r>
      <w:r>
        <w:rPr>
          <w:lang w:val="sk-SK"/>
        </w:rPr>
        <w:t>),</w:t>
      </w:r>
    </w:p>
    <w:p w14:paraId="7A55D14E" w14:textId="6D3C823E"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5BBBEF8C" w14:textId="0C23A0F3"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008F5719" w14:textId="6110ED97" w:rsidR="0042442A" w:rsidRPr="0073389C" w:rsidRDefault="00CA6FBB" w:rsidP="00BE4A8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 xml:space="preserve">3. </w:t>
      </w:r>
      <w:r w:rsidR="0042442A" w:rsidRPr="0073389C">
        <w:rPr>
          <w:rFonts w:ascii="Arial" w:hAnsi="Arial" w:cs="Arial"/>
          <w:b/>
          <w:bCs/>
          <w:color w:val="auto"/>
          <w:sz w:val="19"/>
          <w:szCs w:val="19"/>
          <w:lang w:val="sk-SK"/>
        </w:rPr>
        <w:t xml:space="preserve">Náhrada mzdy a platu </w:t>
      </w:r>
    </w:p>
    <w:p w14:paraId="160CFB5A" w14:textId="019ABDEF" w:rsidR="0042442A"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5B7173">
      <w:pPr>
        <w:pStyle w:val="Bulletslevel1"/>
        <w:numPr>
          <w:ilvl w:val="1"/>
          <w:numId w:val="66"/>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2CBA90E1" w14:textId="77777777" w:rsidR="00AD5D29" w:rsidRDefault="003F06E8" w:rsidP="005B7173">
      <w:pPr>
        <w:pStyle w:val="Bulletslevel1"/>
        <w:numPr>
          <w:ilvl w:val="1"/>
          <w:numId w:val="66"/>
        </w:numPr>
        <w:spacing w:after="120" w:line="288" w:lineRule="auto"/>
        <w:ind w:left="567" w:hanging="283"/>
        <w:rPr>
          <w:lang w:val="sk-SK"/>
        </w:rPr>
      </w:pPr>
      <w:r w:rsidRPr="0073389C">
        <w:rPr>
          <w:lang w:val="sk-SK"/>
        </w:rPr>
        <w:t xml:space="preserve">mzdový list, resp. výplatnú pásku, </w:t>
      </w:r>
    </w:p>
    <w:p w14:paraId="38DA1398" w14:textId="0C54C4E2" w:rsidR="007A65A7" w:rsidRPr="007A65A7" w:rsidRDefault="007A65A7" w:rsidP="005B7173">
      <w:pPr>
        <w:pStyle w:val="Bulletslevel1"/>
        <w:numPr>
          <w:ilvl w:val="1"/>
          <w:numId w:val="66"/>
        </w:numPr>
        <w:spacing w:after="120" w:line="288" w:lineRule="auto"/>
        <w:ind w:left="567" w:hanging="283"/>
        <w:rPr>
          <w:lang w:val="sk-SK"/>
        </w:rPr>
      </w:pPr>
      <w:r>
        <w:rPr>
          <w:lang w:val="sk-SK"/>
        </w:rPr>
        <w:t>mesačný výkaz poistného a príspevkov do Sociálnej poisťovne,</w:t>
      </w:r>
    </w:p>
    <w:p w14:paraId="212E7208" w14:textId="77777777" w:rsidR="007A65A7" w:rsidRDefault="007A65A7" w:rsidP="005B7173">
      <w:pPr>
        <w:pStyle w:val="Bulletslevel1"/>
        <w:numPr>
          <w:ilvl w:val="1"/>
          <w:numId w:val="66"/>
        </w:numPr>
        <w:spacing w:after="120" w:line="288" w:lineRule="auto"/>
        <w:ind w:left="567" w:hanging="283"/>
        <w:rPr>
          <w:lang w:val="sk-SK"/>
        </w:rPr>
      </w:pPr>
      <w:r>
        <w:rPr>
          <w:lang w:val="sk-SK"/>
        </w:rPr>
        <w:t>výkaz preddavkov na poistné na verejné zdravotné poistenie,</w:t>
      </w:r>
    </w:p>
    <w:p w14:paraId="0786050A" w14:textId="29EDA23E" w:rsidR="007A65A7" w:rsidRPr="007A65A7" w:rsidRDefault="007A65A7" w:rsidP="005B7173">
      <w:pPr>
        <w:pStyle w:val="Bulletslevel1"/>
        <w:numPr>
          <w:ilvl w:val="1"/>
          <w:numId w:val="66"/>
        </w:numPr>
        <w:spacing w:after="120" w:line="288" w:lineRule="auto"/>
        <w:ind w:left="567" w:hanging="283"/>
        <w:rPr>
          <w:lang w:val="sk-SK"/>
        </w:rPr>
      </w:pPr>
      <w:r>
        <w:rPr>
          <w:lang w:val="sk-SK"/>
        </w:rPr>
        <w:t>prehľad o zrazených a odvedených preddavkoch na daň,</w:t>
      </w:r>
    </w:p>
    <w:p w14:paraId="0B13780D" w14:textId="2FD9915B"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4C6D606E" w14:textId="5D81FA25" w:rsidR="001407FE"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99"/>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7BCFD8CA"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12E00AF1" w14:textId="77777777" w:rsidR="004A54D4" w:rsidRPr="00DD30A9" w:rsidRDefault="0042442A" w:rsidP="005B7173">
      <w:pPr>
        <w:pStyle w:val="Default"/>
        <w:numPr>
          <w:ilvl w:val="1"/>
          <w:numId w:val="66"/>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p>
    <w:p w14:paraId="51006E78" w14:textId="0EF62604" w:rsidR="004A54D4" w:rsidRDefault="00FC6468" w:rsidP="004A54D4">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r w:rsidR="004A54D4">
        <w:rPr>
          <w:rFonts w:eastAsia="Times New Roman" w:cs="Arial"/>
          <w:b/>
          <w:color w:val="auto"/>
          <w:szCs w:val="19"/>
          <w:lang w:val="sk-SK" w:eastAsia="en-US"/>
        </w:rPr>
        <w:t>, avšak len na základe písomného rozhodnutia udeleného prijímateľovi zo strany poskytovateľa</w:t>
      </w:r>
      <w:r w:rsidR="002C66B3">
        <w:rPr>
          <w:rStyle w:val="Odkaznapoznmkupodiarou"/>
          <w:rFonts w:eastAsia="Times New Roman" w:cs="Arial"/>
          <w:b/>
          <w:color w:val="auto"/>
          <w:szCs w:val="19"/>
          <w:lang w:val="sk-SK" w:eastAsia="en-US"/>
        </w:rPr>
        <w:footnoteReference w:id="100"/>
      </w:r>
      <w:r w:rsidR="004A54D4">
        <w:rPr>
          <w:rFonts w:eastAsia="Times New Roman" w:cs="Arial"/>
          <w:b/>
          <w:color w:val="auto"/>
          <w:szCs w:val="19"/>
          <w:lang w:val="sk-SK" w:eastAsia="en-US"/>
        </w:rPr>
        <w:t xml:space="preserve">. V prípade predloženia personálnych výdavkov – </w:t>
      </w:r>
      <w:r w:rsidR="001577F1">
        <w:rPr>
          <w:rFonts w:eastAsia="Times New Roman" w:cs="Arial"/>
          <w:b/>
          <w:color w:val="auto"/>
          <w:szCs w:val="19"/>
          <w:lang w:val="sk-SK" w:eastAsia="en-US"/>
        </w:rPr>
        <w:t>náhrady mzdy a platu</w:t>
      </w:r>
      <w:r w:rsidR="004A54D4">
        <w:rPr>
          <w:rFonts w:eastAsia="Times New Roman" w:cs="Arial"/>
          <w:b/>
          <w:color w:val="auto"/>
          <w:szCs w:val="19"/>
          <w:lang w:val="sk-SK" w:eastAsia="en-US"/>
        </w:rPr>
        <w:t xml:space="preserve"> prostredníctvom sumarizačných hárkov – personálne výdavky, bez predchádzajúceho rozhodnutia zo strany poskytovateľa, budú tieto výdavky posúdené za neoprávnené. Prijímateľ predloží nasledovnú dokumentáciu:</w:t>
      </w:r>
    </w:p>
    <w:p w14:paraId="189ADE78" w14:textId="77777777" w:rsidR="004A54D4" w:rsidRPr="0073389C" w:rsidRDefault="004A54D4" w:rsidP="004A54D4">
      <w:pPr>
        <w:pStyle w:val="Bulletslevel1"/>
        <w:spacing w:after="120" w:line="288" w:lineRule="auto"/>
        <w:ind w:left="567" w:hanging="283"/>
        <w:jc w:val="both"/>
        <w:rPr>
          <w:i/>
          <w:iCs/>
          <w:lang w:val="sk-SK"/>
        </w:rPr>
      </w:pPr>
      <w:r>
        <w:rPr>
          <w:lang w:val="sk-SK"/>
        </w:rPr>
        <w:lastRenderedPageBreak/>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08555227"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4C3D4A41"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6568045" w14:textId="77777777"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14:paraId="1F83BD0C" w14:textId="1099B55C"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5B322424" w14:textId="2C46C4E2"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11BF5723"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52A1CD85" w14:textId="0F897064"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101"/>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lastRenderedPageBreak/>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73CF405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5D56AF8C" w14:textId="77777777"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14:paraId="07DE0A9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17E6A09A" w14:textId="70E54DF5" w:rsidR="007E243E" w:rsidRPr="00DD30A9" w:rsidRDefault="00D502D1" w:rsidP="00DD30A9">
      <w:pPr>
        <w:pStyle w:val="Bulletslevel1"/>
        <w:numPr>
          <w:ilvl w:val="0"/>
          <w:numId w:val="0"/>
        </w:numPr>
        <w:spacing w:after="120" w:line="288" w:lineRule="auto"/>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1D9F9F8F" w14:textId="6F3FB604"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39B2F3FC" w14:textId="2A066E73"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78E02225"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498AD2C3" w14:textId="531208F0"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213B4FDA" w14:textId="68685B32"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7B7316C3" w14:textId="3807977B"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50888AB4" w14:textId="559E027E"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4C703253" w14:textId="537D98EE"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074769CE"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1460D2EE"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5A406687" w14:textId="77777777" w:rsidR="0046756F" w:rsidRDefault="00531F46"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4C4435C6" w14:textId="73AA390F"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12CC90F0" w14:textId="6188C096"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242A76D4" w:rsidR="00C87533" w:rsidRPr="0073389C" w:rsidRDefault="00C87533" w:rsidP="005B7173">
      <w:pPr>
        <w:pStyle w:val="Default"/>
        <w:numPr>
          <w:ilvl w:val="0"/>
          <w:numId w:val="65"/>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02AAAE58"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55D164" w14:textId="28041340" w:rsidR="009D7F63" w:rsidRPr="00515B75" w:rsidRDefault="00C87533" w:rsidP="005B7173">
      <w:pPr>
        <w:pStyle w:val="Default"/>
        <w:numPr>
          <w:ilvl w:val="0"/>
          <w:numId w:val="65"/>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77519CC" w14:textId="5CB7CBEB"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7A55D169" w14:textId="69F0A61B"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8FE2403" w14:textId="1861E7FA"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A55D16F" w14:textId="0C9CFB16"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w:t>
      </w:r>
      <w:r w:rsidRPr="0073389C">
        <w:rPr>
          <w:rFonts w:ascii="Arial" w:hAnsi="Arial" w:cs="Arial"/>
          <w:sz w:val="19"/>
          <w:szCs w:val="19"/>
          <w:lang w:val="sk-SK"/>
        </w:rPr>
        <w:lastRenderedPageBreak/>
        <w:t xml:space="preserve">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7A55D173" w14:textId="622426B5"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4FCE09AE" w14:textId="034A09B9" w:rsidR="00E5084E" w:rsidRPr="00CB2A99" w:rsidRDefault="009D7F63" w:rsidP="005B7173">
      <w:pPr>
        <w:pStyle w:val="Default"/>
        <w:numPr>
          <w:ilvl w:val="1"/>
          <w:numId w:val="55"/>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7A55D176" w14:textId="2BE03C63"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5B7173">
      <w:pPr>
        <w:pStyle w:val="Default"/>
        <w:numPr>
          <w:ilvl w:val="0"/>
          <w:numId w:val="5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01CD4443" w14:textId="01913B5D" w:rsidR="00EA7E3A" w:rsidRPr="00CA3395" w:rsidRDefault="009D7F63" w:rsidP="005B7173">
      <w:pPr>
        <w:pStyle w:val="Default"/>
        <w:numPr>
          <w:ilvl w:val="2"/>
          <w:numId w:val="57"/>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7" w14:textId="1CB48EB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ADCFAD" w14:textId="77777777" w:rsidR="003324C5"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3" w14:textId="455D7512"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24329519"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C6F56BF" w14:textId="4A63A505" w:rsidR="005507D4" w:rsidRPr="0073389C"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F" w14:textId="6BBE8E1A" w:rsidR="009D7F63" w:rsidRPr="005507D4"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lastRenderedPageBreak/>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A55D1B1" w14:textId="096EF58A"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2" w14:textId="41740F9E" w:rsidR="009D7F63" w:rsidRPr="0073389C" w:rsidRDefault="00346752"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68EF15FF"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11A4BA03" w14:textId="6B6BD9CB" w:rsidR="00BC5336" w:rsidRPr="00BC5336" w:rsidRDefault="00E72207"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7A55D1B7" w14:textId="536B1103"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4FC459AB" w14:textId="19E95838" w:rsidR="00D20978" w:rsidRPr="00017C8D" w:rsidRDefault="009D7F63" w:rsidP="005B7173">
      <w:pPr>
        <w:pStyle w:val="Default"/>
        <w:numPr>
          <w:ilvl w:val="1"/>
          <w:numId w:val="6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7AAE190"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A55D1B9" w14:textId="25035AB2"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27EA29AC"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9F00A45" w14:textId="085E71C3" w:rsidR="00D20C4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4F3EE46" w14:textId="5D4D7058" w:rsidR="00D20978" w:rsidRPr="00D20C43" w:rsidRDefault="009D7F63" w:rsidP="005B7173">
      <w:pPr>
        <w:pStyle w:val="Default"/>
        <w:numPr>
          <w:ilvl w:val="1"/>
          <w:numId w:val="62"/>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7A55D1C1" w14:textId="3D01AB50"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CF94008" w:rsidR="001C7C81" w:rsidRDefault="009D7F63"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5AA272E" w:rsidR="001C7C81" w:rsidRPr="0073389C" w:rsidRDefault="001C7C81" w:rsidP="005B7173">
      <w:pPr>
        <w:pStyle w:val="Default"/>
        <w:numPr>
          <w:ilvl w:val="0"/>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102"/>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7A55D1C7" w14:textId="5DC21306"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FD637DC" w14:textId="2A3EF220" w:rsidR="000C520E" w:rsidRDefault="001C7C81"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EE" w14:textId="4EFA8CE5" w:rsidR="009D7F63" w:rsidRPr="000C520E" w:rsidRDefault="00EC3F60"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2A3AA2">
        <w:rPr>
          <w:rFonts w:ascii="Arial" w:hAnsi="Arial" w:cs="Arial"/>
          <w:color w:val="auto"/>
          <w:sz w:val="19"/>
          <w:szCs w:val="19"/>
          <w:lang w:val="sk-SK"/>
        </w:rPr>
        <w:fldChar w:fldCharType="begin"/>
      </w:r>
      <w:r w:rsidR="002A3AA2">
        <w:rPr>
          <w:rFonts w:ascii="Arial" w:hAnsi="Arial" w:cs="Arial"/>
          <w:color w:val="auto"/>
          <w:sz w:val="19"/>
          <w:szCs w:val="19"/>
          <w:lang w:val="sk-SK"/>
        </w:rPr>
        <w:instrText xml:space="preserve"> NOTEREF _Ref523227404 \f \h </w:instrText>
      </w:r>
      <w:r w:rsidR="002A3AA2">
        <w:rPr>
          <w:rFonts w:ascii="Arial" w:hAnsi="Arial" w:cs="Arial"/>
          <w:color w:val="auto"/>
          <w:sz w:val="19"/>
          <w:szCs w:val="19"/>
          <w:lang w:val="sk-SK"/>
        </w:rPr>
      </w:r>
      <w:r w:rsidR="002A3AA2">
        <w:rPr>
          <w:rFonts w:ascii="Arial" w:hAnsi="Arial" w:cs="Arial"/>
          <w:color w:val="auto"/>
          <w:sz w:val="19"/>
          <w:szCs w:val="19"/>
          <w:lang w:val="sk-SK"/>
        </w:rPr>
        <w:fldChar w:fldCharType="separate"/>
      </w:r>
      <w:r w:rsidR="007F059F" w:rsidRPr="007F059F">
        <w:rPr>
          <w:rStyle w:val="Odkaznapoznmkupodiarou"/>
        </w:rPr>
        <w:t>95</w:t>
      </w:r>
      <w:r w:rsidR="002A3AA2">
        <w:rPr>
          <w:rFonts w:ascii="Arial" w:hAnsi="Arial" w:cs="Arial"/>
          <w:color w:val="auto"/>
          <w:sz w:val="19"/>
          <w:szCs w:val="19"/>
          <w:lang w:val="sk-SK"/>
        </w:rPr>
        <w:fldChar w:fldCharType="end"/>
      </w:r>
      <w:r w:rsidR="002A3AA2">
        <w:rPr>
          <w:rFonts w:ascii="Arial" w:hAnsi="Arial" w:cs="Arial"/>
          <w:color w:val="auto"/>
          <w:sz w:val="19"/>
          <w:szCs w:val="19"/>
          <w:lang w:val="sk-SK"/>
        </w:rPr>
        <w:t xml:space="preserve"> (</w:t>
      </w:r>
      <w:r w:rsidR="00E238FE" w:rsidRPr="000C520E">
        <w:rPr>
          <w:rFonts w:ascii="Arial" w:hAnsi="Arial" w:cs="Arial"/>
          <w:color w:val="auto"/>
          <w:sz w:val="19"/>
          <w:szCs w:val="19"/>
          <w:lang w:val="sk-SK"/>
        </w:rPr>
        <w:t xml:space="preserve">príloha č. </w:t>
      </w:r>
      <w:r w:rsidR="003B71D1">
        <w:rPr>
          <w:rFonts w:ascii="Arial" w:hAnsi="Arial" w:cs="Arial"/>
          <w:color w:val="auto"/>
          <w:sz w:val="19"/>
          <w:szCs w:val="19"/>
          <w:lang w:val="sk-SK"/>
        </w:rPr>
        <w:t>6</w:t>
      </w:r>
      <w:r w:rsidR="009D7F63" w:rsidRPr="000C520E">
        <w:rPr>
          <w:rFonts w:ascii="Arial" w:hAnsi="Arial" w:cs="Arial"/>
          <w:color w:val="auto"/>
          <w:sz w:val="19"/>
          <w:szCs w:val="19"/>
          <w:lang w:val="sk-SK"/>
        </w:rPr>
        <w:t xml:space="preserve"> 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7427D1A4" w14:textId="5993E4C9"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330D6C7" w14:textId="36A27AC9" w:rsidR="00A60E8A" w:rsidRDefault="00A60E8A"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7A55D1F0" w14:textId="219A4D85"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103"/>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Default="00093A3C" w:rsidP="005B7173">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1FBC0299" w14:textId="453F955A" w:rsidR="00216A51" w:rsidRPr="00216A51" w:rsidRDefault="00326847"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2E679339" w14:textId="4BDB7683" w:rsidR="007E6877" w:rsidRDefault="009D7F63"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1FCB8769" w14:textId="2E95BF7D" w:rsidR="001F2A24" w:rsidRPr="001F2A24" w:rsidRDefault="002A3AA2" w:rsidP="005B7173">
      <w:pPr>
        <w:pStyle w:val="Normlnywebov"/>
        <w:numPr>
          <w:ilvl w:val="0"/>
          <w:numId w:val="68"/>
        </w:numPr>
        <w:spacing w:before="120" w:after="120" w:line="288" w:lineRule="auto"/>
        <w:ind w:left="567" w:hanging="283"/>
        <w:jc w:val="both"/>
        <w:rPr>
          <w:rFonts w:ascii="Arial" w:hAnsi="Arial" w:cs="Arial"/>
          <w:b/>
          <w:bCs/>
          <w:sz w:val="19"/>
          <w:szCs w:val="19"/>
        </w:rPr>
      </w:pPr>
      <w:r w:rsidRPr="000C520E">
        <w:rPr>
          <w:rFonts w:ascii="Arial" w:hAnsi="Arial" w:cs="Arial"/>
          <w:sz w:val="19"/>
          <w:szCs w:val="19"/>
        </w:rPr>
        <w:t xml:space="preserve">pracovný výkaz </w:t>
      </w:r>
      <w:r>
        <w:rPr>
          <w:rFonts w:ascii="Arial" w:hAnsi="Arial" w:cs="Arial"/>
          <w:sz w:val="19"/>
          <w:szCs w:val="19"/>
        </w:rPr>
        <w:fldChar w:fldCharType="begin"/>
      </w:r>
      <w:r>
        <w:rPr>
          <w:rFonts w:ascii="Arial" w:hAnsi="Arial" w:cs="Arial"/>
          <w:sz w:val="19"/>
          <w:szCs w:val="19"/>
        </w:rPr>
        <w:instrText xml:space="preserve"> NOTEREF _Ref523227404 \f \h </w:instrText>
      </w:r>
      <w:r>
        <w:rPr>
          <w:rFonts w:ascii="Arial" w:hAnsi="Arial" w:cs="Arial"/>
          <w:sz w:val="19"/>
          <w:szCs w:val="19"/>
        </w:rPr>
      </w:r>
      <w:r>
        <w:rPr>
          <w:rFonts w:ascii="Arial" w:hAnsi="Arial" w:cs="Arial"/>
          <w:sz w:val="19"/>
          <w:szCs w:val="19"/>
        </w:rPr>
        <w:fldChar w:fldCharType="separate"/>
      </w:r>
      <w:r w:rsidR="007F059F" w:rsidRPr="007F059F">
        <w:rPr>
          <w:rStyle w:val="Odkaznapoznmkupodiarou"/>
        </w:rPr>
        <w:t>95</w:t>
      </w:r>
      <w:r>
        <w:rPr>
          <w:rFonts w:ascii="Arial" w:hAnsi="Arial" w:cs="Arial"/>
          <w:sz w:val="19"/>
          <w:szCs w:val="19"/>
        </w:rPr>
        <w:fldChar w:fldCharType="end"/>
      </w:r>
      <w:r>
        <w:rPr>
          <w:rFonts w:ascii="Arial" w:hAnsi="Arial" w:cs="Arial"/>
          <w:sz w:val="19"/>
          <w:szCs w:val="19"/>
        </w:rPr>
        <w:t xml:space="preserve"> (</w:t>
      </w:r>
      <w:r w:rsidRPr="000C520E">
        <w:rPr>
          <w:rFonts w:ascii="Arial" w:hAnsi="Arial" w:cs="Arial"/>
          <w:sz w:val="19"/>
          <w:szCs w:val="19"/>
        </w:rPr>
        <w:t xml:space="preserve">príloha č. </w:t>
      </w:r>
      <w:r w:rsidR="00407B17">
        <w:rPr>
          <w:rFonts w:ascii="Arial" w:hAnsi="Arial" w:cs="Arial"/>
          <w:sz w:val="19"/>
          <w:szCs w:val="19"/>
        </w:rPr>
        <w:t>6</w:t>
      </w:r>
      <w:r w:rsidRPr="000C520E">
        <w:rPr>
          <w:rFonts w:ascii="Arial" w:hAnsi="Arial" w:cs="Arial"/>
          <w:sz w:val="19"/>
          <w:szCs w:val="19"/>
        </w:rPr>
        <w:t xml:space="preserve"> ak relevantné)</w:t>
      </w:r>
      <w:r w:rsidR="001F2A24">
        <w:rPr>
          <w:rFonts w:ascii="Arial" w:hAnsi="Arial" w:cs="Arial"/>
          <w:sz w:val="19"/>
          <w:szCs w:val="19"/>
        </w:rPr>
        <w:t>,</w:t>
      </w:r>
    </w:p>
    <w:p w14:paraId="3E744590" w14:textId="3D5E64F8" w:rsidR="00486549" w:rsidRPr="001F2A24" w:rsidRDefault="001F2A24" w:rsidP="005B7173">
      <w:pPr>
        <w:pStyle w:val="Odsekzoznamu"/>
        <w:numPr>
          <w:ilvl w:val="0"/>
          <w:numId w:val="68"/>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7A55D1F6" w14:textId="0E286938"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7A55D1F7" w14:textId="31810989"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w:t>
      </w:r>
      <w:r w:rsidRPr="0073389C">
        <w:rPr>
          <w:rFonts w:ascii="Arial" w:hAnsi="Arial"/>
          <w:color w:val="auto"/>
          <w:sz w:val="19"/>
          <w:szCs w:val="19"/>
          <w:lang w:val="sk-SK"/>
        </w:rPr>
        <w:lastRenderedPageBreak/>
        <w:t xml:space="preserve">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0356912E"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2C4B6EB6" w14:textId="1803F732" w:rsidR="00485275" w:rsidRPr="005238C1" w:rsidRDefault="00941A40" w:rsidP="005B7173">
      <w:pPr>
        <w:pStyle w:val="Default"/>
        <w:numPr>
          <w:ilvl w:val="1"/>
          <w:numId w:val="69"/>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626BE7CA" w14:textId="6B2EE6DE" w:rsidR="00485275" w:rsidRPr="005238C1" w:rsidRDefault="009D7F63" w:rsidP="005B7173">
      <w:pPr>
        <w:pStyle w:val="Default"/>
        <w:numPr>
          <w:ilvl w:val="1"/>
          <w:numId w:val="70"/>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104"/>
      </w:r>
      <w:r w:rsidRPr="0073389C">
        <w:rPr>
          <w:rFonts w:ascii="Arial" w:hAnsi="Arial" w:cs="Arial"/>
          <w:b/>
          <w:bCs/>
          <w:position w:val="8"/>
          <w:sz w:val="19"/>
          <w:szCs w:val="19"/>
          <w:vertAlign w:val="superscript"/>
          <w:lang w:val="sk-SK"/>
        </w:rPr>
        <w:t xml:space="preserve"> </w:t>
      </w:r>
    </w:p>
    <w:p w14:paraId="7A55D209" w14:textId="1446C6B3" w:rsidR="009D7F63"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4CFDC76C"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105"/>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A55D20E" w14:textId="47350F30"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8ECD1E4" w14:textId="015BCB36" w:rsidR="00D06CBA" w:rsidRPr="00ED3C74" w:rsidRDefault="00040457" w:rsidP="005B7173">
      <w:pPr>
        <w:pStyle w:val="Default"/>
        <w:numPr>
          <w:ilvl w:val="0"/>
          <w:numId w:val="7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lastRenderedPageBreak/>
        <w:t xml:space="preserve">protokol o zaradení odpisovaného majetku, </w:t>
      </w:r>
    </w:p>
    <w:p w14:paraId="7A55D215"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2EA97DFD" w14:textId="398F9422"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7A55D220"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3D3FC8B7" w14:textId="5432BB10" w:rsidR="008879F8"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03732EE5" w14:textId="393F2A88" w:rsidR="00D06CBA" w:rsidRPr="005260D8" w:rsidRDefault="009D7F63" w:rsidP="005B7173">
      <w:pPr>
        <w:pStyle w:val="Zoznamsodrkami"/>
        <w:numPr>
          <w:ilvl w:val="0"/>
          <w:numId w:val="73"/>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474F7574" w:rsidR="009D7F63" w:rsidRPr="00666AC8" w:rsidRDefault="003B4868" w:rsidP="005B7173">
      <w:pPr>
        <w:pStyle w:val="Default"/>
        <w:numPr>
          <w:ilvl w:val="1"/>
          <w:numId w:val="58"/>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lastRenderedPageBreak/>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117" w:name="_Toc410907876"/>
      <w:r>
        <w:rPr>
          <w:lang w:val="sk-SK"/>
        </w:rPr>
        <w:t xml:space="preserve"> </w:t>
      </w:r>
      <w:bookmarkStart w:id="118" w:name="_Toc440372876"/>
      <w:bookmarkStart w:id="119" w:name="_Toc4576195"/>
      <w:r w:rsidR="009D7F63" w:rsidRPr="0073389C">
        <w:rPr>
          <w:lang w:val="sk-SK"/>
        </w:rPr>
        <w:t>Nezrovnalosti a vysporiadanie finančných vzťahov</w:t>
      </w:r>
      <w:bookmarkEnd w:id="117"/>
      <w:bookmarkEnd w:id="118"/>
      <w:bookmarkEnd w:id="119"/>
    </w:p>
    <w:p w14:paraId="170C81DC"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55DE9F8D"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589BBAC3" w14:textId="77777777" w:rsidR="00CC0C60" w:rsidRPr="00CC0C60" w:rsidRDefault="00CC0C60" w:rsidP="0099542E">
      <w:pPr>
        <w:autoSpaceDE w:val="0"/>
        <w:autoSpaceDN w:val="0"/>
        <w:adjustRightInd w:val="0"/>
        <w:spacing w:line="276" w:lineRule="auto"/>
        <w:jc w:val="both"/>
        <w:rPr>
          <w:rFonts w:cs="Arial"/>
          <w:bCs/>
          <w:szCs w:val="19"/>
        </w:rPr>
      </w:pPr>
    </w:p>
    <w:p w14:paraId="6958C32C"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0D446440" w14:textId="77777777" w:rsidR="00CC0C60" w:rsidRPr="00E8012F" w:rsidRDefault="00CC0C60" w:rsidP="00CC0C60">
      <w:pPr>
        <w:autoSpaceDE w:val="0"/>
        <w:autoSpaceDN w:val="0"/>
        <w:adjustRightInd w:val="0"/>
        <w:jc w:val="both"/>
        <w:rPr>
          <w:rFonts w:cs="Arial"/>
          <w:bCs/>
          <w:szCs w:val="19"/>
        </w:rPr>
      </w:pPr>
    </w:p>
    <w:p w14:paraId="13C6A8FE" w14:textId="77777777"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4ACC8D8D" w14:textId="77777777" w:rsidR="00AC0EAB" w:rsidRDefault="00AC0EAB" w:rsidP="00AE7CC2">
      <w:pPr>
        <w:spacing w:line="276" w:lineRule="auto"/>
        <w:jc w:val="both"/>
        <w:rPr>
          <w:rFonts w:cs="Arial"/>
          <w:szCs w:val="16"/>
        </w:rPr>
      </w:pPr>
    </w:p>
    <w:p w14:paraId="7ACE059B" w14:textId="77777777" w:rsidR="00AC0EAB" w:rsidRPr="00B22662" w:rsidRDefault="00AC0EAB" w:rsidP="0099542E">
      <w:pPr>
        <w:spacing w:line="276" w:lineRule="auto"/>
        <w:jc w:val="both"/>
      </w:pPr>
      <w:r w:rsidRPr="00B22662">
        <w:t xml:space="preserve">Z pohľadu legislatívy Slovenskej republiky má na vznik nezrovnalosti priamy dopad najmä: </w:t>
      </w:r>
    </w:p>
    <w:p w14:paraId="4CBA0D75" w14:textId="1F7E0BF6" w:rsidR="00AC0EAB" w:rsidRPr="00B22662" w:rsidRDefault="00AC0EAB" w:rsidP="005B7173">
      <w:pPr>
        <w:numPr>
          <w:ilvl w:val="0"/>
          <w:numId w:val="90"/>
        </w:numPr>
        <w:spacing w:line="276" w:lineRule="auto"/>
        <w:jc w:val="both"/>
      </w:pPr>
      <w:r w:rsidRPr="00B22662">
        <w:rPr>
          <w:b/>
        </w:rPr>
        <w:t>porušenie finančnej disciplíny</w:t>
      </w:r>
      <w:r w:rsidRPr="00B22662">
        <w:t xml:space="preserve"> podľa </w:t>
      </w:r>
      <w:r>
        <w:t xml:space="preserve">ustanovenia </w:t>
      </w:r>
      <w:r w:rsidRPr="00B22662">
        <w:t xml:space="preserve">§ 31 ods. 1 zákona o rozpočtových pravidlách verejnej správy, pričom </w:t>
      </w:r>
      <w:r w:rsidR="00F847DF">
        <w:t>toto ustanovenie definuje</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18A32EFA" w14:textId="77777777" w:rsidR="00AC0EAB" w:rsidRDefault="00AC0EAB" w:rsidP="005B7173">
      <w:pPr>
        <w:numPr>
          <w:ilvl w:val="0"/>
          <w:numId w:val="90"/>
        </w:numPr>
        <w:spacing w:line="276"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v platnom znení</w:t>
      </w:r>
      <w:r w:rsidRPr="00B22662">
        <w:t xml:space="preserve">, ktoré má Komisia uplatňovať na výdavky financované Úniou v rámci zdieľaného hospodárenia pri nedodržaní pravidiel verejného obstarávania a podľa zákona o verejnom obstarávaní. </w:t>
      </w:r>
    </w:p>
    <w:p w14:paraId="474DEEC2" w14:textId="77777777" w:rsidR="00AC0EAB" w:rsidRPr="00561705"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AAA5865" w14:textId="33F32140" w:rsidR="00C15DDE"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w:t>
      </w:r>
      <w:r w:rsidR="005918D7">
        <w:rPr>
          <w:rFonts w:cs="Arial"/>
          <w:szCs w:val="16"/>
        </w:rPr>
        <w:t>U</w:t>
      </w:r>
      <w:r w:rsidRPr="00561705">
        <w:rPr>
          <w:rFonts w:cs="Arial"/>
          <w:szCs w:val="16"/>
        </w:rPr>
        <w:t>, subvenčný podvod alebo machinácie pri verejnom obstarávaní a verejnej dražbe</w:t>
      </w:r>
      <w:r w:rsidR="00CC0C60">
        <w:rPr>
          <w:rFonts w:cs="Arial"/>
          <w:szCs w:val="16"/>
        </w:rPr>
        <w:t>;</w:t>
      </w:r>
    </w:p>
    <w:p w14:paraId="68A4794C" w14:textId="24456FFB" w:rsidR="00CC0C60" w:rsidRPr="00AC0EAB" w:rsidRDefault="00CC0C60"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14:paraId="16E5AF0D" w14:textId="77777777" w:rsidR="00CC0C60" w:rsidRDefault="00CC0C60" w:rsidP="001F303B">
      <w:pPr>
        <w:spacing w:line="276" w:lineRule="auto"/>
        <w:jc w:val="both"/>
      </w:pPr>
    </w:p>
    <w:p w14:paraId="38809E59" w14:textId="25DEE132"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7A55D22E" w14:textId="2530F3CC"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4CDA9072" w14:textId="114F64CD"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w:t>
      </w:r>
      <w:r w:rsidR="005918D7">
        <w:t xml:space="preserve">najmä </w:t>
      </w:r>
      <w:r w:rsidRPr="00CB1BAB">
        <w:t>nadväznosti na schválenie/prerokovanie/zaslanie/oboznámenie/doručenie oficiálneho dokumentu podľa typu vykonanej kontroly/auditu/overovania</w:t>
      </w:r>
      <w:r w:rsidR="005918D7">
        <w:t>/ vyšetrovania/ konania</w:t>
      </w:r>
      <w:r w:rsidRPr="00CB1BAB">
        <w:t>, resp. nadobudnuti</w:t>
      </w:r>
      <w:r w:rsidR="005918D7">
        <w:t>a</w:t>
      </w:r>
      <w:r w:rsidRPr="00CB1BAB">
        <w:t xml:space="preserve"> právoplatnosti rozhodnutia vydaného v</w:t>
      </w:r>
      <w:r>
        <w:t> </w:t>
      </w:r>
      <w:r w:rsidRPr="00CB1BAB">
        <w:t>správnom</w:t>
      </w:r>
      <w:r>
        <w:t>/súdnom</w:t>
      </w:r>
      <w:r w:rsidRPr="00CB1BAB">
        <w:t xml:space="preserve"> konaní.</w:t>
      </w:r>
    </w:p>
    <w:p w14:paraId="7AACBEC6" w14:textId="4056224D"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lastRenderedPageBreak/>
        <w:t>Riešenie nezrovnalosti</w:t>
      </w:r>
    </w:p>
    <w:p w14:paraId="02D06F9B"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11564C7A" w14:textId="77777777"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ďalej aj ako ŽoV ).</w:t>
      </w:r>
    </w:p>
    <w:p w14:paraId="36C09C85" w14:textId="7CB47B95"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6DBE9CB7" w14:textId="3360904D"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16416DA4" w14:textId="1C350530"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14B51FEB" w14:textId="2282337C"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3615D0BA" w14:textId="465B77A4"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726BE951" w14:textId="5AA480A4"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7A55D22F"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55D230" w14:textId="131EC79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7A55D231" w14:textId="500913F6"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7A55D232" w14:textId="6B81E5C8"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7A55D233" w14:textId="13B5F77E"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7A55D234" w14:textId="010128D9"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7A55D235" w14:textId="675BA7F5" w:rsidR="009D7F63" w:rsidRPr="0073389C" w:rsidRDefault="00524982" w:rsidP="005B7173">
      <w:pPr>
        <w:numPr>
          <w:ilvl w:val="0"/>
          <w:numId w:val="96"/>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7A55D236" w14:textId="69A6AA42" w:rsidR="009D7F63" w:rsidRPr="0073389C" w:rsidRDefault="00FC31BD" w:rsidP="005B7173">
      <w:pPr>
        <w:numPr>
          <w:ilvl w:val="0"/>
          <w:numId w:val="96"/>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A55D237" w14:textId="082F335A" w:rsidR="009D7F63" w:rsidRPr="0073389C" w:rsidRDefault="009D7F63" w:rsidP="005B7173">
      <w:pPr>
        <w:numPr>
          <w:ilvl w:val="0"/>
          <w:numId w:val="96"/>
        </w:numPr>
        <w:autoSpaceDE w:val="0"/>
        <w:autoSpaceDN w:val="0"/>
        <w:adjustRightInd w:val="0"/>
        <w:spacing w:before="120" w:after="120" w:line="288" w:lineRule="auto"/>
        <w:jc w:val="both"/>
      </w:pPr>
      <w:r w:rsidRPr="0073389C">
        <w:t>a iných (napr. bol vytvorený príjem z projektu).</w:t>
      </w:r>
    </w:p>
    <w:p w14:paraId="6F295211" w14:textId="3D513328"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w:t>
      </w:r>
      <w:r w:rsidRPr="0073389C">
        <w:lastRenderedPageBreak/>
        <w:t xml:space="preserve">Ak suma NFP alebo jeho časti, ktorá sa má vrátiť, nepresiahne </w:t>
      </w:r>
      <w:r w:rsidR="005918D7" w:rsidRPr="005918D7">
        <w:t xml:space="preserve">bez úrokov sumu </w:t>
      </w:r>
      <w:r w:rsidRPr="0073389C">
        <w:t>40,00 EUR, tento NFP alebo jeho časť poskytovateľ</w:t>
      </w:r>
      <w:r w:rsidR="005918D7" w:rsidRPr="005918D7">
        <w:t xml:space="preserve"> </w:t>
      </w:r>
      <w:r w:rsidR="005918D7">
        <w:t>neuplatňuje a</w:t>
      </w:r>
      <w:r w:rsidRPr="0073389C">
        <w:t xml:space="preserve"> nevymáha. </w:t>
      </w:r>
    </w:p>
    <w:p w14:paraId="437F30AB" w14:textId="2168C7C9"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7A55D238" w14:textId="017AEDB6"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65725EE1" w14:textId="77777777" w:rsidR="00A26354"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0014162C">
        <w:t>.</w:t>
      </w:r>
    </w:p>
    <w:p w14:paraId="1F5CF6E9" w14:textId="419DA3B3" w:rsidR="00A26354" w:rsidRPr="00F5767E" w:rsidRDefault="00A26354" w:rsidP="0099542E">
      <w:pPr>
        <w:autoSpaceDE w:val="0"/>
        <w:autoSpaceDN w:val="0"/>
        <w:adjustRightInd w:val="0"/>
        <w:spacing w:before="120" w:line="276" w:lineRule="auto"/>
        <w:jc w:val="both"/>
      </w:pPr>
      <w:r w:rsidRPr="0099542E">
        <w:t xml:space="preserve">V prípade vysporiadania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r>
        <w:t xml:space="preserve"> EVS</w:t>
      </w:r>
      <w:r w:rsidRPr="0099542E">
        <w:t xml:space="preserve">  prostredníctvom verejnej časti ITMS, čím sa zabezpečí aj 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p>
    <w:p w14:paraId="65AD9E33" w14:textId="77777777" w:rsidR="00034716" w:rsidRPr="00BB2709" w:rsidRDefault="00034716" w:rsidP="0099542E">
      <w:pPr>
        <w:spacing w:line="288" w:lineRule="auto"/>
        <w:jc w:val="both"/>
      </w:pPr>
    </w:p>
    <w:p w14:paraId="1E43BDE6" w14:textId="579DE0DE"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 a </w:t>
      </w:r>
      <w:r>
        <w:t>zároveň aj písomne P</w:t>
      </w:r>
      <w:r w:rsidRPr="00BB2709">
        <w:t xml:space="preserve">oskytovateľovi, s ktorým má uzatvorenú </w:t>
      </w:r>
      <w:r>
        <w:t xml:space="preserve">zmluvu o poskytnutí NFP spolu s  </w:t>
      </w:r>
      <w:r w:rsidRPr="00BB2709">
        <w:t xml:space="preserve">výpisom z bankového účtu, resp. </w:t>
      </w:r>
      <w:r>
        <w:t xml:space="preserve">aktuálne vytlačeným ELUR-om preukazujúcim </w:t>
      </w:r>
      <w:r w:rsidRPr="00BB2709">
        <w:t xml:space="preserve">úpravu rozpočtu formou rozpočtového opatrenia. </w:t>
      </w:r>
    </w:p>
    <w:p w14:paraId="45508CD8" w14:textId="4FA8D08D"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00230516" w14:textId="1A5596D4"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1B3E31B4" w14:textId="1707AD1F"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F832CE" w14:textId="2701CB89"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7A55D23F" w14:textId="4EDEC3BB"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lastRenderedPageBreak/>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7A55D240" w14:textId="4D688519"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7A55D241" w14:textId="54D38B0E"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0BF7B231" w14:textId="7E31C195"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bookmarkStart w:id="120" w:name="_Toc415497561"/>
      <w:r w:rsidRPr="00513A1A">
        <w:rPr>
          <w:rStyle w:val="normaltextrun"/>
          <w:rFonts w:ascii="Arial" w:hAnsi="Arial" w:cs="Arial"/>
          <w:b/>
          <w:bCs/>
          <w:iCs/>
          <w:sz w:val="19"/>
          <w:szCs w:val="19"/>
        </w:rPr>
        <w:t>Zabezpečenie pohľadávok</w:t>
      </w:r>
    </w:p>
    <w:p w14:paraId="387BAC70" w14:textId="70AFF8DD"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524F7D85"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3B1E1EA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4D687EAA" w14:textId="25BC057C"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3CD02A28" w14:textId="5182145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5A7990A3"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lastRenderedPageBreak/>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20"/>
    </w:p>
    <w:p w14:paraId="0FD7844A" w14:textId="2B9FA7F6"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14:paraId="4AF56E0F"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E845C30" w14:textId="5FF2C103"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0C8121FC" w14:textId="77777777" w:rsidR="00DB2AD2" w:rsidRPr="00BB0EBF" w:rsidRDefault="00DB2AD2" w:rsidP="00E8012F">
      <w:pPr>
        <w:overflowPunct w:val="0"/>
        <w:autoSpaceDE w:val="0"/>
        <w:autoSpaceDN w:val="0"/>
        <w:adjustRightInd w:val="0"/>
        <w:jc w:val="both"/>
        <w:textAlignment w:val="baseline"/>
        <w:rPr>
          <w:rFonts w:cs="Arial"/>
          <w:szCs w:val="19"/>
        </w:rPr>
      </w:pPr>
    </w:p>
    <w:p w14:paraId="05FC334A" w14:textId="2BDAE9ED"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w:t>
      </w:r>
      <w:r w:rsidR="0042370B" w:rsidRPr="0042370B">
        <w:rPr>
          <w:rFonts w:cs="Arial"/>
          <w:bCs/>
          <w:szCs w:val="19"/>
        </w:rPr>
        <w:t xml:space="preserve">elektronicky na pjmvsr@minv.sk alebo </w:t>
      </w:r>
      <w:r w:rsidRPr="00C67387">
        <w:rPr>
          <w:rFonts w:cs="Arial"/>
          <w:bCs/>
          <w:szCs w:val="19"/>
        </w:rPr>
        <w:t>poštou na adresu platobnej jednotky MV SR.</w:t>
      </w:r>
    </w:p>
    <w:p w14:paraId="374846F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14:paraId="6AD67A11" w14:textId="6B37C09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 xml:space="preserve">Odvod výnosov prijímateľ potvrdí </w:t>
      </w:r>
      <w:r w:rsidR="00CC0386">
        <w:rPr>
          <w:rFonts w:cs="Arial"/>
          <w:bCs/>
          <w:szCs w:val="19"/>
        </w:rPr>
        <w:t xml:space="preserve">zaslaním </w:t>
      </w:r>
      <w:r w:rsidR="00286952">
        <w:rPr>
          <w:rFonts w:cs="Arial"/>
          <w:bCs/>
          <w:szCs w:val="19"/>
        </w:rPr>
        <w:t>výpisu z osobitného účtu</w:t>
      </w:r>
      <w:r w:rsidR="0042370B" w:rsidRPr="0042370B">
        <w:t xml:space="preserve"> </w:t>
      </w:r>
      <w:r w:rsidR="0042370B" w:rsidRPr="0042370B">
        <w:rPr>
          <w:rFonts w:cs="Arial"/>
          <w:bCs/>
          <w:szCs w:val="19"/>
        </w:rPr>
        <w:t xml:space="preserve">elektronicky na pjmvsr@minv.sk alebo </w:t>
      </w:r>
      <w:r w:rsidR="00CC0386">
        <w:rPr>
          <w:rFonts w:cs="Arial"/>
          <w:bCs/>
          <w:szCs w:val="19"/>
        </w:rPr>
        <w:t>na adresu platobnej jednotky</w:t>
      </w:r>
      <w:r w:rsidR="00D419AB" w:rsidRPr="00C67387">
        <w:rPr>
          <w:rFonts w:cs="Arial"/>
          <w:bCs/>
          <w:szCs w:val="19"/>
        </w:rPr>
        <w:t xml:space="preserve"> MV SR</w:t>
      </w:r>
      <w:r w:rsidR="00286952">
        <w:rPr>
          <w:rFonts w:cs="Arial"/>
          <w:bCs/>
          <w:szCs w:val="19"/>
        </w:rPr>
        <w:t>.</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DB2AD2">
        <w:trPr>
          <w:trHeight w:val="445"/>
        </w:trPr>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59F34906" w14:textId="77777777" w:rsidTr="00DB2AD2">
        <w:trPr>
          <w:trHeight w:val="407"/>
        </w:trPr>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DB2AD2">
        <w:trPr>
          <w:trHeight w:val="557"/>
        </w:trPr>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DB2AD2">
        <w:trPr>
          <w:trHeight w:val="403"/>
        </w:trPr>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59EDE7A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14:paraId="20FA8980" w14:textId="77777777" w:rsidTr="00DB2AD2">
        <w:trPr>
          <w:trHeight w:val="570"/>
        </w:trPr>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14:paraId="3A4C6CE6" w14:textId="3416758B"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 xml:space="preserve">a za ním slová </w:t>
            </w:r>
            <w:r w:rsidR="0042370B">
              <w:rPr>
                <w:rFonts w:eastAsia="Times New Roman" w:cs="Arial"/>
                <w:bCs/>
                <w:szCs w:val="19"/>
              </w:rPr>
              <w:t>„</w:t>
            </w:r>
            <w:r w:rsidR="00C75340">
              <w:rPr>
                <w:rFonts w:eastAsia="Times New Roman" w:cs="Arial"/>
                <w:bCs/>
                <w:szCs w:val="19"/>
              </w:rPr>
              <w:t>výnosy ŠR</w:t>
            </w:r>
            <w:r w:rsidR="0042370B">
              <w:rPr>
                <w:rFonts w:eastAsia="Times New Roman" w:cs="Arial"/>
                <w:bCs/>
                <w:szCs w:val="19"/>
              </w:rPr>
              <w:t>“</w:t>
            </w:r>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54479C07" w14:textId="77777777" w:rsidR="00C67387" w:rsidRDefault="00C67387" w:rsidP="00C67387">
      <w:pPr>
        <w:overflowPunct w:val="0"/>
        <w:autoSpaceDE w:val="0"/>
        <w:autoSpaceDN w:val="0"/>
        <w:adjustRightInd w:val="0"/>
        <w:jc w:val="both"/>
        <w:textAlignment w:val="baseline"/>
        <w:rPr>
          <w:rFonts w:cs="Arial"/>
          <w:bCs/>
          <w:szCs w:val="19"/>
        </w:rPr>
      </w:pPr>
    </w:p>
    <w:p w14:paraId="3B8E9786" w14:textId="75833FB5"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70F1CD0B"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A39A1F7" w14:textId="326EE9C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16D48F6D"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2C33B816" w14:textId="77777777" w:rsidR="00DB2AD2" w:rsidRPr="00C67387" w:rsidRDefault="00DB2AD2" w:rsidP="00E8012F">
      <w:pPr>
        <w:rPr>
          <w:rFonts w:cs="Arial"/>
          <w:bCs/>
          <w:szCs w:val="19"/>
        </w:rPr>
      </w:pPr>
    </w:p>
    <w:p w14:paraId="0070D1C5"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4E21382A"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B746FA4"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6CEBEA00"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317CF2EB" w14:textId="77777777" w:rsidR="00C67387" w:rsidRPr="00C67387" w:rsidRDefault="00C67387" w:rsidP="000124A2">
      <w:pPr>
        <w:spacing w:line="288" w:lineRule="auto"/>
        <w:rPr>
          <w:rFonts w:cs="Arial"/>
          <w:bCs/>
          <w:szCs w:val="19"/>
        </w:rPr>
      </w:pPr>
      <w:r w:rsidRPr="00C67387">
        <w:rPr>
          <w:rFonts w:cs="Arial"/>
          <w:bCs/>
          <w:szCs w:val="19"/>
        </w:rPr>
        <w:t>Pribinova 2</w:t>
      </w:r>
    </w:p>
    <w:p w14:paraId="7A55D244" w14:textId="0E7F530C"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7A55D245" w14:textId="77777777" w:rsidR="009D7F63" w:rsidRPr="0073389C" w:rsidRDefault="009D7F63" w:rsidP="009D7F63">
      <w:pPr>
        <w:pStyle w:val="Nadpis2"/>
        <w:spacing w:line="288" w:lineRule="auto"/>
        <w:ind w:left="0" w:firstLine="0"/>
        <w:rPr>
          <w:lang w:val="sk-SK"/>
        </w:rPr>
      </w:pPr>
      <w:bookmarkStart w:id="121" w:name="_Toc410905149"/>
      <w:bookmarkStart w:id="122" w:name="_Toc410907877"/>
      <w:bookmarkStart w:id="123" w:name="_Toc440372877"/>
      <w:bookmarkStart w:id="124" w:name="_Toc4576196"/>
      <w:bookmarkEnd w:id="121"/>
      <w:r w:rsidRPr="0073389C">
        <w:rPr>
          <w:lang w:val="sk-SK"/>
        </w:rPr>
        <w:t>Verejné obstarávanie</w:t>
      </w:r>
      <w:bookmarkEnd w:id="122"/>
      <w:bookmarkEnd w:id="123"/>
      <w:bookmarkEnd w:id="124"/>
    </w:p>
    <w:p w14:paraId="7A55D246" w14:textId="738F16D2" w:rsidR="009D7F63" w:rsidRPr="0073389C" w:rsidRDefault="009D7F63" w:rsidP="00A10CB2">
      <w:pPr>
        <w:autoSpaceDE w:val="0"/>
        <w:autoSpaceDN w:val="0"/>
        <w:adjustRightInd w:val="0"/>
        <w:spacing w:before="120" w:after="120" w:line="288" w:lineRule="auto"/>
        <w:jc w:val="both"/>
      </w:pPr>
      <w:bookmarkStart w:id="125" w:name="p22-2-a"/>
      <w:bookmarkStart w:id="126" w:name="p23-5"/>
      <w:bookmarkStart w:id="127" w:name="p23-6"/>
      <w:bookmarkStart w:id="128" w:name="p24"/>
      <w:bookmarkStart w:id="129" w:name="_Toc409190739"/>
      <w:bookmarkStart w:id="130" w:name="_Toc360031225"/>
      <w:bookmarkEnd w:id="125"/>
      <w:bookmarkEnd w:id="126"/>
      <w:bookmarkEnd w:id="127"/>
      <w:bookmarkEnd w:id="128"/>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106"/>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107"/>
      </w:r>
      <w:r w:rsidRPr="0073389C">
        <w:t>.</w:t>
      </w:r>
    </w:p>
    <w:p w14:paraId="7A55D247" w14:textId="7FEE7FD4" w:rsidR="009D7F63" w:rsidRDefault="00124F19" w:rsidP="009D7F63">
      <w:pPr>
        <w:autoSpaceDE w:val="0"/>
        <w:autoSpaceDN w:val="0"/>
        <w:adjustRightInd w:val="0"/>
        <w:spacing w:before="120" w:after="120" w:line="288" w:lineRule="auto"/>
        <w:jc w:val="both"/>
      </w:pPr>
      <w:r w:rsidRPr="00124F19">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t.j. na postup zadávania zákazky začatý po 17.04.2016. </w:t>
      </w:r>
    </w:p>
    <w:p w14:paraId="695C8D17" w14:textId="287CD300"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w:t>
      </w:r>
      <w:r w:rsidR="00B80D94" w:rsidRPr="00B80D94">
        <w:t>primeraným</w:t>
      </w:r>
      <w:r w:rsidRPr="00A737D2">
        <w:t xml:space="preserve"> </w:t>
      </w:r>
      <w:r w:rsidR="00B80D94" w:rsidRPr="00B80D94">
        <w:t>zohľadnením povinností prijímateľa, ktoré mu vyplývali z verzie príručky účinnej v čase odoslania oznámenia o vyhlásení verejného obstarávania, výzvy na predkla</w:t>
      </w:r>
      <w:r w:rsidR="003E60AF">
        <w:t xml:space="preserve">danie ponúk do vestníka ÚVO na </w:t>
      </w:r>
      <w:r w:rsidR="00B80D94" w:rsidRPr="00B80D94">
        <w:t>zverejnenie, zverejnenia zákazky na elektronickom trhovisku, resp. odoslania výziev na predkladanie ponúk v prípade zákazky s nízkymi hodnotami a</w:t>
      </w:r>
      <w:r w:rsidR="00B80D94">
        <w:t> </w:t>
      </w:r>
      <w:r w:rsidR="00B80D94" w:rsidRPr="00B80D94">
        <w:t>zohľadnením</w:t>
      </w:r>
      <w:r w:rsidR="00B80D94">
        <w:t xml:space="preserve"> </w:t>
      </w:r>
      <w:r w:rsidRPr="00A737D2">
        <w:t>zneni</w:t>
      </w:r>
      <w:r w:rsidR="00B80D94">
        <w:t>a</w:t>
      </w:r>
      <w:r w:rsidRPr="00A737D2">
        <w:t xml:space="preserve"> ZVO, resp. zákona č. 25/2006 Z.z. o verejnom obstarávaní a o zmene a doplnení niektorých zákonov, účinné v čase </w:t>
      </w:r>
      <w:r w:rsidR="00D519DF">
        <w:t>odoslania oznámenia o vyhlásení verejného obstarávania, výzvy na predkladanie ponúk do vestníka ÚVO na uverejnenie, zverejnenia zákazky na elektronickom trhovisku, resp odoslania výziev na predkladanie ponúk v prípade zákazky s nízkymi hodnotami</w:t>
      </w:r>
      <w:r w:rsidRPr="00A737D2">
        <w:t>.</w:t>
      </w:r>
    </w:p>
    <w:p w14:paraId="790D5DA9" w14:textId="77777777" w:rsidR="00A737D2" w:rsidRPr="0073389C" w:rsidRDefault="00A737D2" w:rsidP="009D7F63">
      <w:pPr>
        <w:autoSpaceDE w:val="0"/>
        <w:autoSpaceDN w:val="0"/>
        <w:adjustRightInd w:val="0"/>
        <w:spacing w:before="120" w:after="120" w:line="288" w:lineRule="auto"/>
        <w:jc w:val="both"/>
      </w:pPr>
    </w:p>
    <w:p w14:paraId="7A55D248" w14:textId="242174DB" w:rsidR="009D7F63" w:rsidRPr="0073389C" w:rsidRDefault="009D7F63" w:rsidP="009D7F63">
      <w:pPr>
        <w:pStyle w:val="Nadpis3"/>
        <w:ind w:left="567" w:firstLine="0"/>
        <w:rPr>
          <w:rFonts w:cs="Arial"/>
          <w:lang w:val="sk-SK"/>
        </w:rPr>
      </w:pPr>
      <w:bookmarkStart w:id="131" w:name="_Toc440372878"/>
      <w:bookmarkStart w:id="132" w:name="_Toc4576197"/>
      <w:r w:rsidRPr="0073389C">
        <w:rPr>
          <w:rFonts w:cs="Arial"/>
          <w:lang w:val="sk-SK"/>
        </w:rPr>
        <w:t>Plán obstarávaní</w:t>
      </w:r>
      <w:bookmarkEnd w:id="129"/>
      <w:bookmarkEnd w:id="130"/>
      <w:bookmarkEnd w:id="131"/>
      <w:bookmarkEnd w:id="132"/>
    </w:p>
    <w:p w14:paraId="518D9C3A" w14:textId="3EAE4806" w:rsidR="006451E8" w:rsidRPr="006451E8" w:rsidRDefault="009D7F63" w:rsidP="006451E8">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006451E8" w:rsidRPr="006451E8">
        <w:t xml:space="preserve">Prijímateľ je ku každej zákazke povinný  predložiť </w:t>
      </w:r>
      <w:r w:rsidR="006451E8" w:rsidRPr="006451E8">
        <w:rPr>
          <w:i/>
        </w:rPr>
        <w:t xml:space="preserve">plán obstarávaní </w:t>
      </w:r>
      <w:r w:rsidR="006451E8" w:rsidRPr="001F7F84">
        <w:rPr>
          <w:i/>
        </w:rPr>
        <w:t xml:space="preserve">tovarov, služieb alebo stavebných </w:t>
      </w:r>
      <w:r w:rsidR="006451E8" w:rsidRPr="001F7F84">
        <w:t>(vzor príloha č. 20)</w:t>
      </w:r>
      <w:r w:rsidR="006451E8">
        <w:rPr>
          <w:i/>
        </w:rPr>
        <w:t xml:space="preserve"> </w:t>
      </w:r>
      <w:r w:rsidR="006451E8" w:rsidRPr="001F7F84">
        <w:rPr>
          <w:i/>
        </w:rPr>
        <w:t>prác</w:t>
      </w:r>
      <w:r w:rsidR="006451E8" w:rsidRPr="006451E8">
        <w:t xml:space="preserve"> rovnakého charakteru ako je predmet príslušnej zákazky za kalendárny rok a celú dĺžku realizácie projektu/projektov, v ktorom bola/bude zákazka vyhlásená. Pri vypracovaní plánu obstarávaní je prijímateľ povinný zohľadniť aj výdavky na tovary/služby/práce obstarávané v rámci iných projektov financovaných z iných zdrojov EÚ a súčasne aj výdavky z verejných zdrojov, ktoré sú určené pre vlastnú potrebu za organizáciu. Tento plán obsahuje minimálne tieto údaje:</w:t>
      </w:r>
    </w:p>
    <w:p w14:paraId="40AF49CB" w14:textId="77777777" w:rsidR="006451E8" w:rsidRPr="006451E8" w:rsidRDefault="006451E8" w:rsidP="005B7173">
      <w:pPr>
        <w:pStyle w:val="Odsekzoznamu"/>
        <w:numPr>
          <w:ilvl w:val="0"/>
          <w:numId w:val="98"/>
        </w:numPr>
        <w:spacing w:before="120" w:after="120" w:line="288" w:lineRule="auto"/>
      </w:pPr>
      <w:r w:rsidRPr="006451E8">
        <w:t>názov predmetu zákazky,</w:t>
      </w:r>
    </w:p>
    <w:p w14:paraId="1FAEB9BB" w14:textId="77777777" w:rsidR="006451E8" w:rsidRPr="006451E8" w:rsidRDefault="006451E8" w:rsidP="005B7173">
      <w:pPr>
        <w:pStyle w:val="Odsekzoznamu"/>
        <w:numPr>
          <w:ilvl w:val="0"/>
          <w:numId w:val="98"/>
        </w:numPr>
        <w:spacing w:before="120" w:after="120" w:line="288" w:lineRule="auto"/>
      </w:pPr>
      <w:r w:rsidRPr="006451E8">
        <w:t>stručný opis predmetu zákazky,</w:t>
      </w:r>
    </w:p>
    <w:p w14:paraId="0D17EB44" w14:textId="77777777" w:rsidR="006451E8" w:rsidRPr="006451E8" w:rsidRDefault="006451E8" w:rsidP="005B7173">
      <w:pPr>
        <w:pStyle w:val="Odsekzoznamu"/>
        <w:numPr>
          <w:ilvl w:val="0"/>
          <w:numId w:val="98"/>
        </w:numPr>
        <w:spacing w:before="120" w:after="120" w:line="288" w:lineRule="auto"/>
      </w:pPr>
      <w:r w:rsidRPr="006451E8">
        <w:t>predpokladaná hodnota zákazky/hodnota zákazky bez DPH,</w:t>
      </w:r>
    </w:p>
    <w:p w14:paraId="69A9493F" w14:textId="77777777" w:rsidR="006451E8" w:rsidRPr="006451E8" w:rsidRDefault="006451E8" w:rsidP="005B7173">
      <w:pPr>
        <w:pStyle w:val="Odsekzoznamu"/>
        <w:numPr>
          <w:ilvl w:val="0"/>
          <w:numId w:val="98"/>
        </w:numPr>
        <w:spacing w:before="120" w:after="120" w:line="288" w:lineRule="auto"/>
      </w:pPr>
      <w:r w:rsidRPr="006451E8">
        <w:t>postup zadávania zákazky,</w:t>
      </w:r>
    </w:p>
    <w:p w14:paraId="1E6BE2E9" w14:textId="77777777" w:rsidR="006451E8" w:rsidRPr="006451E8" w:rsidRDefault="006451E8" w:rsidP="005B7173">
      <w:pPr>
        <w:pStyle w:val="Odsekzoznamu"/>
        <w:numPr>
          <w:ilvl w:val="0"/>
          <w:numId w:val="98"/>
        </w:numPr>
        <w:spacing w:before="120" w:after="120" w:line="288" w:lineRule="auto"/>
      </w:pPr>
      <w:r w:rsidRPr="006451E8">
        <w:t>členenie zákazky podľa predpokladanej hodnoty,</w:t>
      </w:r>
    </w:p>
    <w:p w14:paraId="7A55D254" w14:textId="7EDC74C2" w:rsidR="009D7F63" w:rsidRPr="0073389C" w:rsidRDefault="006451E8" w:rsidP="006451E8">
      <w:pPr>
        <w:pStyle w:val="Odsekzoznamu"/>
        <w:spacing w:before="120" w:after="120" w:line="288" w:lineRule="auto"/>
        <w:ind w:left="0"/>
        <w:contextualSpacing w:val="0"/>
        <w:jc w:val="both"/>
      </w:pPr>
      <w:r w:rsidRPr="006451E8">
        <w:t>plánovaný dátum vyhlásenia /dátum zadávania zákazky.</w:t>
      </w:r>
    </w:p>
    <w:p w14:paraId="54D4F3CE" w14:textId="129C443A"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00D72FDB" w:rsidRPr="00D72FDB">
        <w:t>Prijímateľ predloží poskytovateľovi plán obstarávaní spolu s dokumentáciou k procesu verejného obstarávania pri prvej kontrol</w:t>
      </w:r>
      <w:r w:rsidR="003E60AF" w:rsidRPr="003E60AF">
        <w:t>e relevantného VO</w:t>
      </w:r>
      <w:r w:rsidR="00D72FDB" w:rsidRPr="00D72FDB">
        <w:t xml:space="preserve">  vykonávanej poskytovateľom (prvá ex-ante kontrola, druhá ex-ante kontrola alebo štandardná ex-post kontrola).</w:t>
      </w:r>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133" w:name="_Toc359942925"/>
      <w:bookmarkStart w:id="134" w:name="_Toc359943221"/>
      <w:bookmarkStart w:id="135" w:name="_Toc359943517"/>
      <w:bookmarkStart w:id="136" w:name="_Toc359943819"/>
      <w:bookmarkStart w:id="137" w:name="_Toc359944121"/>
      <w:bookmarkStart w:id="138" w:name="_Toc359944421"/>
      <w:bookmarkStart w:id="139" w:name="_Toc360024481"/>
      <w:bookmarkStart w:id="140" w:name="_Toc360030476"/>
      <w:bookmarkStart w:id="141" w:name="_Toc360031226"/>
      <w:bookmarkStart w:id="142" w:name="_Toc360109828"/>
      <w:bookmarkStart w:id="143" w:name="_Toc360110138"/>
      <w:bookmarkStart w:id="144" w:name="_Toc360118328"/>
      <w:bookmarkStart w:id="145" w:name="_Toc360118643"/>
      <w:bookmarkStart w:id="146" w:name="_Toc360031227"/>
      <w:bookmarkStart w:id="147" w:name="_Toc409190740"/>
      <w:bookmarkStart w:id="148" w:name="_Toc440372879"/>
      <w:bookmarkStart w:id="149" w:name="_Toc4576198"/>
      <w:bookmarkEnd w:id="133"/>
      <w:bookmarkEnd w:id="134"/>
      <w:bookmarkEnd w:id="135"/>
      <w:bookmarkEnd w:id="136"/>
      <w:bookmarkEnd w:id="137"/>
      <w:bookmarkEnd w:id="138"/>
      <w:bookmarkEnd w:id="139"/>
      <w:bookmarkEnd w:id="140"/>
      <w:bookmarkEnd w:id="141"/>
      <w:bookmarkEnd w:id="142"/>
      <w:bookmarkEnd w:id="143"/>
      <w:bookmarkEnd w:id="144"/>
      <w:bookmarkEnd w:id="145"/>
      <w:r w:rsidRPr="0073389C">
        <w:rPr>
          <w:lang w:val="sk-SK"/>
        </w:rPr>
        <w:t>Predpokladaná hodnota zákazky</w:t>
      </w:r>
      <w:bookmarkEnd w:id="146"/>
      <w:bookmarkEnd w:id="147"/>
      <w:r w:rsidRPr="0073389C">
        <w:rPr>
          <w:lang w:val="sk-SK"/>
        </w:rPr>
        <w:t xml:space="preserve"> (PHZ)</w:t>
      </w:r>
      <w:bookmarkEnd w:id="148"/>
      <w:bookmarkEnd w:id="149"/>
    </w:p>
    <w:p w14:paraId="7A55D25D" w14:textId="3C9A82A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t.j.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31FCC433" w14:textId="0FF214E1" w:rsidR="00A83C79" w:rsidRPr="0073389C"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Ak nemá verejný obstarávateľ alebo obstarávateľ údaje podľa druhej vety k dispozícii, určí predpokladanú hodnotu na základe údajov získaných prieskumom trhu s požadovaným plnením</w:t>
      </w:r>
      <w:r w:rsidR="00851661">
        <w:rPr>
          <w:rFonts w:cs="Arial"/>
          <w:szCs w:val="16"/>
        </w:rPr>
        <w:t xml:space="preserve">, </w:t>
      </w:r>
      <w:r w:rsidR="00851661" w:rsidRPr="00384070">
        <w:rPr>
          <w:rFonts w:cs="Arial"/>
          <w:szCs w:val="16"/>
        </w:rPr>
        <w:t xml:space="preserve">prípravnou trhovou konzultáciou </w:t>
      </w:r>
      <w:r w:rsidRPr="00A83C79">
        <w:t xml:space="preserve">alebo na základe údajov získaných iným vhodným spôsobom. Predpokladaná hodnota zákazky </w:t>
      </w:r>
      <w:r w:rsidRPr="00A83C79">
        <w:rPr>
          <w:b/>
        </w:rPr>
        <w:t>je platná v čase odoslania oznámenia o vyhlásení verejného obstarávania alebo oznámenia použitého ako výzva na súťaž na uverejnenie</w:t>
      </w:r>
      <w:r w:rsidRPr="00A83C79">
        <w:t>; ak sa uverejnenie takého oznámenia nevyžaduje, predpokladaná hodnota je platná v čase začatia postupu zadávania zákazky.</w:t>
      </w:r>
      <w:r>
        <w:t>“</w:t>
      </w:r>
    </w:p>
    <w:p w14:paraId="7A55D25F" w14:textId="27EC9AE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83C79" w:rsidRPr="00A83C79">
        <w:t>Poskytovateľ odporúča v oznámení o vyhlásení VO  alebo  v oznámení použitom ako výzva na súťaž uvádzať PHZ. Údajom o množstve alebo rozsahu obstarávaných tovarov, stavebných prác alebo služieb možno nahradiť údaj o PHZ len v</w:t>
      </w:r>
      <w:r w:rsidR="00F44B25">
        <w:t xml:space="preserve"> objektívne </w:t>
      </w:r>
      <w:r w:rsidR="00A83C79" w:rsidRPr="00A83C79">
        <w:t>odôvodniteľných prípadoch. Uvedené nemá vplyv na povinnosť určenia PHZ pred vyhlásením VO. Ak sa určia podmienky účasti v spojení s predpokladanou hodnotou</w:t>
      </w:r>
      <w:r w:rsidR="00F44B25">
        <w:t xml:space="preserve"> zákazky</w:t>
      </w:r>
      <w:r w:rsidR="00A83C79" w:rsidRPr="00A83C79">
        <w:t xml:space="preserve"> alebo ak sa vyžaduje zábezpeka, je nutné vždy v oznámení uvádzať PHZ.</w:t>
      </w:r>
      <w:r w:rsidRPr="0073389C">
        <w:t xml:space="preserve"> </w:t>
      </w:r>
    </w:p>
    <w:p w14:paraId="7A55D260" w14:textId="0EEC1F71" w:rsidR="009D7F63" w:rsidRDefault="009D7F63" w:rsidP="009D7F63">
      <w:pPr>
        <w:spacing w:before="120" w:after="120" w:line="288" w:lineRule="auto"/>
        <w:jc w:val="both"/>
      </w:pPr>
      <w:r w:rsidRPr="0073389C">
        <w:t xml:space="preserve">Určujúcim finančným limitom je predpokladaná cena </w:t>
      </w:r>
      <w:r w:rsidR="008E6C02" w:rsidRPr="00703E20">
        <w:rPr>
          <w:rFonts w:cs="Arial"/>
          <w:szCs w:val="19"/>
        </w:rPr>
        <w:t xml:space="preserve">v EUR bez DPH </w:t>
      </w:r>
      <w:r w:rsidRPr="0073389C">
        <w:t xml:space="preserve">za </w:t>
      </w:r>
      <w:r w:rsidR="008E6C02">
        <w:rPr>
          <w:rFonts w:cs="Arial"/>
          <w:szCs w:val="19"/>
        </w:rPr>
        <w:t>rovnaké alebo porovnateľné predmety zákazky tvoriace príbuznú skupinu tovarov/služieb/prác, resp. tvoriace jeden logický celok</w:t>
      </w:r>
      <w:r w:rsidR="008E6C02" w:rsidRPr="00703E20">
        <w:rPr>
          <w:rFonts w:cs="Arial"/>
          <w:szCs w:val="19"/>
        </w:rPr>
        <w:t xml:space="preserve"> </w:t>
      </w:r>
      <w:r w:rsidRPr="0073389C">
        <w:t xml:space="preserve">za jeden kalendárny rok alebo za obdobie trvania zmluvy s dodávateľom, ak presahuje jeden kalendárny rok. Do tohto limitu sa započítavajú aj plánované obstarávania súvisiace s bežnou činnosťou organizácie vrátane opakovaných plnení, pokiaľ </w:t>
      </w:r>
      <w:r w:rsidR="008E6C02">
        <w:rPr>
          <w:rFonts w:cs="Arial"/>
          <w:szCs w:val="19"/>
        </w:rPr>
        <w:t>sú tieto výdavky</w:t>
      </w:r>
      <w:r w:rsidR="008E6C02">
        <w:t xml:space="preserve"> </w:t>
      </w:r>
      <w:r w:rsidRPr="0073389C">
        <w:t>financovan</w:t>
      </w:r>
      <w:r w:rsidR="008E6C02">
        <w:t>é</w:t>
      </w:r>
      <w:r w:rsidRPr="0073389C">
        <w:t xml:space="preserve"> z verejných zdrojov alebo zdrojov EÚ a </w:t>
      </w:r>
      <w:r w:rsidR="008E6C02">
        <w:rPr>
          <w:rFonts w:cs="Arial"/>
          <w:szCs w:val="19"/>
        </w:rPr>
        <w:t>výdavky</w:t>
      </w:r>
      <w:r w:rsidRPr="0073389C">
        <w:t xml:space="preserve"> v rámci iných projektov financovaných z iných zdrojov EÚ. </w:t>
      </w:r>
    </w:p>
    <w:p w14:paraId="5CC0820D" w14:textId="0EC6AA35" w:rsidR="008E6C02" w:rsidRPr="0073389C" w:rsidRDefault="008E6C02" w:rsidP="009D7F63">
      <w:pPr>
        <w:spacing w:before="120" w:after="120" w:line="288" w:lineRule="auto"/>
        <w:jc w:val="both"/>
      </w:pPr>
      <w:r w:rsidRPr="00EA503A">
        <w:rPr>
          <w:rFonts w:cs="Arial"/>
          <w:szCs w:val="19"/>
        </w:rPr>
        <w:t>Podľa § 6 ods. 10 ZVO sa predpokladaná hodnota rámcovej dohody alebo dynamického nákupného systému určí ako maximálna predpokladaná hodnota všetkých zákaziek, ktoré sa predpokladajú počas platnosti rámcovej dohody alebo počas trvania dynamického nákupného systému.</w:t>
      </w:r>
    </w:p>
    <w:p w14:paraId="7A55D261" w14:textId="36A479D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r w:rsidR="008E6C02" w:rsidRPr="008E6C02">
        <w:rPr>
          <w:rFonts w:cs="Arial"/>
          <w:szCs w:val="16"/>
        </w:rPr>
        <w:t xml:space="preserve"> </w:t>
      </w:r>
      <w:r w:rsidR="008E6C02" w:rsidRPr="00261127">
        <w:rPr>
          <w:rFonts w:cs="Arial"/>
          <w:szCs w:val="16"/>
        </w:rPr>
        <w:t xml:space="preserve">K nedovolenému rozdeleniu zákazky dochádza rozdelením rovnakého alebo obdobného predmetu zákazky do viacerých zákaziek, pre ktoré vyhlási prijímateľ samostatné VO nižším postupom zadávania zákazky, ako zodpovedá finančnému limitu určenému súčtom PHZ týchto zákaziek. Pritom zároveň platí, že ide o predmety zákaziek, ktoré spolu súvisia z funkčného, </w:t>
      </w:r>
      <w:r w:rsidR="008E6C02">
        <w:rPr>
          <w:rFonts w:cs="Arial"/>
          <w:szCs w:val="16"/>
        </w:rPr>
        <w:t>časového a</w:t>
      </w:r>
      <w:r w:rsidR="008E6C02" w:rsidRPr="00261127">
        <w:rPr>
          <w:rFonts w:cs="Arial"/>
          <w:szCs w:val="16"/>
        </w:rPr>
        <w:t xml:space="preserve"> miestneho hľadiska a pod.</w:t>
      </w:r>
    </w:p>
    <w:p w14:paraId="7A55D262" w14:textId="244C2EF8"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r w:rsidR="000A2AD4">
        <w:t>Žo</w:t>
      </w:r>
      <w:r w:rsidRPr="0073389C">
        <w:t>NFP, nakoľko medzi takýmto určením predpokladanej hodnoty a samotným zadávaním predmetnej zákazky môže prejsť niekoľko mesiacov a PHZ sa mohla zmeniť.</w:t>
      </w:r>
    </w:p>
    <w:p w14:paraId="7A55D264" w14:textId="137EF8C9"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w:t>
      </w:r>
      <w:r w:rsidR="006F3BFC">
        <w:t>určenie</w:t>
      </w:r>
      <w:r w:rsidR="006F3BFC" w:rsidRPr="0073389C">
        <w:t xml:space="preserve"> </w:t>
      </w:r>
      <w:r w:rsidRPr="0073389C">
        <w:t>PHZ súčasne s návrhom oznámenia o vyhlásení VO a návrhom súťažných podkladov</w:t>
      </w:r>
      <w:r w:rsidR="006F3BFC" w:rsidRPr="006F3BFC">
        <w:rPr>
          <w:rFonts w:cs="Arial"/>
          <w:szCs w:val="19"/>
        </w:rPr>
        <w:t xml:space="preserve"> </w:t>
      </w:r>
      <w:r w:rsidR="006F3BFC" w:rsidRPr="004210BD">
        <w:rPr>
          <w:rFonts w:cs="Arial"/>
          <w:szCs w:val="19"/>
        </w:rPr>
        <w:t>za účelom vykonania</w:t>
      </w:r>
      <w:r w:rsidR="006F3BFC">
        <w:rPr>
          <w:rFonts w:cs="Arial"/>
          <w:szCs w:val="19"/>
        </w:rPr>
        <w:t xml:space="preserve"> prvej</w:t>
      </w:r>
      <w:r w:rsidR="006F3BFC" w:rsidRPr="004210BD">
        <w:rPr>
          <w:rFonts w:cs="Arial"/>
          <w:szCs w:val="19"/>
        </w:rPr>
        <w:t xml:space="preserve"> ex</w:t>
      </w:r>
      <w:r w:rsidR="006F3BFC">
        <w:rPr>
          <w:rFonts w:cs="Arial"/>
          <w:szCs w:val="19"/>
        </w:rPr>
        <w:t xml:space="preserve"> </w:t>
      </w:r>
      <w:r w:rsidR="006F3BFC" w:rsidRPr="004210BD">
        <w:rPr>
          <w:rFonts w:cs="Arial"/>
          <w:szCs w:val="19"/>
        </w:rPr>
        <w:t>ante kontroly VO</w:t>
      </w:r>
      <w:r w:rsidRPr="0073389C">
        <w:t xml:space="preserve">.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w:t>
      </w:r>
      <w:r w:rsidR="0021107C">
        <w:rPr>
          <w:rFonts w:cs="Arial"/>
          <w:szCs w:val="19"/>
        </w:rPr>
        <w:t xml:space="preserve">s </w:t>
      </w:r>
      <w:r w:rsidR="001D76D4">
        <w:rPr>
          <w:rFonts w:cs="Arial"/>
          <w:szCs w:val="19"/>
        </w:rPr>
        <w:t xml:space="preserve">návrhom objednávkových atribútov </w:t>
      </w:r>
      <w:r w:rsidR="001D76D4" w:rsidRPr="00703E20">
        <w:rPr>
          <w:rFonts w:cs="Arial"/>
          <w:szCs w:val="19"/>
        </w:rPr>
        <w:t>(najmä konkrétne zmluvné špecifikácie a podmienky súťaže)</w:t>
      </w:r>
      <w:r w:rsidR="001D76D4">
        <w:rPr>
          <w:rFonts w:cs="Arial"/>
          <w:szCs w:val="19"/>
        </w:rPr>
        <w:t>.</w:t>
      </w:r>
    </w:p>
    <w:p w14:paraId="45A64238" w14:textId="59189962"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14:paraId="7184C989" w14:textId="60B3887A" w:rsidR="00A737D2" w:rsidRPr="0073389C" w:rsidRDefault="00A737D2" w:rsidP="009D7F63">
      <w:pPr>
        <w:spacing w:before="120" w:after="120" w:line="288" w:lineRule="auto"/>
        <w:jc w:val="both"/>
      </w:pPr>
    </w:p>
    <w:p w14:paraId="7A55D265" w14:textId="3B77C4BB"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0A74CB" w:rsidRPr="000A74CB">
        <w:t>Možnosti získania informácií za účelom stanovenia PHZ sú uvedené nižšie.</w:t>
      </w:r>
    </w:p>
    <w:p w14:paraId="2081455A" w14:textId="77777777" w:rsidR="001717E4" w:rsidRDefault="001717E4" w:rsidP="001717E4">
      <w:pPr>
        <w:spacing w:before="120" w:after="120" w:line="288" w:lineRule="auto"/>
        <w:jc w:val="both"/>
      </w:pPr>
      <w:r>
        <w:t xml:space="preserve">Informácie a podklady, na základe ktorých bola určená predpokladaná hodnota zákazky </w:t>
      </w:r>
      <w:r w:rsidRPr="000944B5">
        <w:rPr>
          <w:b/>
        </w:rPr>
        <w:t>nesmú byť staršie ako 6 mesiacov ku dňa vyhlásenia VO</w:t>
      </w:r>
      <w:r>
        <w:t xml:space="preserve">, ak bola predpokladaná hodnota zákazky </w:t>
      </w:r>
      <w:r w:rsidRPr="000944B5">
        <w:rPr>
          <w:b/>
        </w:rPr>
        <w:t>určená prieskumom trhu realizovaným oslovením potenciálnych záujemcov alebo prípravnou trhovou konzultáciou</w:t>
      </w:r>
      <w:r>
        <w:t>.</w:t>
      </w:r>
      <w:r w:rsidRPr="002D7858">
        <w:t xml:space="preserve"> </w:t>
      </w:r>
      <w:r>
        <w:t xml:space="preserve">Ak ceny obstarávaných tovarov, stavebných prác alebo služieb nezaznamenali na trhu zmenu, je možné pre účely určenia predpokladanej hodnoty zákazky použiť aj podklady staršie ako 6 mesiacov. Zdôvodnenie tejto skutočnosti musí byť súčasťou dokumentácie k zákazke VO. </w:t>
      </w:r>
    </w:p>
    <w:p w14:paraId="1A4E4226" w14:textId="77777777" w:rsidR="001717E4" w:rsidRDefault="001717E4" w:rsidP="001717E4">
      <w:pPr>
        <w:spacing w:before="120" w:after="120" w:line="288" w:lineRule="auto"/>
        <w:jc w:val="both"/>
      </w:pPr>
      <w:r>
        <w:t xml:space="preserve">Ak prijímateľ určuje predpokladanú hodnotu zákazky </w:t>
      </w:r>
      <w:r w:rsidRPr="000944B5">
        <w:rPr>
          <w:b/>
        </w:rPr>
        <w:t>na základe údajov a informácií</w:t>
      </w:r>
      <w:r>
        <w:t xml:space="preserve"> o zákazkách na rovnaký alebo porovnateľný predmet (napr. povinne zverejňované zmluvy v CRZ), uvedené údaje a informácie (zmluvy) </w:t>
      </w:r>
      <w:r w:rsidRPr="000944B5">
        <w:rPr>
          <w:b/>
        </w:rPr>
        <w:t>musia byť platné ku dňu vyhlásenia VO</w:t>
      </w:r>
      <w:r>
        <w:t xml:space="preserve">. </w:t>
      </w:r>
    </w:p>
    <w:p w14:paraId="1E78EF4E" w14:textId="474C64FA" w:rsidR="001717E4" w:rsidRDefault="001717E4" w:rsidP="001717E4">
      <w:pPr>
        <w:spacing w:before="120" w:after="120" w:line="288" w:lineRule="auto"/>
        <w:jc w:val="both"/>
      </w:pPr>
      <w:r>
        <w:t xml:space="preserve">Ak ceny obstarávaných tovarov, stavebných prác alebo služieb </w:t>
      </w:r>
      <w:r w:rsidRPr="000944B5">
        <w:rPr>
          <w:b/>
        </w:rPr>
        <w:t>nezaznamenali na trhu zmenu</w:t>
      </w:r>
      <w:r>
        <w:t>, je možné pre účely určenia predpokladanej hodnoty zákazky použiť aj údaje o zmluvách, ktorých platnosť je ku dňu vyhlásenia VO ukončená. Zdôvodnenie tejto skutočnosti musí byť obdobne súčasťou dokumentácie k zákazke VO.</w:t>
      </w:r>
    </w:p>
    <w:p w14:paraId="3B9177D7" w14:textId="46C65785" w:rsidR="006966E8" w:rsidRPr="00A737D2" w:rsidRDefault="006966E8" w:rsidP="006966E8">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001F3F48">
        <w:t>Prijímateľ je povinný určiť predpokladanú hodnotu zákazky na základe aspoň troch navzájom nezávislých údajov o cenách (napr. aspoň 3 cenové ponuky alebo údaje o cene z aspoň 3 zmlúv, zverejnených v CRZ), ak nie je uvedené inak. V prípade, ak cena tovaru, stavebných prác alebo služieb zaznamenala na trhu podstatnú zmenu, je poskytovateľ oprávnený požadovať od prijímateľa aktualizáciu podkladov k určeniu predpokladanej hodnoty zákazky aj v prípade, ak podklady neboli staršie ako 6 mesiacov ku dňu vyhlásenia VO.</w:t>
      </w:r>
    </w:p>
    <w:p w14:paraId="1801ED44" w14:textId="77777777" w:rsidR="006966E8" w:rsidRDefault="006966E8" w:rsidP="001717E4">
      <w:pPr>
        <w:spacing w:before="120" w:after="120" w:line="288" w:lineRule="auto"/>
        <w:jc w:val="both"/>
      </w:pPr>
    </w:p>
    <w:p w14:paraId="7A55D266" w14:textId="77777777" w:rsidR="009D7F63" w:rsidRPr="0073389C" w:rsidRDefault="009D7F63" w:rsidP="009D7F63">
      <w:pPr>
        <w:spacing w:before="120" w:after="120" w:line="288" w:lineRule="auto"/>
        <w:jc w:val="both"/>
      </w:pPr>
      <w:r w:rsidRPr="0073389C">
        <w:t>Určenie PHZ vykoná prijímateľ napr. na základe informácií:</w:t>
      </w:r>
    </w:p>
    <w:p w14:paraId="7A55D268" w14:textId="1130B9F9"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108"/>
      </w:r>
      <w:r w:rsidRPr="0073389C">
        <w:rPr>
          <w:rFonts w:cs="Arial"/>
          <w:szCs w:val="19"/>
          <w:lang w:val="sk-SK"/>
        </w:rPr>
        <w:t>;</w:t>
      </w:r>
    </w:p>
    <w:p w14:paraId="7A55D269" w14:textId="4771AF3C"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cenového prieskumu z webových sídiel </w:t>
      </w:r>
      <w:r w:rsidR="00F44B25">
        <w:rPr>
          <w:rFonts w:cs="Arial"/>
          <w:szCs w:val="19"/>
          <w:lang w:val="sk-SK"/>
        </w:rPr>
        <w:t xml:space="preserve">potenciálnych </w:t>
      </w:r>
      <w:r w:rsidRPr="0073389C">
        <w:rPr>
          <w:rFonts w:cs="Arial"/>
          <w:szCs w:val="19"/>
          <w:lang w:val="sk-SK"/>
        </w:rPr>
        <w:t>dodávateľov, pričom pre účely zdokladovania takto vykonaného prieskumu trhu prijímateľ predloží „print screen“ z predmetných webových sídiel</w:t>
      </w:r>
      <w:r w:rsidR="001D76D4">
        <w:rPr>
          <w:rFonts w:cs="Arial"/>
          <w:szCs w:val="19"/>
          <w:lang w:val="sk-SK"/>
        </w:rPr>
        <w:t xml:space="preserve"> s dátumom vyhotovenia print screenu</w:t>
      </w:r>
      <w:r w:rsidRPr="0073389C">
        <w:rPr>
          <w:rFonts w:cs="Arial"/>
          <w:szCs w:val="19"/>
          <w:lang w:val="sk-SK"/>
        </w:rPr>
        <w:t>;</w:t>
      </w:r>
    </w:p>
    <w:p w14:paraId="19D0288F" w14:textId="6C0FD79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A55D26C" w14:textId="180806FA"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aktuálnych katalógov </w:t>
      </w:r>
      <w:r w:rsidR="00F44B25">
        <w:rPr>
          <w:rFonts w:cs="Arial"/>
          <w:szCs w:val="19"/>
          <w:lang w:val="sk-SK"/>
        </w:rPr>
        <w:t xml:space="preserve">potenciálnych </w:t>
      </w:r>
      <w:r w:rsidRPr="0073389C">
        <w:rPr>
          <w:rFonts w:cs="Arial"/>
          <w:szCs w:val="19"/>
          <w:lang w:val="sk-SK"/>
        </w:rPr>
        <w:t>dodávateľov (listinných, uvedených na internetových stránkach)</w:t>
      </w:r>
      <w:r w:rsidR="00103054">
        <w:rPr>
          <w:rFonts w:cs="Arial"/>
          <w:szCs w:val="19"/>
          <w:lang w:val="sk-SK"/>
        </w:rPr>
        <w:t>,</w:t>
      </w:r>
    </w:p>
    <w:p w14:paraId="13D0B168" w14:textId="486AE747" w:rsidR="00103054" w:rsidRDefault="006E53FF" w:rsidP="00F158F9">
      <w:pPr>
        <w:pStyle w:val="Bulletslevel2"/>
        <w:spacing w:after="120" w:line="288" w:lineRule="auto"/>
        <w:ind w:left="567" w:hanging="283"/>
        <w:jc w:val="both"/>
        <w:rPr>
          <w:rFonts w:cs="Arial"/>
          <w:szCs w:val="19"/>
          <w:lang w:val="sk-SK"/>
        </w:rPr>
      </w:pPr>
      <w:r>
        <w:rPr>
          <w:rFonts w:cs="Arial"/>
          <w:szCs w:val="19"/>
          <w:lang w:val="sk-SK"/>
        </w:rPr>
        <w:t>z</w:t>
      </w:r>
      <w:r w:rsidR="00F44B25">
        <w:rPr>
          <w:rFonts w:cs="Arial"/>
          <w:szCs w:val="19"/>
          <w:lang w:val="sk-SK"/>
        </w:rPr>
        <w:t xml:space="preserve"> </w:t>
      </w:r>
      <w:r w:rsidR="00103054" w:rsidRPr="00103054">
        <w:rPr>
          <w:rFonts w:cs="Arial"/>
          <w:szCs w:val="19"/>
          <w:lang w:val="sk-SK"/>
        </w:rPr>
        <w:t xml:space="preserve">projektantom </w:t>
      </w:r>
      <w:r w:rsidR="00F44B25" w:rsidRPr="00103054">
        <w:rPr>
          <w:rFonts w:cs="Arial"/>
          <w:szCs w:val="19"/>
          <w:lang w:val="sk-SK"/>
        </w:rPr>
        <w:t>ocenen</w:t>
      </w:r>
      <w:r w:rsidR="00F44B25">
        <w:rPr>
          <w:rFonts w:cs="Arial"/>
          <w:szCs w:val="19"/>
          <w:lang w:val="sk-SK"/>
        </w:rPr>
        <w:t>ého</w:t>
      </w:r>
      <w:r w:rsidR="00F44B25" w:rsidRPr="00103054">
        <w:rPr>
          <w:rFonts w:cs="Arial"/>
          <w:szCs w:val="19"/>
          <w:lang w:val="sk-SK"/>
        </w:rPr>
        <w:t xml:space="preserve"> </w:t>
      </w:r>
      <w:r w:rsidR="00103054" w:rsidRPr="00103054">
        <w:rPr>
          <w:rFonts w:cs="Arial"/>
          <w:szCs w:val="19"/>
          <w:lang w:val="sk-SK"/>
        </w:rPr>
        <w:t>rozpočt</w:t>
      </w:r>
      <w:r w:rsidR="00F44B25">
        <w:rPr>
          <w:rFonts w:cs="Arial"/>
          <w:szCs w:val="19"/>
          <w:lang w:val="sk-SK"/>
        </w:rPr>
        <w:t>u</w:t>
      </w:r>
      <w:r w:rsidR="00103054" w:rsidRPr="00103054">
        <w:rPr>
          <w:rFonts w:cs="Arial"/>
          <w:szCs w:val="19"/>
          <w:lang w:val="sk-SK"/>
        </w:rPr>
        <w:t xml:space="preserve"> stavebných prác </w:t>
      </w:r>
      <w:r w:rsidR="00F44B25" w:rsidRPr="00103054">
        <w:rPr>
          <w:rFonts w:cs="Arial"/>
          <w:szCs w:val="19"/>
          <w:lang w:val="sk-SK"/>
        </w:rPr>
        <w:t>aktuáln</w:t>
      </w:r>
      <w:r w:rsidR="00F44B25">
        <w:rPr>
          <w:rFonts w:cs="Arial"/>
          <w:szCs w:val="19"/>
          <w:lang w:val="sk-SK"/>
        </w:rPr>
        <w:t>eho</w:t>
      </w:r>
      <w:r w:rsidR="00F44B25" w:rsidRPr="00103054">
        <w:rPr>
          <w:rFonts w:cs="Arial"/>
          <w:szCs w:val="19"/>
          <w:lang w:val="sk-SK"/>
        </w:rPr>
        <w:t xml:space="preserve"> </w:t>
      </w:r>
      <w:r w:rsidR="00F44B25">
        <w:rPr>
          <w:rFonts w:cs="Arial"/>
          <w:szCs w:val="19"/>
          <w:lang w:val="sk-SK"/>
        </w:rPr>
        <w:t>v</w:t>
      </w:r>
      <w:r w:rsidR="00F44B25" w:rsidRPr="00103054">
        <w:rPr>
          <w:rFonts w:cs="Arial"/>
          <w:szCs w:val="19"/>
          <w:lang w:val="sk-SK"/>
        </w:rPr>
        <w:t> čas</w:t>
      </w:r>
      <w:r w:rsidR="00F44B25">
        <w:rPr>
          <w:rFonts w:cs="Arial"/>
          <w:szCs w:val="19"/>
          <w:lang w:val="sk-SK"/>
        </w:rPr>
        <w:t>e</w:t>
      </w:r>
      <w:r w:rsidR="00F44B25" w:rsidRPr="00103054">
        <w:rPr>
          <w:rFonts w:cs="Arial"/>
          <w:szCs w:val="19"/>
          <w:lang w:val="sk-SK"/>
        </w:rPr>
        <w:t xml:space="preserve"> </w:t>
      </w:r>
      <w:r w:rsidR="00103054" w:rsidRPr="00103054">
        <w:rPr>
          <w:rFonts w:cs="Arial"/>
          <w:szCs w:val="19"/>
          <w:lang w:val="sk-SK"/>
        </w:rPr>
        <w:t xml:space="preserve">odoslania oznámenia o vyhlásení verejného obstarávania alebo oznámenia použitého ako výzva na súťaž na uverejnenie, resp. vyjadrenie projektanta k aktuálnosti rozpočtu stavebných prác (ocenený rozpočet, resp. vyjadrenie projektanta nesmie byť staršie ako </w:t>
      </w:r>
      <w:r>
        <w:rPr>
          <w:rFonts w:cs="Arial"/>
          <w:szCs w:val="19"/>
          <w:lang w:val="sk-SK"/>
        </w:rPr>
        <w:t>6</w:t>
      </w:r>
      <w:r w:rsidR="00103054" w:rsidRPr="00103054">
        <w:rPr>
          <w:rFonts w:cs="Arial"/>
          <w:szCs w:val="19"/>
          <w:lang w:val="sk-SK"/>
        </w:rPr>
        <w:t xml:space="preserve"> mesiace pred vyhlásením verejného obstarávania); ocenený rozpočet, resp. vyjadrenie  projektanta musí byť parafované s uvedením dátumu a ošetrené pečiatkou projektanta,</w:t>
      </w:r>
    </w:p>
    <w:p w14:paraId="4689B984" w14:textId="0F28D859" w:rsidR="00D72FDB" w:rsidRPr="001F7F84" w:rsidRDefault="00D72FDB" w:rsidP="00151D4D">
      <w:pPr>
        <w:pStyle w:val="Odsekzoznamu"/>
        <w:numPr>
          <w:ilvl w:val="1"/>
          <w:numId w:val="39"/>
        </w:numPr>
        <w:autoSpaceDE w:val="0"/>
        <w:autoSpaceDN w:val="0"/>
        <w:spacing w:before="60" w:after="60" w:line="276" w:lineRule="auto"/>
        <w:ind w:left="567" w:hanging="283"/>
        <w:jc w:val="both"/>
        <w:rPr>
          <w:rFonts w:eastAsia="Times" w:cs="Arial"/>
          <w:color w:val="000000"/>
          <w:szCs w:val="19"/>
          <w:lang w:eastAsia="x-none"/>
        </w:rPr>
      </w:pPr>
      <w:r w:rsidRPr="001F7F84">
        <w:rPr>
          <w:rFonts w:eastAsia="Times" w:cs="Arial"/>
          <w:color w:val="000000"/>
          <w:szCs w:val="19"/>
          <w:lang w:eastAsia="x-none"/>
        </w:rPr>
        <w:t>alebo kombináciou vyššie uvedených bodov</w:t>
      </w:r>
      <w:r w:rsidR="00103054">
        <w:rPr>
          <w:rFonts w:eastAsia="Times" w:cs="Arial"/>
          <w:color w:val="000000"/>
          <w:szCs w:val="19"/>
          <w:lang w:eastAsia="x-none"/>
        </w:rPr>
        <w:t>.</w:t>
      </w:r>
    </w:p>
    <w:p w14:paraId="43547540" w14:textId="77777777" w:rsidR="00D72FDB" w:rsidRPr="0073389C" w:rsidRDefault="00D72FDB" w:rsidP="001F7F84">
      <w:pPr>
        <w:pStyle w:val="Bulletslevel2"/>
        <w:numPr>
          <w:ilvl w:val="0"/>
          <w:numId w:val="0"/>
        </w:numPr>
        <w:spacing w:after="120" w:line="288" w:lineRule="auto"/>
        <w:ind w:left="567"/>
        <w:jc w:val="both"/>
        <w:rPr>
          <w:rFonts w:cs="Arial"/>
          <w:szCs w:val="19"/>
          <w:lang w:val="sk-SK"/>
        </w:rPr>
      </w:pPr>
    </w:p>
    <w:p w14:paraId="7A55D26D" w14:textId="4A35A03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14:paraId="7A55D26E" w14:textId="07BC6B14" w:rsidR="009D7F63" w:rsidRPr="0073389C" w:rsidRDefault="009D7F63" w:rsidP="009D7F63">
      <w:pPr>
        <w:spacing w:before="120" w:after="120" w:line="288" w:lineRule="auto"/>
        <w:jc w:val="both"/>
      </w:pPr>
      <w:r w:rsidRPr="0073389C">
        <w:t>V prípade, ak je vysúťažená hodnota zákazky vyššia ako jej predpokladaná hodnota</w:t>
      </w:r>
      <w:r w:rsidR="006E53FF" w:rsidRPr="006E53FF">
        <w:t xml:space="preserve"> uvedená v</w:t>
      </w:r>
      <w:r w:rsidRPr="0073389C">
        <w:t xml:space="preserve"> rozpočt</w:t>
      </w:r>
      <w:r w:rsidR="006E53FF">
        <w:t>e</w:t>
      </w:r>
      <w:r w:rsidRPr="0073389C">
        <w:t xml:space="preserve"> </w:t>
      </w:r>
      <w:r w:rsidR="006E53FF">
        <w:rPr>
          <w:rFonts w:cs="Arial"/>
          <w:szCs w:val="19"/>
        </w:rPr>
        <w:t>projektu</w:t>
      </w:r>
      <w:r w:rsidR="006E53FF" w:rsidRPr="0073389C">
        <w:t xml:space="preserve"> </w:t>
      </w:r>
      <w:r w:rsidR="006E53FF" w:rsidRPr="006E53FF">
        <w:rPr>
          <w:rFonts w:cs="Arial"/>
          <w:szCs w:val="19"/>
        </w:rPr>
        <w:t xml:space="preserve"> </w:t>
      </w:r>
      <w:r w:rsidR="006E53FF">
        <w:rPr>
          <w:rFonts w:cs="Arial"/>
          <w:szCs w:val="19"/>
        </w:rPr>
        <w:t>podľa</w:t>
      </w:r>
      <w:r w:rsidRPr="0073389C">
        <w:t> zmluv</w:t>
      </w:r>
      <w:r w:rsidR="006E53FF">
        <w:t>y</w:t>
      </w:r>
      <w:r w:rsidRPr="0073389C">
        <w:t xml:space="preserve"> o NFP, poskytovateľ preplatí výdavky len do výšky sumy uvedenej v </w:t>
      </w:r>
      <w:r w:rsidR="000A2AD4">
        <w:t>z</w:t>
      </w:r>
      <w:r w:rsidRPr="0073389C">
        <w:t>mluve o NFP.</w:t>
      </w:r>
    </w:p>
    <w:p w14:paraId="7A55D26F" w14:textId="34A0AD3D" w:rsidR="009D7F63" w:rsidRPr="0073389C" w:rsidRDefault="00837993" w:rsidP="009D7F63">
      <w:pPr>
        <w:spacing w:before="120" w:after="120" w:line="288" w:lineRule="auto"/>
        <w:jc w:val="both"/>
      </w:pPr>
      <w:r w:rsidRPr="003C342E">
        <w:rPr>
          <w:rFonts w:cs="Arial"/>
          <w:b/>
          <w:szCs w:val="19"/>
        </w:rPr>
        <w:t xml:space="preserve">V prípade zákaziek s nízkou hodnotou, ktorých predpokladaná hodnota je do </w:t>
      </w:r>
      <w:r>
        <w:rPr>
          <w:rFonts w:cs="Arial"/>
          <w:b/>
          <w:szCs w:val="19"/>
        </w:rPr>
        <w:t>30</w:t>
      </w:r>
      <w:r w:rsidRPr="003C342E">
        <w:rPr>
          <w:rFonts w:cs="Arial"/>
          <w:b/>
          <w:szCs w:val="19"/>
        </w:rPr>
        <w:t xml:space="preserve"> 000 eur bez DPH</w:t>
      </w:r>
      <w:r w:rsidRPr="003C342E">
        <w:rPr>
          <w:rFonts w:cs="Arial"/>
          <w:szCs w:val="19"/>
        </w:rPr>
        <w:t>, 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w:t>
      </w:r>
    </w:p>
    <w:p w14:paraId="7A55D270" w14:textId="77777777" w:rsidR="009D7F63" w:rsidRPr="0073389C" w:rsidRDefault="009D7F63" w:rsidP="009D7F63">
      <w:pPr>
        <w:pStyle w:val="Nadpis3"/>
        <w:ind w:left="567" w:firstLine="0"/>
        <w:rPr>
          <w:lang w:val="sk-SK"/>
        </w:rPr>
      </w:pPr>
      <w:bookmarkStart w:id="150" w:name="_Toc359942927"/>
      <w:bookmarkStart w:id="151" w:name="_Toc359943223"/>
      <w:bookmarkStart w:id="152" w:name="_Toc359943519"/>
      <w:bookmarkStart w:id="153" w:name="_Toc359943821"/>
      <w:bookmarkStart w:id="154" w:name="_Toc359944123"/>
      <w:bookmarkStart w:id="155" w:name="_Toc359944423"/>
      <w:bookmarkStart w:id="156" w:name="_Toc360024483"/>
      <w:bookmarkStart w:id="157" w:name="_Toc360030478"/>
      <w:bookmarkStart w:id="158" w:name="_Toc360031228"/>
      <w:bookmarkStart w:id="159" w:name="_Toc360109830"/>
      <w:bookmarkStart w:id="160" w:name="_Toc360110140"/>
      <w:bookmarkStart w:id="161" w:name="_Toc360118330"/>
      <w:bookmarkStart w:id="162" w:name="_Toc360118645"/>
      <w:bookmarkStart w:id="163" w:name="_Toc409190741"/>
      <w:bookmarkStart w:id="164" w:name="_Toc360031229"/>
      <w:bookmarkStart w:id="165" w:name="_Toc440372880"/>
      <w:bookmarkStart w:id="166" w:name="_Toc4576199"/>
      <w:bookmarkEnd w:id="150"/>
      <w:bookmarkEnd w:id="151"/>
      <w:bookmarkEnd w:id="152"/>
      <w:bookmarkEnd w:id="153"/>
      <w:bookmarkEnd w:id="154"/>
      <w:bookmarkEnd w:id="155"/>
      <w:bookmarkEnd w:id="156"/>
      <w:bookmarkEnd w:id="157"/>
      <w:bookmarkEnd w:id="158"/>
      <w:bookmarkEnd w:id="159"/>
      <w:bookmarkEnd w:id="160"/>
      <w:bookmarkEnd w:id="161"/>
      <w:bookmarkEnd w:id="162"/>
      <w:r w:rsidRPr="0073389C">
        <w:rPr>
          <w:lang w:val="sk-SK"/>
        </w:rPr>
        <w:t>Povinnosť uzatvoriť zmluvu</w:t>
      </w:r>
      <w:bookmarkEnd w:id="163"/>
      <w:bookmarkEnd w:id="164"/>
      <w:bookmarkEnd w:id="165"/>
      <w:bookmarkEnd w:id="166"/>
    </w:p>
    <w:p w14:paraId="7A55D271" w14:textId="4B2F02A6"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w:t>
      </w:r>
      <w:r w:rsidR="00DE32EC" w:rsidRPr="00DE32EC">
        <w:rPr>
          <w:b/>
        </w:rPr>
        <w:t xml:space="preserve"> </w:t>
      </w:r>
      <w:r w:rsidR="00DE32EC">
        <w:rPr>
          <w:b/>
        </w:rPr>
        <w:t>ako finančný limit pre zákazku s nízkou hodnotou v závislosti od druhu zákazky podľa predmetu obstarania (tovar/služba/stavebné práce/potraviny)</w:t>
      </w:r>
      <w:r w:rsidR="001D76D4" w:rsidRPr="001D76D4">
        <w:rPr>
          <w:b/>
        </w:rPr>
        <w:t>.</w:t>
      </w:r>
      <w:r w:rsidR="001D76D4" w:rsidRPr="001D76D4">
        <w:t xml:space="preserve"> Pri zákazkách </w:t>
      </w:r>
      <w:r w:rsidR="00DE32EC">
        <w:t>s nízkou hodnotou</w:t>
      </w:r>
      <w:r w:rsidR="001D76D4" w:rsidRPr="001D76D4">
        <w:t xml:space="preserve">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w:t>
      </w:r>
      <w:r w:rsidR="00DE32EC">
        <w:t xml:space="preserve"> </w:t>
      </w:r>
      <w:r w:rsidR="00DE32EC" w:rsidRPr="00DE32EC">
        <w:t>(bez DPH, výška DPH a cena s DPH)</w:t>
      </w:r>
      <w:r w:rsidR="001D76D4" w:rsidRPr="001D76D4">
        <w:t>,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w:t>
      </w:r>
      <w:r w:rsidR="00DE32EC">
        <w:t> </w:t>
      </w:r>
      <w:r w:rsidR="001D76D4" w:rsidRPr="001D76D4">
        <w:t>objednávke</w:t>
      </w:r>
      <w:r w:rsidR="00DE32EC">
        <w:t xml:space="preserve">. </w:t>
      </w:r>
      <w:r w:rsidR="00DE32EC" w:rsidRPr="00DE32EC">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r w:rsidRPr="0073389C">
        <w:t xml:space="preserve"> </w:t>
      </w:r>
    </w:p>
    <w:p w14:paraId="7A55D272" w14:textId="795ED6EF" w:rsidR="009D7F63" w:rsidRPr="0073389C" w:rsidRDefault="00C80170" w:rsidP="009D7F63">
      <w:pPr>
        <w:spacing w:before="120" w:after="120" w:line="288" w:lineRule="auto"/>
        <w:jc w:val="both"/>
      </w:pPr>
      <w:r>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14:paraId="7A55D273" w14:textId="62648AEC" w:rsidR="009D7F63" w:rsidRPr="0073389C" w:rsidRDefault="00C80170" w:rsidP="009D7F63">
      <w:pPr>
        <w:spacing w:before="120" w:after="120" w:line="288" w:lineRule="auto"/>
        <w:jc w:val="both"/>
        <w:rPr>
          <w:lang w:eastAsia="sk-SK"/>
        </w:rPr>
      </w:pPr>
      <w:r w:rsidRPr="00C80170">
        <w:rPr>
          <w:lang w:eastAsia="sk-SK"/>
        </w:rPr>
        <w:t xml:space="preserve">Zároveň upozorňujeme na povinnosť </w:t>
      </w:r>
      <w:r w:rsidR="00DE32EC" w:rsidRPr="00DE32EC">
        <w:rPr>
          <w:lang w:eastAsia="sk-SK"/>
        </w:rPr>
        <w:t xml:space="preserve">prijímateľa pri uzatváraní zmluvy úspešným uchádzačom dodržiavať zákon č. 315/2016 Z. z. o registri partnerov verejného sektora a o zmene a doplnení niektorých zákonov </w:t>
      </w:r>
      <w:r w:rsidR="003E60AF" w:rsidRPr="003E60AF">
        <w:rPr>
          <w:lang w:eastAsia="sk-SK"/>
        </w:rPr>
        <w:t>v platnom znení</w:t>
      </w:r>
      <w:r w:rsidR="003E60AF">
        <w:rPr>
          <w:lang w:eastAsia="sk-SK"/>
        </w:rPr>
        <w:t>.</w:t>
      </w:r>
    </w:p>
    <w:p w14:paraId="7A55D274" w14:textId="77777777" w:rsidR="009D7F63" w:rsidRPr="0073389C" w:rsidRDefault="009D7F63" w:rsidP="009D7F63">
      <w:pPr>
        <w:pStyle w:val="Nadpis3"/>
        <w:ind w:left="567" w:firstLine="0"/>
        <w:rPr>
          <w:lang w:val="sk-SK"/>
        </w:rPr>
      </w:pPr>
      <w:bookmarkStart w:id="167" w:name="_Toc440372881"/>
      <w:bookmarkStart w:id="168" w:name="_Toc4576200"/>
      <w:r w:rsidRPr="0073389C">
        <w:rPr>
          <w:lang w:val="sk-SK"/>
        </w:rPr>
        <w:t>Finančné limity</w:t>
      </w:r>
      <w:bookmarkEnd w:id="167"/>
      <w:bookmarkEnd w:id="168"/>
    </w:p>
    <w:p w14:paraId="7A55D275" w14:textId="46326377"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003E60AF" w:rsidRPr="003E60AF">
        <w:t xml:space="preserve">zodpovedajúcimi finančným limitom </w:t>
      </w:r>
      <w:r w:rsidRPr="0073389C">
        <w:rPr>
          <w:b/>
          <w:u w:val="single"/>
        </w:rPr>
        <w:t xml:space="preserve">podľa ustanovení platného a účinného ZVO. </w:t>
      </w:r>
      <w:r w:rsidR="003E60AF" w:rsidRPr="003E60AF">
        <w:rPr>
          <w:b/>
          <w:u w:val="single"/>
        </w:rPr>
        <w:t xml:space="preserve">Prehľad aktuálnych (aj predchádzajúcich) finančných limitov uverejňuje ÚVO na svojej webovej stránke </w:t>
      </w:r>
      <w:r w:rsidR="003E60AF" w:rsidRPr="0039287B">
        <w:rPr>
          <w:rStyle w:val="Odkaznapoznmkupodiarou"/>
          <w:rFonts w:cs="Arial"/>
          <w:sz w:val="19"/>
          <w:szCs w:val="19"/>
        </w:rPr>
        <w:footnoteReference w:id="109"/>
      </w:r>
      <w:r w:rsidR="003E60AF" w:rsidRPr="003E60AF">
        <w:rPr>
          <w:b/>
          <w:u w:val="single"/>
        </w:rPr>
        <w:t>.</w:t>
      </w:r>
      <w:r w:rsidR="003E60AF">
        <w:rPr>
          <w:b/>
          <w:u w:val="single"/>
        </w:rPr>
        <w:t xml:space="preserve"> </w:t>
      </w:r>
      <w:r w:rsidRPr="0073389C">
        <w:rPr>
          <w:b/>
          <w:u w:val="single"/>
        </w:rPr>
        <w:t>Finančné limity</w:t>
      </w:r>
      <w:r w:rsidR="00DE32EC">
        <w:rPr>
          <w:b/>
          <w:u w:val="single"/>
        </w:rPr>
        <w:t xml:space="preserve"> pre nadlimitné zákazky</w:t>
      </w:r>
      <w:r w:rsidRPr="0073389C">
        <w:rPr>
          <w:b/>
          <w:u w:val="single"/>
        </w:rPr>
        <w:t xml:space="preserve"> sú ustanovené všeobecne záväzným právnym predpisom ÚVO.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169" w:name="_Toc440372882"/>
      <w:bookmarkStart w:id="170" w:name="_Toc4576201"/>
      <w:r w:rsidRPr="0073389C">
        <w:rPr>
          <w:lang w:val="sk-SK"/>
        </w:rPr>
        <w:t>Všeobecné ustanovenia</w:t>
      </w:r>
      <w:bookmarkEnd w:id="169"/>
      <w:bookmarkEnd w:id="170"/>
    </w:p>
    <w:p w14:paraId="5E452631" w14:textId="73ED0892" w:rsidR="00215CFC" w:rsidRPr="00E86F96" w:rsidRDefault="00215CFC" w:rsidP="00215CFC">
      <w:pPr>
        <w:spacing w:before="120" w:after="120" w:line="288" w:lineRule="auto"/>
        <w:jc w:val="both"/>
        <w:rPr>
          <w:rFonts w:cs="Arial"/>
          <w:szCs w:val="19"/>
        </w:rPr>
      </w:pPr>
      <w:r w:rsidRPr="00E86F96">
        <w:rPr>
          <w:rFonts w:cs="Arial"/>
          <w:b/>
          <w:szCs w:val="19"/>
        </w:rPr>
        <w:t>Lehoty na výkon finančnej kontroly</w:t>
      </w:r>
      <w:r w:rsidRPr="00E86F96">
        <w:rPr>
          <w:rFonts w:cs="Arial"/>
          <w:szCs w:val="19"/>
        </w:rPr>
        <w:t xml:space="preserve"> obstarávania tovarov, služieb, stavebných prác </w:t>
      </w:r>
      <w:r w:rsidRPr="00E86F96">
        <w:rPr>
          <w:rFonts w:cs="Arial"/>
          <w:b/>
          <w:szCs w:val="19"/>
        </w:rPr>
        <w:t xml:space="preserve">začínajú plynúť </w:t>
      </w:r>
      <w:r w:rsidR="00115A2F" w:rsidRPr="00A4744A">
        <w:rPr>
          <w:rFonts w:cs="Arial"/>
          <w:b/>
          <w:color w:val="000000"/>
          <w:szCs w:val="19"/>
          <w:lang w:eastAsia="sk-SK"/>
        </w:rPr>
        <w:t xml:space="preserve">prvým pracovným dňom </w:t>
      </w:r>
      <w:r w:rsidR="00115A2F" w:rsidRPr="00A4744A">
        <w:rPr>
          <w:rFonts w:cs="Arial"/>
          <w:color w:val="000000"/>
          <w:szCs w:val="19"/>
          <w:lang w:eastAsia="sk-SK"/>
        </w:rPr>
        <w:t xml:space="preserve">nasledujúcim </w:t>
      </w:r>
      <w:r w:rsidR="00115A2F" w:rsidRPr="00A4744A">
        <w:rPr>
          <w:rFonts w:cs="Arial"/>
          <w:b/>
          <w:color w:val="000000"/>
          <w:szCs w:val="19"/>
          <w:lang w:eastAsia="sk-SK"/>
        </w:rPr>
        <w:t>po dni evidovania prijatej žiadosti</w:t>
      </w:r>
      <w:r w:rsidR="00115A2F" w:rsidRPr="00A4744A">
        <w:rPr>
          <w:rFonts w:cs="Arial"/>
          <w:color w:val="000000"/>
          <w:szCs w:val="19"/>
          <w:lang w:eastAsia="sk-SK"/>
        </w:rPr>
        <w:t xml:space="preserve"> prijímateľa o vykonanie kontroly </w:t>
      </w:r>
      <w:r w:rsidR="00115A2F">
        <w:rPr>
          <w:rFonts w:cs="Arial"/>
          <w:color w:val="000000"/>
          <w:szCs w:val="19"/>
          <w:lang w:eastAsia="sk-SK"/>
        </w:rPr>
        <w:t>poskytovateľom</w:t>
      </w:r>
      <w:r w:rsidR="00115A2F" w:rsidRPr="00A4744A">
        <w:rPr>
          <w:rFonts w:cs="Arial"/>
          <w:color w:val="000000"/>
          <w:szCs w:val="19"/>
          <w:lang w:eastAsia="sk-SK"/>
        </w:rPr>
        <w:t xml:space="preserve"> </w:t>
      </w:r>
      <w:r w:rsidR="00115A2F" w:rsidRPr="00A4744A">
        <w:rPr>
          <w:rFonts w:cs="Arial"/>
          <w:b/>
          <w:color w:val="000000"/>
          <w:szCs w:val="19"/>
          <w:lang w:eastAsia="sk-SK"/>
        </w:rPr>
        <w:t>a predložení dokumentácie k VO</w:t>
      </w:r>
      <w:r w:rsidR="00115A2F" w:rsidRPr="00A4744A">
        <w:rPr>
          <w:rFonts w:cs="Arial"/>
          <w:color w:val="000000"/>
          <w:szCs w:val="19"/>
          <w:lang w:eastAsia="sk-SK"/>
        </w:rPr>
        <w:t xml:space="preserve"> alebo obstarávaniu </w:t>
      </w:r>
      <w:r w:rsidR="00115A2F">
        <w:rPr>
          <w:rFonts w:cs="Arial"/>
          <w:color w:val="000000"/>
          <w:szCs w:val="19"/>
          <w:lang w:eastAsia="sk-SK"/>
        </w:rPr>
        <w:t>poskytovateľovi</w:t>
      </w:r>
      <w:r w:rsidR="00115A2F" w:rsidRPr="00A4744A">
        <w:rPr>
          <w:rFonts w:cs="Arial"/>
          <w:color w:val="000000"/>
          <w:szCs w:val="19"/>
          <w:lang w:eastAsia="sk-SK"/>
        </w:rPr>
        <w:t xml:space="preserve"> cez ITMS2014+</w:t>
      </w:r>
      <w:r w:rsidR="00115A2F">
        <w:rPr>
          <w:rFonts w:cs="Arial"/>
          <w:color w:val="000000"/>
          <w:szCs w:val="19"/>
          <w:lang w:eastAsia="sk-SK"/>
        </w:rPr>
        <w:t xml:space="preserve"> </w:t>
      </w:r>
      <w:r w:rsidR="00115A2F">
        <w:rPr>
          <w:rFonts w:cs="Arial"/>
          <w:szCs w:val="19"/>
        </w:rPr>
        <w:t xml:space="preserve">Prijímateľ </w:t>
      </w:r>
      <w:r w:rsidRPr="00E86F96">
        <w:rPr>
          <w:rFonts w:cs="Arial"/>
          <w:szCs w:val="19"/>
        </w:rPr>
        <w:t xml:space="preserve">môže doručiť poskytovateľovi žiadosť o vykonanie kontroly </w:t>
      </w:r>
      <w:r w:rsidRPr="00E86F96">
        <w:rPr>
          <w:rFonts w:cs="Arial"/>
          <w:b/>
          <w:szCs w:val="19"/>
        </w:rPr>
        <w:t>listinne</w:t>
      </w:r>
      <w:r w:rsidRPr="00E86F96">
        <w:rPr>
          <w:rFonts w:cs="Arial"/>
          <w:szCs w:val="19"/>
        </w:rPr>
        <w:t xml:space="preserve"> </w:t>
      </w:r>
      <w:r w:rsidR="00825B0B">
        <w:rPr>
          <w:rFonts w:cs="Arial"/>
          <w:b/>
          <w:szCs w:val="19"/>
        </w:rPr>
        <w:t xml:space="preserve">na adresu poskytovateľa </w:t>
      </w:r>
      <w:r w:rsidR="00825B0B" w:rsidRPr="006F4D79">
        <w:rPr>
          <w:rFonts w:cs="Arial"/>
          <w:szCs w:val="19"/>
        </w:rPr>
        <w:t>uvedenú na tento účel</w:t>
      </w:r>
      <w:r w:rsidR="00825B0B">
        <w:rPr>
          <w:rFonts w:cs="Arial"/>
          <w:b/>
          <w:szCs w:val="19"/>
        </w:rPr>
        <w:t xml:space="preserve">. </w:t>
      </w:r>
      <w:r w:rsidR="00825B0B" w:rsidRPr="00C40A65">
        <w:rPr>
          <w:rFonts w:cs="Arial"/>
          <w:szCs w:val="19"/>
        </w:rPr>
        <w:t xml:space="preserve">V prípade, že prijímateľ má aktivovanú elektronickú schránku, </w:t>
      </w:r>
      <w:r w:rsidR="00825B0B">
        <w:rPr>
          <w:rFonts w:cs="Arial"/>
          <w:szCs w:val="19"/>
        </w:rPr>
        <w:t xml:space="preserve">môže </w:t>
      </w:r>
      <w:r w:rsidR="00825B0B" w:rsidRPr="00C40A65">
        <w:rPr>
          <w:rFonts w:cs="Arial"/>
          <w:szCs w:val="19"/>
        </w:rPr>
        <w:t xml:space="preserve">doručiť poskytovateľovi žiadosť o vykonanie kontroly </w:t>
      </w:r>
      <w:r w:rsidR="00825B0B">
        <w:rPr>
          <w:rFonts w:cs="Arial"/>
          <w:szCs w:val="19"/>
        </w:rPr>
        <w:t xml:space="preserve">aj </w:t>
      </w:r>
      <w:r w:rsidR="00825B0B" w:rsidRPr="00C40A65">
        <w:rPr>
          <w:rFonts w:cs="Arial"/>
          <w:szCs w:val="19"/>
        </w:rPr>
        <w:t>prostredníctvom</w:t>
      </w:r>
      <w:r w:rsidR="00825B0B">
        <w:rPr>
          <w:rFonts w:cs="Arial"/>
          <w:b/>
          <w:szCs w:val="19"/>
        </w:rPr>
        <w:t xml:space="preserve"> </w:t>
      </w:r>
      <w:r w:rsidR="00825B0B" w:rsidRPr="00C40A65">
        <w:rPr>
          <w:rFonts w:cs="Arial"/>
          <w:b/>
          <w:szCs w:val="19"/>
        </w:rPr>
        <w:t>elektronickej schránky</w:t>
      </w:r>
      <w:r w:rsidR="00825B0B" w:rsidRPr="00C40A65">
        <w:rPr>
          <w:rFonts w:cs="Arial"/>
          <w:szCs w:val="19"/>
        </w:rPr>
        <w:t>.</w:t>
      </w:r>
    </w:p>
    <w:p w14:paraId="1DD706E9" w14:textId="77777777" w:rsidR="00215CFC" w:rsidRPr="00E86F96" w:rsidRDefault="00215CFC" w:rsidP="00215CFC">
      <w:pPr>
        <w:spacing w:before="120" w:after="120" w:line="288" w:lineRule="auto"/>
        <w:jc w:val="both"/>
        <w:rPr>
          <w:rFonts w:cs="Arial"/>
          <w:szCs w:val="19"/>
        </w:rPr>
      </w:pPr>
      <w:r w:rsidRPr="00E86F96">
        <w:rPr>
          <w:rFonts w:cs="Arial"/>
          <w:szCs w:val="19"/>
        </w:rPr>
        <w:t>Uvedená lehota je procesnoprávna, t. j. lehota je zachovaná, keď poskytovateľ zašle prijímateľovi závery z  finančnej kontroly VO v posledný deň lehoty na poštovú prepravu. Poskytovateľ môže v odôvodnených prípadoch lehoty na výkon kontroly VO alebo obstarávania predĺžiť. Poskytovateľ predĺženie lehoty oznámi prijímateľovi.</w:t>
      </w:r>
    </w:p>
    <w:p w14:paraId="64EE184F" w14:textId="5D30DBB4" w:rsidR="00215CFC" w:rsidRDefault="00215CFC" w:rsidP="00215CFC">
      <w:pPr>
        <w:spacing w:before="120" w:after="120" w:line="288" w:lineRule="auto"/>
        <w:jc w:val="both"/>
        <w:rPr>
          <w:b/>
          <w:i/>
          <w:color w:val="FF0000"/>
        </w:rPr>
      </w:pPr>
      <w:r w:rsidRPr="00E86F96">
        <w:t xml:space="preserve">Ako súčasť žiadosti </w:t>
      </w:r>
      <w:r w:rsidRPr="00E86F96">
        <w:rPr>
          <w:rFonts w:cs="Arial"/>
          <w:szCs w:val="19"/>
        </w:rPr>
        <w:t>o vykonanie kontroly</w:t>
      </w:r>
      <w:r w:rsidRPr="00E86F96">
        <w:t xml:space="preserve"> prijímateľ predkladá aj Čestné vyhlásenie prijímateľa o úplnosti a kompletnosti dokladov (príloha č. 10) v rámci, ktorého jasne identifikuje projekt a predkladané VO a číslo VO v ITMS2014+  a vyhlási,  že dokumentácia </w:t>
      </w:r>
      <w:r>
        <w:t>predložená na kontrolu VO je úplná, kompletná a je totožná s originálom dokumentácie z VO.</w:t>
      </w:r>
      <w:r w:rsidRPr="0090391F">
        <w:t xml:space="preserve"> Zároveň prijímateľ prehlási, že si je vedomý, že na základe predloženej dokumentácie poskytovateľ rozhodne o pripustení, nepripustení výdavkov súvisiacich s predmetným VO do financovania, o ex ante finančnej oprave, resp. o ďalších krokoch, ktoré budú potrebné na základe zistení  </w:t>
      </w:r>
      <w:r>
        <w:t>poskytovateľa</w:t>
      </w:r>
      <w:r w:rsidRPr="0090391F">
        <w:t xml:space="preserve"> v rámci kontroly tejto dokumentácie (v závislosti od typu finančnej kontroly VO).</w:t>
      </w:r>
      <w:r>
        <w:t xml:space="preserve"> Súčasne s čestným vyhlásením predloží prijímateľ aj  súpis všetkej dokumentácie predkladanej cez ITMS 2014+ (resp. elektronicky alebo listinne – ak je to relevantné).</w:t>
      </w:r>
    </w:p>
    <w:p w14:paraId="6A51E4D9" w14:textId="77777777" w:rsidR="00215CFC" w:rsidRDefault="009D7F63" w:rsidP="009D7F63">
      <w:pPr>
        <w:spacing w:before="120" w:after="120" w:line="288" w:lineRule="auto"/>
        <w:jc w:val="both"/>
        <w:rPr>
          <w:bCs/>
        </w:rPr>
      </w:pPr>
      <w:r w:rsidRPr="0073389C">
        <w:rPr>
          <w:b/>
          <w:i/>
          <w:color w:val="FF0000"/>
        </w:rPr>
        <w:t>Povinnosť prijímateľa:</w:t>
      </w:r>
      <w:r w:rsidRPr="0073389C">
        <w:rPr>
          <w:color w:val="FF0000"/>
        </w:rPr>
        <w:t xml:space="preserve"> </w:t>
      </w:r>
      <w:r w:rsidR="00215CFC" w:rsidRPr="00215CFC">
        <w:rPr>
          <w:bCs/>
        </w:rPr>
        <w:t xml:space="preserve">Prijímateľ </w:t>
      </w:r>
      <w:r w:rsidR="00215CFC" w:rsidRPr="00215CFC">
        <w:rPr>
          <w:b/>
          <w:bCs/>
        </w:rPr>
        <w:t>je povinný zaevidovať</w:t>
      </w:r>
      <w:r w:rsidR="00215CFC" w:rsidRPr="00215CFC">
        <w:rPr>
          <w:bCs/>
        </w:rPr>
        <w:t xml:space="preserve"> verejné obstarávanie/obstarávanie </w:t>
      </w:r>
      <w:r w:rsidR="00215CFC" w:rsidRPr="00215CFC">
        <w:rPr>
          <w:b/>
          <w:bCs/>
        </w:rPr>
        <w:t>do ITMS 2014+</w:t>
      </w:r>
      <w:r w:rsidR="00215CFC" w:rsidRPr="00215CFC">
        <w:rPr>
          <w:bCs/>
        </w:rPr>
        <w:t xml:space="preserve"> vrátane </w:t>
      </w:r>
      <w:r w:rsidR="00215CFC" w:rsidRPr="00215CFC">
        <w:rPr>
          <w:b/>
          <w:bCs/>
        </w:rPr>
        <w:t xml:space="preserve">všetkých povinných príloh </w:t>
      </w:r>
      <w:r w:rsidR="00215CFC" w:rsidRPr="00215CFC">
        <w:rPr>
          <w:bCs/>
        </w:rPr>
        <w:t>(dokumentácie k VO)</w:t>
      </w:r>
      <w:r w:rsidR="00215CFC" w:rsidRPr="00215CFC">
        <w:rPr>
          <w:b/>
          <w:bCs/>
        </w:rPr>
        <w:t xml:space="preserve"> najneskôr v deň doručenia žiadosti o vykonanie kontroly dokumentácie k VO na kontrolu</w:t>
      </w:r>
      <w:r w:rsidR="00215CFC" w:rsidRPr="00215CFC">
        <w:rPr>
          <w:bCs/>
        </w:rPr>
        <w:t xml:space="preserve"> poskytovateľovi. Prijímateľ je povinný zaevidovať VO do ITMS 2014+ a aktualizovať stav VO tak, aby zodpovedal typu kontroly, na ktorú dané VO predkladá („pripravované“ – Prvá ex-ante kontrola; „v realizácii“ – Druhá ex-ante kontrola; „ukončené“ – Štandardná ex-post kontrola/Následná ex-post kontrola“). Prijímateľ je povinný aktualizovať stav VO aj v prípade späťvzatia dokumentácie z VO („stiahnuté“) alebo zrušenia VO („zrušené“).</w:t>
      </w:r>
    </w:p>
    <w:p w14:paraId="2FEB4BD8" w14:textId="004B5368" w:rsidR="00DE32EC" w:rsidRDefault="00DE32EC" w:rsidP="009D7F63">
      <w:pPr>
        <w:spacing w:before="120" w:after="120" w:line="288" w:lineRule="auto"/>
        <w:jc w:val="both"/>
      </w:pPr>
    </w:p>
    <w:p w14:paraId="439A321F" w14:textId="0D819C5E" w:rsidR="00215CFC" w:rsidRDefault="00215CFC" w:rsidP="009D7F63">
      <w:pPr>
        <w:spacing w:before="120" w:after="120" w:line="288" w:lineRule="auto"/>
        <w:jc w:val="both"/>
      </w:pPr>
      <w:r w:rsidRPr="00215CFC">
        <w:rPr>
          <w:b/>
        </w:rPr>
        <w:t>Kompletnú dokumentáciu k VO alebo obstarávaniu</w:t>
      </w:r>
      <w:r w:rsidRPr="00215CFC">
        <w:t xml:space="preserve"> prijímateľ </w:t>
      </w:r>
      <w:r w:rsidRPr="00215CFC">
        <w:rPr>
          <w:b/>
        </w:rPr>
        <w:t>predkladá</w:t>
      </w:r>
      <w:r w:rsidRPr="00215CFC">
        <w:t xml:space="preserve"> poskytovateľovi</w:t>
      </w:r>
      <w:r w:rsidRPr="00215CFC">
        <w:rPr>
          <w:b/>
        </w:rPr>
        <w:t xml:space="preserve"> cez ITMS 2014+</w:t>
      </w:r>
      <w:r w:rsidRPr="00215CFC">
        <w:t>. Povinnou súčasťou takto predkladanej dokumentácie k VO (zrealizovanému) je aj dokumentácia v rozsahu zverejňovanom v profile podľa § 64 ZVO v závislosti od hodnoty a typu zákazky (pozn. uvedená povinnosť sa nevzťahuje na informácie podľa § 64 ods. 1 písm. d) a písm. e) ZVO). V závislosti najmä od povahy konkrétneho dokumentu, najmä ak kapacita jedného samostatného dokumentu by presiahla 100 MB alebo  jeho elektronická podoba nie je elektronicky dostupná bez neprimeraných administratívnych a technických nárokov na kapacity prijímateľa, je možné predložiť ho aj elektronicky (na elektronickom pamäťovom médiu - najmä CD/DVD s predpokladom min. 10-ročnej doby archivácie dát) alebo listinne a zároveň uviesť v žiadosti o vykonanie kontroly objektívne dôvody nemožnosti predloženia daného dokumentu cez ITMS 2014+. V prípade neakceptovania dôvodov na nenahratie dokumentu do ITMS 2014+ uvádzaných prijímateľom, poskytovateľ vyzve prijímateľa na dodatočné predloženie dokumentu cez ITMS 2014+.</w:t>
      </w:r>
    </w:p>
    <w:p w14:paraId="42EC4988" w14:textId="77777777" w:rsidR="000527E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tabs>
          <w:tab w:val="left" w:pos="720"/>
        </w:tabs>
        <w:spacing w:before="120" w:after="120" w:line="288" w:lineRule="auto"/>
        <w:jc w:val="both"/>
        <w:rPr>
          <w:rFonts w:cs="Arial"/>
          <w:i/>
          <w:szCs w:val="19"/>
        </w:rPr>
      </w:pPr>
      <w:r w:rsidRPr="000527E6">
        <w:rPr>
          <w:rFonts w:ascii="Arial" w:hAnsi="Arial" w:cs="Arial"/>
          <w:i/>
          <w:sz w:val="19"/>
          <w:szCs w:val="19"/>
        </w:rPr>
        <w:t>Dôležité upozornenie:</w:t>
      </w:r>
    </w:p>
    <w:p w14:paraId="70CA410B" w14:textId="1106FCC6" w:rsidR="000527E6" w:rsidRPr="0085244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tabs>
          <w:tab w:val="left" w:pos="720"/>
        </w:tabs>
        <w:spacing w:before="120" w:after="120" w:line="288" w:lineRule="auto"/>
        <w:jc w:val="both"/>
        <w:rPr>
          <w:rFonts w:cs="Arial"/>
          <w:szCs w:val="19"/>
        </w:rPr>
      </w:pPr>
      <w:r w:rsidRPr="00852446">
        <w:rPr>
          <w:rFonts w:ascii="Arial" w:hAnsi="Arial" w:cs="Arial"/>
          <w:b w:val="0"/>
          <w:sz w:val="19"/>
          <w:szCs w:val="19"/>
        </w:rPr>
        <w:t>Všetky dokumenty (prílohy), ktoré prijímateľ nahrá do ITMS 2014+ musia byť označené v názve dokumentu tak, aby bolo zrejmé:</w:t>
      </w:r>
    </w:p>
    <w:p w14:paraId="73768548" w14:textId="34479916" w:rsidR="000527E6" w:rsidRPr="0085244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spacing w:before="120" w:after="120" w:line="288" w:lineRule="auto"/>
        <w:jc w:val="both"/>
        <w:rPr>
          <w:rFonts w:cs="Arial"/>
          <w:szCs w:val="19"/>
        </w:rPr>
      </w:pPr>
      <w:r w:rsidRPr="000527E6">
        <w:rPr>
          <w:rFonts w:ascii="Arial" w:hAnsi="Arial" w:cs="Arial"/>
          <w:i/>
          <w:sz w:val="19"/>
          <w:szCs w:val="19"/>
        </w:rPr>
        <w:t>1)</w:t>
      </w:r>
      <w:r w:rsidRPr="000527E6">
        <w:rPr>
          <w:rFonts w:ascii="Arial" w:hAnsi="Arial" w:cs="Arial"/>
          <w:i/>
          <w:sz w:val="19"/>
          <w:szCs w:val="19"/>
        </w:rPr>
        <w:tab/>
        <w:t xml:space="preserve">o aký obsah nahratého dokumentu </w:t>
      </w:r>
      <w:r w:rsidRPr="00852446">
        <w:rPr>
          <w:rFonts w:ascii="Arial" w:hAnsi="Arial" w:cs="Arial"/>
          <w:b w:val="0"/>
          <w:sz w:val="19"/>
          <w:szCs w:val="19"/>
        </w:rPr>
        <w:t>ide bez ohľadu na to, či nahráva jednotlivé súbory („.doc“, „.pdf“, „.xls“ a pod.) alebo celé adresáre – s označením napr. „Sutazne_podklady_...“ alebo „Sutazne_podklady_oprava_c.1_...“</w:t>
      </w:r>
    </w:p>
    <w:p w14:paraId="42410B3B" w14:textId="45DFEAF3" w:rsidR="000527E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spacing w:before="120" w:after="120" w:line="288" w:lineRule="auto"/>
        <w:jc w:val="both"/>
      </w:pPr>
      <w:r>
        <w:rPr>
          <w:rFonts w:ascii="Arial" w:hAnsi="Arial" w:cs="Arial"/>
          <w:i/>
          <w:sz w:val="19"/>
          <w:szCs w:val="19"/>
        </w:rPr>
        <w:t>2</w:t>
      </w:r>
      <w:r w:rsidRPr="000527E6">
        <w:rPr>
          <w:rFonts w:ascii="Arial" w:hAnsi="Arial" w:cs="Arial"/>
          <w:i/>
          <w:sz w:val="19"/>
          <w:szCs w:val="19"/>
        </w:rPr>
        <w:t>)</w:t>
      </w:r>
      <w:r w:rsidRPr="000527E6">
        <w:rPr>
          <w:rFonts w:ascii="Arial" w:hAnsi="Arial" w:cs="Arial"/>
          <w:i/>
          <w:sz w:val="19"/>
          <w:szCs w:val="19"/>
        </w:rPr>
        <w:tab/>
        <w:t xml:space="preserve">a ktorej kontroly sa týka </w:t>
      </w:r>
      <w:r w:rsidRPr="00852446">
        <w:rPr>
          <w:rFonts w:ascii="Arial" w:hAnsi="Arial" w:cs="Arial"/>
          <w:b w:val="0"/>
          <w:sz w:val="19"/>
          <w:szCs w:val="19"/>
        </w:rPr>
        <w:t>(napr. „Sutazne_podklady_-_prva_ex_ante...“ alebo adresár s označením „Zapisnice_-_druha_ex_ante“, ktorý obsahuje všetky zápisnice z vyhodnotenia ponúk a vyhodnotenia splnenia podmienok účasti, a pod.).</w:t>
      </w:r>
    </w:p>
    <w:p w14:paraId="3D25122C" w14:textId="328D71F4" w:rsidR="00215CFC" w:rsidRDefault="00215CFC" w:rsidP="00215CFC">
      <w:pPr>
        <w:spacing w:before="120" w:after="120" w:line="288" w:lineRule="auto"/>
        <w:jc w:val="both"/>
      </w:pPr>
      <w:r w:rsidRPr="00215CFC">
        <w:t xml:space="preserve">Prijímateľ je oprávnený nahrať relevantné dokumenty (prílohy) z dokumentácie k VO predkladanej na kontrolu podľa vlastného uváženia (aj v štandardným spôsobom komprimovanom formáte, ako napr. RAR a ZIP) pri dodržaní dvoch vyššie uvedených kumulatívnych podmienok a v súlade s pravidlami systému ITMS 2014+ zverejnenými na webovej stránke www. itms2014.sk.. Pri nahrávaní dokumentov (príloh) do ITMS 2014+ je potrebné zohľadniť skutočnosť, </w:t>
      </w:r>
      <w:r w:rsidRPr="00215CFC">
        <w:rPr>
          <w:b/>
        </w:rPr>
        <w:t>že žiadny jednotlivo nahratý dokument (či už ide o súbor  alebo jednotlivo nahrávaný adresár obsahujúci viacero súborov) nemôže presiahnuť objem dát 100 MB.</w:t>
      </w:r>
      <w:r w:rsidRPr="00215CFC">
        <w:t xml:space="preserve"> V prípade dokumentu, ktorý je v originálnom vyhotovení vo formáte xls, je prijímateľ povinný ho do ITMS2014+ nahrať v rovnakom formáte xls</w:t>
      </w:r>
      <w:r w:rsidR="00825B0B">
        <w:t>.</w:t>
      </w:r>
    </w:p>
    <w:p w14:paraId="5EEFDA10" w14:textId="61912CBF" w:rsidR="00825B0B" w:rsidRDefault="00825B0B" w:rsidP="00215CFC">
      <w:pPr>
        <w:spacing w:before="120" w:after="120" w:line="288" w:lineRule="auto"/>
        <w:jc w:val="both"/>
      </w:pPr>
      <w:r w:rsidRPr="00703E20">
        <w:rPr>
          <w:rFonts w:cs="Arial"/>
          <w:b/>
          <w:i/>
          <w:color w:val="FF0000"/>
          <w:szCs w:val="19"/>
        </w:rPr>
        <w:t>Povinnosť prijímateľa:</w:t>
      </w:r>
      <w:r>
        <w:rPr>
          <w:rFonts w:cs="Arial"/>
          <w:b/>
          <w:i/>
          <w:color w:val="FF0000"/>
          <w:szCs w:val="19"/>
        </w:rPr>
        <w:t xml:space="preserve"> </w:t>
      </w:r>
      <w:r w:rsidRPr="00C12065">
        <w:rPr>
          <w:rFonts w:cs="Arial"/>
          <w:color w:val="FF0000"/>
          <w:szCs w:val="19"/>
        </w:rPr>
        <w:t>Dokumenty, ktoré nahrá prijímateľ do ITMS2014+ musia byť 100 % zhodné s originálom dokumentu, t. j. musia rovnako obsahovať aj podpisy relevantných osôb ak ich obsahuje originál dokumentu, vrátane uzavretej zmluvy príp. dodatkov s úspešným uchádzačom (nie je postačujúce nahratie tzv. „draft“ dokumentov).</w:t>
      </w:r>
    </w:p>
    <w:p w14:paraId="3EC464FA" w14:textId="5841F42F" w:rsidR="00315570" w:rsidRPr="00315570" w:rsidRDefault="00315570" w:rsidP="00315570">
      <w:pPr>
        <w:spacing w:before="120" w:after="120" w:line="288" w:lineRule="auto"/>
        <w:jc w:val="both"/>
      </w:pPr>
      <w:r w:rsidRPr="00315570">
        <w:t xml:space="preserve">V prípade </w:t>
      </w:r>
      <w:r w:rsidRPr="00315570">
        <w:rPr>
          <w:b/>
        </w:rPr>
        <w:t>zákaziek realizovaných prostredníctvom elektronického trhoviska</w:t>
      </w:r>
      <w:r w:rsidRPr="00315570">
        <w:t xml:space="preserve"> je prijímateľ cez ITMS 2014+ povinný predložiť </w:t>
      </w:r>
      <w:r w:rsidR="000527E6" w:rsidRPr="000527E6">
        <w:t>všetky relevantné dokumenty k príprave VO (vrátane určenia PHZ) a všetky systémom EKS vygenerované dokumenty, vrátane zmluvy,</w:t>
      </w:r>
      <w:r w:rsidRPr="00315570">
        <w:t>, ktorá je výsledkom VO</w:t>
      </w:r>
      <w:r w:rsidR="000527E6">
        <w:t xml:space="preserve"> </w:t>
      </w:r>
      <w:r w:rsidR="000527E6" w:rsidRPr="000527E6">
        <w:t>(v závislosti od typu kontroly)</w:t>
      </w:r>
      <w:r w:rsidRPr="00315570">
        <w:t>.</w:t>
      </w:r>
    </w:p>
    <w:p w14:paraId="0F62AC28" w14:textId="677C53C6" w:rsidR="00315570" w:rsidRPr="00315570" w:rsidRDefault="00315570" w:rsidP="00315570">
      <w:pPr>
        <w:spacing w:before="120" w:after="120" w:line="288" w:lineRule="auto"/>
        <w:jc w:val="both"/>
      </w:pPr>
      <w:r w:rsidRPr="00315570">
        <w:t xml:space="preserve">V prípade </w:t>
      </w:r>
      <w:r w:rsidRPr="00315570">
        <w:rPr>
          <w:b/>
        </w:rPr>
        <w:t>zákaziek s nízkou hodnotou</w:t>
      </w:r>
      <w:r w:rsidR="000527E6" w:rsidRPr="000527E6">
        <w:rPr>
          <w:b/>
        </w:rPr>
        <w:t xml:space="preserve"> a zákaziek realizovaných na základe výnimky zo ZVO</w:t>
      </w:r>
      <w:r w:rsidRPr="00315570">
        <w:t xml:space="preserve"> je prijímateľ cez ITMS 2014+ povinný predložiť </w:t>
      </w:r>
      <w:r w:rsidR="000527E6" w:rsidRPr="000527E6">
        <w:t>kompletnú dokumentáciu k VO (vrátane určenia PHZ, ak je to relevantné)</w:t>
      </w:r>
      <w:r w:rsidR="000527E6">
        <w:t xml:space="preserve"> a </w:t>
      </w:r>
      <w:r w:rsidRPr="00315570">
        <w:t>podpísanú zmluvu s úspešným uchádzačom/dodávateľom, resp. záväznú objednávku alebo iný dokument, ktorý jednoznačne a hodnoverne preukazuje formálne, príp. aj vecné naplnenie výsledku VO.</w:t>
      </w:r>
    </w:p>
    <w:p w14:paraId="7A171133" w14:textId="57732C22" w:rsidR="00315570" w:rsidRPr="0073389C" w:rsidRDefault="00315570" w:rsidP="00315570">
      <w:pPr>
        <w:spacing w:before="120" w:after="120" w:line="288" w:lineRule="auto"/>
        <w:jc w:val="both"/>
      </w:pPr>
      <w:r w:rsidRPr="00315570">
        <w:t>Rovnako je prijímateľ povinný zaevidovať do ITMS 2014+ aj dodatky a čiastkové zmluvy do príslušného stavu v závislosti od typu kontroly, na ktorú ich má prijímateľ povinnosť predložiť.</w:t>
      </w:r>
    </w:p>
    <w:p w14:paraId="4D4DE836" w14:textId="3E197881" w:rsidR="00315570" w:rsidRDefault="00315570" w:rsidP="00315570">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cs="Arial"/>
          <w:szCs w:val="19"/>
        </w:rPr>
      </w:pPr>
      <w:r w:rsidRPr="00667C12">
        <w:rPr>
          <w:rFonts w:ascii="Arial" w:hAnsi="Arial" w:cs="Arial"/>
          <w:i/>
          <w:sz w:val="19"/>
          <w:szCs w:val="19"/>
        </w:rPr>
        <w:t xml:space="preserve">Dôležité upozornenie: </w:t>
      </w:r>
      <w:r w:rsidR="000527E6" w:rsidRPr="000527E6">
        <w:rPr>
          <w:rFonts w:ascii="Arial" w:hAnsi="Arial" w:cs="Arial"/>
          <w:b w:val="0"/>
          <w:sz w:val="19"/>
          <w:szCs w:val="19"/>
        </w:rPr>
        <w:t>Pre potreby kontroly/finančnej kontroly VO prijímateľ predkladá poskytovateľovi kópiu originálnej dokumentácie, pričom dokumentácia predložená elektronicky cez ITMS 2014+ sa pre potreby kontroly/finančnej kontroly VO považuje za kópiu originálnej dokumentácie.</w:t>
      </w:r>
    </w:p>
    <w:p w14:paraId="5D9BB227" w14:textId="77777777" w:rsidR="00315570" w:rsidRDefault="00315570" w:rsidP="009D7F63">
      <w:pPr>
        <w:spacing w:before="120" w:after="120" w:line="288" w:lineRule="auto"/>
      </w:pPr>
    </w:p>
    <w:p w14:paraId="7A55D279" w14:textId="11C2C416" w:rsidR="009D7F63" w:rsidRPr="0073389C" w:rsidRDefault="009D7F63" w:rsidP="009D7F63">
      <w:pPr>
        <w:spacing w:before="120" w:after="120" w:line="288" w:lineRule="auto"/>
      </w:pPr>
      <w:r w:rsidRPr="0073389C">
        <w:t xml:space="preserve">Prijímateľ použije </w:t>
      </w:r>
      <w:r w:rsidR="00315570">
        <w:t xml:space="preserve">pri predkladaní listinnej dokumentácie </w:t>
      </w:r>
      <w:r w:rsidRPr="0073389C">
        <w:t>nasledovný postup:</w:t>
      </w:r>
    </w:p>
    <w:p w14:paraId="7A55D27A" w14:textId="2D53DABB" w:rsidR="009D7F63" w:rsidRPr="0073389C" w:rsidRDefault="009D7F63" w:rsidP="005B7173">
      <w:pPr>
        <w:pStyle w:val="Odsekzoznamu"/>
        <w:numPr>
          <w:ilvl w:val="0"/>
          <w:numId w:val="53"/>
        </w:numPr>
        <w:spacing w:before="120" w:after="120" w:line="288" w:lineRule="auto"/>
        <w:ind w:left="567" w:hanging="283"/>
        <w:contextualSpacing w:val="0"/>
        <w:jc w:val="both"/>
      </w:pPr>
      <w:r w:rsidRPr="0073389C">
        <w:t xml:space="preserve">Prijímateľ vyhotoví </w:t>
      </w:r>
      <w:r w:rsidR="000527E6">
        <w:t xml:space="preserve">listinnú </w:t>
      </w:r>
      <w:r w:rsidRPr="0073389C">
        <w:t>fotokópiu </w:t>
      </w:r>
      <w:r w:rsidR="000106A5">
        <w:t>relevantnej časti</w:t>
      </w:r>
      <w:r w:rsidR="000106A5" w:rsidRPr="0073389C">
        <w:t xml:space="preserve"> </w:t>
      </w:r>
      <w:r w:rsidRPr="0073389C">
        <w:t xml:space="preserve">dokumentácie z vykonaného alebo prebiehajúceho  </w:t>
      </w:r>
      <w:r w:rsidR="00405A32">
        <w:t>VO</w:t>
      </w:r>
      <w:r w:rsidR="000106A5" w:rsidRPr="000106A5">
        <w:rPr>
          <w:rFonts w:cs="Arial"/>
          <w:szCs w:val="19"/>
        </w:rPr>
        <w:t xml:space="preserve"> </w:t>
      </w:r>
      <w:r w:rsidR="000106A5" w:rsidRPr="000106A5">
        <w:t xml:space="preserve">ktorú predkladá v takejto forme </w:t>
      </w:r>
      <w:r w:rsidR="000106A5" w:rsidRPr="000106A5">
        <w:rPr>
          <w:b/>
        </w:rPr>
        <w:t>z objektívnych dôvodov nemožnosti predloženia daného dokumentu cez ITMS 2014+</w:t>
      </w:r>
      <w:r w:rsidRPr="0073389C">
        <w:t xml:space="preserve">. </w:t>
      </w:r>
      <w:r w:rsidR="000106A5">
        <w:t>P</w:t>
      </w:r>
      <w:r w:rsidRPr="0073389C">
        <w:t>redkladan</w:t>
      </w:r>
      <w:r w:rsidR="000106A5">
        <w:t>é</w:t>
      </w:r>
      <w:r w:rsidRPr="0073389C">
        <w:t xml:space="preserve"> </w:t>
      </w:r>
      <w:r w:rsidR="000106A5">
        <w:t xml:space="preserve"> časti </w:t>
      </w:r>
      <w:r w:rsidRPr="0073389C">
        <w:t>dokumentácie</w:t>
      </w:r>
      <w:r w:rsidR="000106A5" w:rsidRPr="000106A5">
        <w:t xml:space="preserve"> zoradí prijímateľ podľa poradia a pevne ich spojí (napr. zviaže tepelnou alebo hrebeňovou väzbou previazanou šnúrkou) tak, aby boli všetky listy vo väzbe pevne spojené a aby ich nebolo možné z nej vyberať bez ich porušenia a na prvej strane, resp. v zozname dokladov štatutárny zástupca prijímateľa, resp. splnomocnený zástupca uvedie „Overené s originálom“ a pripojí svoj vlastnoručný podpis, čím potvrdí pravosť a kompletnosť predkladaných dokumentov. V prípade rozsiahlej dokumentácie, resp. z dôvodu lepšej manipulácie prijímateľ dokumentáciu predkladá podľa predchádzajúcich viet pevne zviazané, avšak vo viacerých menších zväzkoch</w:t>
      </w:r>
      <w:r w:rsidR="000106A5">
        <w:t xml:space="preserve"> </w:t>
      </w:r>
      <w:r w:rsidRPr="0073389C">
        <w:t>.</w:t>
      </w:r>
    </w:p>
    <w:p w14:paraId="7A55D27B" w14:textId="2829439C" w:rsidR="009D7F63" w:rsidRPr="0073389C" w:rsidRDefault="009D7F63" w:rsidP="005B7173">
      <w:pPr>
        <w:pStyle w:val="Odsekzoznamu"/>
        <w:numPr>
          <w:ilvl w:val="0"/>
          <w:numId w:val="53"/>
        </w:numPr>
        <w:spacing w:before="120" w:after="120" w:line="288" w:lineRule="auto"/>
        <w:contextualSpacing w:val="0"/>
        <w:jc w:val="both"/>
      </w:pPr>
      <w:r w:rsidRPr="0073389C">
        <w:t>Prijímateľ vyhotoví zoznam</w:t>
      </w:r>
      <w:r w:rsidR="000106A5">
        <w:t xml:space="preserve"> listinných</w:t>
      </w:r>
      <w:r w:rsidRPr="0073389C">
        <w:t xml:space="preserve"> dokladov, ktoré vo fotokópii</w:t>
      </w:r>
      <w:r w:rsidR="00E86F96">
        <w:t xml:space="preserve"> </w:t>
      </w:r>
      <w:r w:rsidRPr="0073389C">
        <w:t xml:space="preserve">predkladá na </w:t>
      </w:r>
      <w:r w:rsidR="00157A59">
        <w:t xml:space="preserve">finančnú </w:t>
      </w:r>
      <w:r w:rsidRPr="0073389C">
        <w:t>kontrolu</w:t>
      </w:r>
      <w:r w:rsidR="00F0718F">
        <w:t xml:space="preserve"> VO</w:t>
      </w:r>
      <w:r w:rsidRPr="0073389C">
        <w:t xml:space="preserve">. </w:t>
      </w:r>
    </w:p>
    <w:p w14:paraId="7A55D27C" w14:textId="7BF06C27"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t xml:space="preserve">Odporúčanie pre prijímateľa: </w:t>
      </w:r>
      <w:r w:rsidRPr="0070385A">
        <w:rPr>
          <w:color w:val="000000" w:themeColor="text1"/>
        </w:rPr>
        <w:t xml:space="preserve">Odporúčame, aby sa tento zoznam nachádzal ako prvý list predloženej </w:t>
      </w:r>
      <w:r w:rsidR="000106A5">
        <w:rPr>
          <w:color w:val="000000" w:themeColor="text1"/>
        </w:rPr>
        <w:t xml:space="preserve">časti </w:t>
      </w:r>
      <w:r w:rsidRPr="0070385A">
        <w:rPr>
          <w:color w:val="000000" w:themeColor="text1"/>
        </w:rPr>
        <w:t>dokumentácie a </w:t>
      </w:r>
      <w:r w:rsidR="000106A5">
        <w:rPr>
          <w:color w:val="000000" w:themeColor="text1"/>
        </w:rPr>
        <w:t>aby táto</w:t>
      </w:r>
      <w:r w:rsidR="000106A5" w:rsidRPr="0070385A">
        <w:rPr>
          <w:color w:val="000000" w:themeColor="text1"/>
        </w:rPr>
        <w:t xml:space="preserve"> </w:t>
      </w:r>
      <w:r w:rsidRPr="0070385A">
        <w:rPr>
          <w:color w:val="000000" w:themeColor="text1"/>
        </w:rPr>
        <w:t>bola chronologicky usporiadaná/zosumarizovaná.</w:t>
      </w:r>
      <w:r w:rsidRPr="0070385A">
        <w:rPr>
          <w:b/>
          <w:i/>
          <w:color w:val="000000" w:themeColor="text1"/>
        </w:rPr>
        <w:t xml:space="preserve"> </w:t>
      </w:r>
    </w:p>
    <w:p w14:paraId="7A55D280" w14:textId="77777777" w:rsidR="009D7F63" w:rsidRPr="0073389C" w:rsidRDefault="009D7F63" w:rsidP="009D7F63">
      <w:pPr>
        <w:spacing w:before="120" w:after="120" w:line="288" w:lineRule="auto"/>
        <w:jc w:val="both"/>
      </w:pPr>
    </w:p>
    <w:p w14:paraId="7A55D281" w14:textId="647CF0A8"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000106A5" w:rsidRPr="000106A5">
        <w:rPr>
          <w:rFonts w:ascii="Arial" w:hAnsi="Arial" w:cs="Arial"/>
          <w:sz w:val="19"/>
          <w:szCs w:val="19"/>
        </w:rPr>
        <w:t>Poskytovateľ upozorňuje prijímateľa, že nevykon</w:t>
      </w:r>
      <w:r w:rsidR="00E86F96">
        <w:rPr>
          <w:rFonts w:ascii="Arial" w:hAnsi="Arial" w:cs="Arial"/>
          <w:sz w:val="19"/>
          <w:szCs w:val="19"/>
        </w:rPr>
        <w:t>áva</w:t>
      </w:r>
      <w:r w:rsidR="000106A5" w:rsidRPr="000106A5">
        <w:rPr>
          <w:rFonts w:ascii="Arial" w:hAnsi="Arial" w:cs="Arial"/>
          <w:sz w:val="19"/>
          <w:szCs w:val="19"/>
        </w:rPr>
        <w:t xml:space="preserve"> kontrolu VO v prípade doručenia žiadosti o vykonanie kontroly VO bez evidencie VO vrátane príslušnej dokumentácie z VO do ITMS 2014+.</w:t>
      </w:r>
      <w:r w:rsidR="000106A5">
        <w:rPr>
          <w:rFonts w:ascii="Arial" w:hAnsi="Arial" w:cs="Arial"/>
          <w:sz w:val="19"/>
          <w:szCs w:val="19"/>
        </w:rPr>
        <w:t xml:space="preserve"> </w:t>
      </w:r>
      <w:r w:rsidRPr="0073389C">
        <w:rPr>
          <w:rFonts w:ascii="Arial" w:hAnsi="Arial" w:cs="Arial"/>
          <w:b w:val="0"/>
          <w:sz w:val="19"/>
          <w:szCs w:val="19"/>
        </w:rPr>
        <w:t xml:space="preserve">Poskytovateľ </w:t>
      </w:r>
      <w:r w:rsidR="000106A5">
        <w:rPr>
          <w:rFonts w:ascii="Arial" w:hAnsi="Arial" w:cs="Arial"/>
          <w:b w:val="0"/>
          <w:sz w:val="19"/>
          <w:szCs w:val="19"/>
        </w:rPr>
        <w:t xml:space="preserve">tiež </w:t>
      </w:r>
      <w:r w:rsidRPr="0073389C">
        <w:rPr>
          <w:rFonts w:ascii="Arial" w:hAnsi="Arial" w:cs="Arial"/>
          <w:b w:val="0"/>
          <w:sz w:val="19"/>
          <w:szCs w:val="19"/>
        </w:rPr>
        <w:t xml:space="preserve">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14:paraId="6C7C70AD" w14:textId="77777777" w:rsidR="00DA7632" w:rsidRDefault="00DA7632" w:rsidP="009D7F63">
      <w:pPr>
        <w:pStyle w:val="Zkladntext2"/>
        <w:widowControl w:val="0"/>
        <w:spacing w:before="120" w:after="120" w:line="288" w:lineRule="auto"/>
        <w:jc w:val="both"/>
        <w:rPr>
          <w:rFonts w:ascii="Arial" w:hAnsi="Arial" w:cs="Arial"/>
          <w:i/>
          <w:sz w:val="19"/>
          <w:szCs w:val="19"/>
        </w:rPr>
      </w:pPr>
    </w:p>
    <w:p w14:paraId="7241D595" w14:textId="0F2431E4" w:rsidR="000106A5" w:rsidRPr="00852446" w:rsidRDefault="000106A5" w:rsidP="009D7F63">
      <w:pPr>
        <w:pStyle w:val="Zkladntext2"/>
        <w:widowControl w:val="0"/>
        <w:spacing w:before="120" w:after="120" w:line="288" w:lineRule="auto"/>
        <w:jc w:val="both"/>
        <w:rPr>
          <w:rFonts w:ascii="Arial" w:hAnsi="Arial" w:cs="Arial"/>
          <w:b w:val="0"/>
          <w:sz w:val="19"/>
          <w:szCs w:val="19"/>
        </w:rPr>
      </w:pPr>
      <w:r w:rsidRPr="00852446">
        <w:rPr>
          <w:rFonts w:ascii="Arial" w:hAnsi="Arial" w:cs="Arial"/>
          <w:b w:val="0"/>
          <w:sz w:val="19"/>
          <w:szCs w:val="19"/>
        </w:rPr>
        <w:t>V prípade, že dokumentácia predložená cez ITMS 2014+ nie je kompletná, prijímateľ je povinný predložiť aj chýbajúcu časť dokumentácie cez ITMS 2014+ na základe žiadosti poskytovateľa o doplnenie dokumentácie doručenej prostredníctvom elektronickej schránky alebo písomne (listinne alebo mailom). Uvedené sa týka aj prípadov, keď je dokumentácia predložená cez ITMS 2014+ (resp. elektronicky alebo listinne) nečitateľná alebo poškodená.</w:t>
      </w:r>
    </w:p>
    <w:p w14:paraId="6E1D39DD" w14:textId="77777777" w:rsidR="000106A5" w:rsidRDefault="000106A5" w:rsidP="009D7F63">
      <w:pPr>
        <w:pStyle w:val="Zkladntext2"/>
        <w:widowControl w:val="0"/>
        <w:spacing w:before="120" w:after="120" w:line="288" w:lineRule="auto"/>
        <w:jc w:val="both"/>
        <w:rPr>
          <w:rFonts w:ascii="Arial" w:hAnsi="Arial" w:cs="Arial"/>
          <w:i/>
          <w:sz w:val="19"/>
          <w:szCs w:val="19"/>
        </w:rPr>
      </w:pPr>
    </w:p>
    <w:p w14:paraId="0EBC7E74" w14:textId="0913AC6E"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 xml:space="preserve">V prípade, ak </w:t>
      </w:r>
      <w:r w:rsidR="00315570">
        <w:rPr>
          <w:rFonts w:ascii="Arial" w:hAnsi="Arial" w:cs="Arial"/>
          <w:b w:val="0"/>
          <w:sz w:val="19"/>
          <w:szCs w:val="19"/>
        </w:rPr>
        <w:t>p</w:t>
      </w:r>
      <w:r w:rsidR="00315570" w:rsidRPr="00DA7632">
        <w:rPr>
          <w:rFonts w:ascii="Arial" w:hAnsi="Arial" w:cs="Arial"/>
          <w:b w:val="0"/>
          <w:sz w:val="19"/>
          <w:szCs w:val="19"/>
        </w:rPr>
        <w:t xml:space="preserve">oskytovateľ </w:t>
      </w:r>
      <w:r w:rsidRPr="00DA7632">
        <w:rPr>
          <w:rFonts w:ascii="Arial" w:hAnsi="Arial" w:cs="Arial"/>
          <w:b w:val="0"/>
          <w:sz w:val="19"/>
          <w:szCs w:val="19"/>
        </w:rPr>
        <w:t xml:space="preserve">nezašle </w:t>
      </w:r>
      <w:r w:rsidR="00285CCF">
        <w:rPr>
          <w:rFonts w:ascii="Arial" w:hAnsi="Arial" w:cs="Arial"/>
          <w:b w:val="0"/>
          <w:sz w:val="19"/>
          <w:szCs w:val="19"/>
        </w:rPr>
        <w:t>prijímateľovi</w:t>
      </w:r>
      <w:r w:rsidR="00285CCF" w:rsidRPr="00DA7632">
        <w:rPr>
          <w:rFonts w:ascii="Arial" w:hAnsi="Arial" w:cs="Arial"/>
          <w:b w:val="0"/>
          <w:sz w:val="19"/>
          <w:szCs w:val="19"/>
        </w:rPr>
        <w:t xml:space="preserve"> </w:t>
      </w:r>
      <w:r w:rsidRPr="00DA7632">
        <w:rPr>
          <w:rFonts w:ascii="Arial" w:hAnsi="Arial" w:cs="Arial"/>
          <w:b w:val="0"/>
          <w:sz w:val="19"/>
          <w:szCs w:val="19"/>
        </w:rPr>
        <w:t>návrh správy z kontroly, resp. správu z</w:t>
      </w:r>
      <w:r w:rsidR="00285CCF">
        <w:rPr>
          <w:rFonts w:ascii="Arial" w:hAnsi="Arial" w:cs="Arial"/>
          <w:b w:val="0"/>
          <w:sz w:val="19"/>
          <w:szCs w:val="19"/>
        </w:rPr>
        <w:t> </w:t>
      </w:r>
      <w:r w:rsidRPr="00DA7632">
        <w:rPr>
          <w:rFonts w:ascii="Arial" w:hAnsi="Arial" w:cs="Arial"/>
          <w:b w:val="0"/>
          <w:sz w:val="19"/>
          <w:szCs w:val="19"/>
        </w:rPr>
        <w:t>kontroly</w:t>
      </w:r>
      <w:r w:rsidR="00285CCF">
        <w:rPr>
          <w:rFonts w:ascii="Arial" w:hAnsi="Arial" w:cs="Arial"/>
          <w:b w:val="0"/>
          <w:sz w:val="19"/>
          <w:szCs w:val="19"/>
        </w:rPr>
        <w:t xml:space="preserve"> VO</w:t>
      </w:r>
      <w:r w:rsidRPr="00DA7632">
        <w:rPr>
          <w:rFonts w:ascii="Arial" w:hAnsi="Arial" w:cs="Arial"/>
          <w:b w:val="0"/>
          <w:sz w:val="19"/>
          <w:szCs w:val="19"/>
        </w:rPr>
        <w:t xml:space="preserve"> v lehote určenej na výkon finančnej kontroly obstarávania služieb, tovarov, stavebných prác a súvisiacich postupov (a nedošlo k prerušeniu plynutia lehoty ani k odmietnutiu vykonania prvej ex-ante kontroly pred vyhlásením VO), </w:t>
      </w:r>
      <w:r w:rsidR="00315570">
        <w:rPr>
          <w:rFonts w:ascii="Arial" w:hAnsi="Arial" w:cs="Arial"/>
          <w:b w:val="0"/>
          <w:sz w:val="19"/>
          <w:szCs w:val="19"/>
        </w:rPr>
        <w:t>p</w:t>
      </w:r>
      <w:r w:rsidR="00315570" w:rsidRPr="00DA7632">
        <w:rPr>
          <w:rFonts w:ascii="Arial" w:hAnsi="Arial" w:cs="Arial"/>
          <w:b w:val="0"/>
          <w:sz w:val="19"/>
          <w:szCs w:val="19"/>
        </w:rPr>
        <w:t xml:space="preserve">rijímateľ </w:t>
      </w:r>
      <w:r w:rsidRPr="00DA7632">
        <w:rPr>
          <w:rFonts w:ascii="Arial" w:hAnsi="Arial" w:cs="Arial"/>
          <w:b w:val="0"/>
          <w:sz w:val="19"/>
          <w:szCs w:val="19"/>
        </w:rPr>
        <w:t xml:space="preserve">nie je oprávnený uzatvoriť zmluvu s úspešným uchádzačom ani vykonať iný úkon, ktorého podmienkou je vykonanie finančnej kontroly (napr. vyhlásenie VO) </w:t>
      </w:r>
      <w:r w:rsidR="00315570">
        <w:rPr>
          <w:rFonts w:ascii="Arial" w:hAnsi="Arial" w:cs="Arial"/>
          <w:b w:val="0"/>
          <w:sz w:val="19"/>
          <w:szCs w:val="19"/>
        </w:rPr>
        <w:t>p</w:t>
      </w:r>
      <w:r w:rsidR="00315570" w:rsidRPr="00DA7632">
        <w:rPr>
          <w:rFonts w:ascii="Arial" w:hAnsi="Arial" w:cs="Arial"/>
          <w:b w:val="0"/>
          <w:sz w:val="19"/>
          <w:szCs w:val="19"/>
        </w:rPr>
        <w:t>oskytovateľom</w:t>
      </w:r>
      <w:r w:rsidRPr="00DA7632">
        <w:rPr>
          <w:rFonts w:ascii="Arial" w:hAnsi="Arial" w:cs="Arial"/>
          <w:b w:val="0"/>
          <w:sz w:val="19"/>
          <w:szCs w:val="19"/>
        </w:rPr>
        <w:t>.</w:t>
      </w:r>
    </w:p>
    <w:p w14:paraId="4B8288B5" w14:textId="08D6CAD2"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 xml:space="preserve">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ex-ante finančnú opravu. </w:t>
      </w:r>
    </w:p>
    <w:p w14:paraId="76AF652B"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7EE487A9" w14:textId="0779A449" w:rsidR="00A327BE" w:rsidRPr="00BF2A0B" w:rsidRDefault="00A327BE" w:rsidP="00DD30A9">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D30A9">
        <w:rPr>
          <w:rFonts w:ascii="Arial" w:hAnsi="Arial" w:cs="Arial"/>
          <w:sz w:val="19"/>
          <w:szCs w:val="19"/>
        </w:rPr>
        <w:t xml:space="preserve">Dôležité upozornenie:  </w:t>
      </w:r>
      <w:r w:rsidR="00D11568" w:rsidRPr="00315570">
        <w:rPr>
          <w:rFonts w:ascii="Arial" w:hAnsi="Arial" w:cs="Arial"/>
          <w:b w:val="0"/>
          <w:sz w:val="19"/>
          <w:szCs w:val="19"/>
        </w:rPr>
        <w:t>Ostatné povinnosti prijímateľa týkajúce sa lehoty na vyhlásenie VO na hlavné aktivity projektu, maximálneho počtu opakovaní verejných obstarávaní a pod. sú up</w:t>
      </w:r>
      <w:r w:rsidR="00D11568" w:rsidRPr="008D52ED">
        <w:rPr>
          <w:rFonts w:ascii="Arial" w:hAnsi="Arial" w:cs="Arial"/>
          <w:b w:val="0"/>
          <w:sz w:val="19"/>
          <w:szCs w:val="19"/>
        </w:rPr>
        <w:t>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r w:rsidRPr="00BF2A0B">
        <w:rPr>
          <w:rFonts w:ascii="Arial" w:hAnsi="Arial" w:cs="Arial"/>
          <w:b w:val="0"/>
          <w:sz w:val="19"/>
          <w:szCs w:val="19"/>
        </w:rPr>
        <w:t xml:space="preserve">. </w:t>
      </w:r>
    </w:p>
    <w:p w14:paraId="64658951" w14:textId="77777777" w:rsidR="00315570" w:rsidRDefault="00315570" w:rsidP="009D7F63">
      <w:pPr>
        <w:pStyle w:val="Zkladntext2"/>
        <w:widowControl w:val="0"/>
        <w:spacing w:before="120" w:after="120" w:line="288" w:lineRule="auto"/>
        <w:jc w:val="both"/>
        <w:rPr>
          <w:rFonts w:ascii="Arial" w:hAnsi="Arial" w:cs="Arial"/>
          <w:i/>
          <w:color w:val="FF0000"/>
          <w:sz w:val="19"/>
          <w:szCs w:val="19"/>
        </w:rPr>
      </w:pPr>
    </w:p>
    <w:p w14:paraId="04CA09FC" w14:textId="60A039DE"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 xml:space="preserve">V  prípade, ak ku dňu nadobudnutia účinnosti Zmluvy o poskytnutí NFP </w:t>
      </w:r>
      <w:r w:rsidR="008D52ED">
        <w:rPr>
          <w:rFonts w:ascii="Arial" w:hAnsi="Arial" w:cs="Arial"/>
          <w:b w:val="0"/>
          <w:sz w:val="19"/>
          <w:szCs w:val="19"/>
        </w:rPr>
        <w:t>p</w:t>
      </w:r>
      <w:r w:rsidRPr="00DA7632">
        <w:rPr>
          <w:rFonts w:ascii="Arial" w:hAnsi="Arial" w:cs="Arial"/>
          <w:b w:val="0"/>
          <w:sz w:val="19"/>
          <w:szCs w:val="19"/>
        </w:rPr>
        <w:t>rijímateľ uzavrel zmluvu s úspešným uchádzačom, je povinný predložiť Poskytovateľovi kompletnú dokumentáciu z tohto procesu VO bezodkladne odo dňa nadobudnutia účinnosti Zmluvy o poskytnutí NFP.</w:t>
      </w:r>
    </w:p>
    <w:p w14:paraId="654D3C2A"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413B1C60" w14:textId="1504DDB5"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v elektronickej aukcii v prípade uplatnenia kritérií ekonomicky najvýhodnejšej ponuky uchádzač môže znižovať ceny svojej ponuky o stanovený minimálny rozdiel bez toho, aby po tomto znížení bola jeho cenová ponuka v  elektronickej aukcii najnižšia).</w:t>
      </w:r>
    </w:p>
    <w:p w14:paraId="29366FD1"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6" w14:textId="0C571C07"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14:paraId="4F6E4D8F" w14:textId="523AFD41"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(vzor príloha č. </w:t>
      </w:r>
      <w:r w:rsidR="0084578B">
        <w:rPr>
          <w:rFonts w:cs="Arial"/>
          <w:lang w:val="sk-SK"/>
        </w:rPr>
        <w:t>29</w:t>
      </w:r>
      <w:r w:rsidRPr="00D11568">
        <w:rPr>
          <w:rFonts w:cs="Arial"/>
          <w:lang w:val="sk-SK"/>
        </w:rPr>
        <w:t>)</w:t>
      </w:r>
      <w:r w:rsidR="000106A5">
        <w:rPr>
          <w:rFonts w:cs="Arial"/>
          <w:lang w:val="sk-SK"/>
        </w:rPr>
        <w:t xml:space="preserve">. </w:t>
      </w:r>
      <w:r w:rsidR="000106A5" w:rsidRPr="000106A5">
        <w:rPr>
          <w:rFonts w:cs="Arial"/>
          <w:lang w:val="sk-SK"/>
        </w:rPr>
        <w:t>Uvedené nie je prijímateľ povinný predkladať v prípade predloženia dokumentácie na základe žiadosti na doplnenie, resp. vysvetlenie predloženej dokumentácie zaslanej poskytovateľom</w:t>
      </w:r>
      <w:r w:rsidRPr="00D11568">
        <w:rPr>
          <w:rFonts w:cs="Arial"/>
          <w:lang w:val="sk-SK"/>
        </w:rPr>
        <w:t>;</w:t>
      </w:r>
    </w:p>
    <w:p w14:paraId="0516C638" w14:textId="485597CE"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prijímateľa týkajúce sa konfliktu záujmov (vzor príloha č. </w:t>
      </w:r>
      <w:r w:rsidR="0084578B">
        <w:rPr>
          <w:rFonts w:cs="Arial"/>
          <w:lang w:val="sk-SK"/>
        </w:rPr>
        <w:t>28</w:t>
      </w:r>
      <w:r w:rsidRPr="00D11568">
        <w:rPr>
          <w:rFonts w:cs="Arial"/>
          <w:lang w:val="sk-SK"/>
        </w:rPr>
        <w:t>) (netýka sa prvej ex-ante kontroly)</w:t>
      </w:r>
      <w:r>
        <w:rPr>
          <w:rFonts w:cs="Arial"/>
          <w:lang w:val="sk-SK"/>
        </w:rPr>
        <w:t>;</w:t>
      </w:r>
    </w:p>
    <w:p w14:paraId="4D044A12" w14:textId="4EBC34BF" w:rsidR="0084578B" w:rsidRDefault="0084578B" w:rsidP="00AA5BCC">
      <w:pPr>
        <w:pStyle w:val="Bulletslevel2"/>
        <w:spacing w:after="120" w:line="288" w:lineRule="auto"/>
        <w:ind w:left="567" w:hanging="283"/>
        <w:jc w:val="both"/>
        <w:rPr>
          <w:rFonts w:cs="Arial"/>
          <w:lang w:val="sk-SK"/>
        </w:rPr>
      </w:pPr>
      <w:r>
        <w:rPr>
          <w:rFonts w:cs="Arial"/>
          <w:lang w:val="sk-SK"/>
        </w:rPr>
        <w:t xml:space="preserve">Prevodník obstaraných položiek k rozpočtu projektu (vzor príloha č. </w:t>
      </w:r>
      <w:r w:rsidR="00CE1FBE">
        <w:rPr>
          <w:rFonts w:cs="Arial"/>
          <w:lang w:val="sk-SK"/>
        </w:rPr>
        <w:t>40</w:t>
      </w:r>
      <w:r>
        <w:rPr>
          <w:rFonts w:cs="Arial"/>
          <w:lang w:val="sk-SK"/>
        </w:rPr>
        <w:t>)</w:t>
      </w:r>
    </w:p>
    <w:p w14:paraId="7A55D287" w14:textId="79DC5BAE"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14:paraId="20D36AA5" w14:textId="1C1ED61E"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04191E5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w:t>
      </w:r>
      <w:r w:rsidR="008D52ED">
        <w:rPr>
          <w:rFonts w:cs="Arial"/>
          <w:lang w:val="sk-SK"/>
        </w:rPr>
        <w:t>ľovanie súťažných podkladov</w:t>
      </w:r>
      <w:r w:rsidRPr="0073389C">
        <w:rPr>
          <w:rFonts w:cs="Arial"/>
          <w:lang w:val="sk-SK"/>
        </w:rPr>
        <w:t>, ak sa uskutočnilo;</w:t>
      </w:r>
    </w:p>
    <w:p w14:paraId="7A55D28A" w14:textId="59F21B1F"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menovacie dekréty jednotlivých členov komisie, vrátane ich životopisov</w:t>
      </w:r>
      <w:r w:rsidR="008D52ED">
        <w:rPr>
          <w:rFonts w:cs="Arial"/>
          <w:lang w:val="sk-SK"/>
        </w:rPr>
        <w:t xml:space="preserve"> alebo iných dokumentov</w:t>
      </w:r>
      <w:r w:rsidRPr="0073389C">
        <w:rPr>
          <w:rFonts w:cs="Arial"/>
          <w:lang w:val="sk-SK"/>
        </w:rPr>
        <w:t xml:space="preserve">,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14:paraId="7A55D291" w14:textId="383D446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r w:rsidR="008D52ED" w:rsidRPr="00DD30A9">
        <w:rPr>
          <w:rFonts w:eastAsia="Times New Roman" w:cs="Arial"/>
          <w:color w:val="auto"/>
          <w:szCs w:val="24"/>
          <w:lang w:val="sk-SK" w:eastAsia="en-US"/>
        </w:rPr>
        <w:t xml:space="preserve"> </w:t>
      </w:r>
      <w:r w:rsidR="008D52ED" w:rsidRPr="008D52ED">
        <w:rPr>
          <w:rFonts w:cs="Arial"/>
          <w:lang w:val="sk-SK"/>
        </w:rPr>
        <w:t>/ žiadosti o zaradenie do dynamického nákupného systému</w:t>
      </w:r>
      <w:r w:rsidRPr="0073389C">
        <w:rPr>
          <w:rFonts w:cs="Arial"/>
          <w:lang w:val="sk-SK"/>
        </w:rPr>
        <w:t>;</w:t>
      </w:r>
    </w:p>
    <w:p w14:paraId="7A55D292" w14:textId="52AE60CC"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7A55D296" w14:textId="5F9A1699"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635860AD" w14:textId="4E547186"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preukázateľné potvrdenie (napr. print</w:t>
      </w:r>
      <w:r w:rsidR="00BA2420">
        <w:rPr>
          <w:rFonts w:cs="Arial"/>
          <w:lang w:val="sk-SK"/>
        </w:rPr>
        <w:t xml:space="preserve"> </w:t>
      </w:r>
      <w:r w:rsidRPr="00F73625">
        <w:rPr>
          <w:rFonts w:cs="Arial"/>
          <w:lang w:val="sk-SK"/>
        </w:rPr>
        <w:t>screen) preverovania zápisu</w:t>
      </w:r>
      <w:r w:rsidR="008D52ED">
        <w:rPr>
          <w:rFonts w:cs="Arial"/>
          <w:lang w:val="sk-SK"/>
        </w:rPr>
        <w:t xml:space="preserve"> </w:t>
      </w:r>
      <w:r w:rsidR="008D52ED" w:rsidRPr="008D52ED">
        <w:rPr>
          <w:rFonts w:cs="Arial"/>
          <w:lang w:val="sk-SK"/>
        </w:rPr>
        <w:t>úspešného uchádzača</w:t>
      </w:r>
      <w:r w:rsidRPr="00F73625">
        <w:rPr>
          <w:rFonts w:cs="Arial"/>
          <w:lang w:val="sk-SK"/>
        </w:rPr>
        <w:t xml:space="preserve">, resp. aj jeho subdodávateľov </w:t>
      </w:r>
      <w:r w:rsidR="008D52ED" w:rsidRPr="008D52ED">
        <w:rPr>
          <w:rFonts w:cs="Arial"/>
          <w:lang w:val="sk-SK"/>
        </w:rPr>
        <w:t>(resp. konečných užívateľov výhod úspešného uchádzača v registri konečných užívateľov výhod – s ohľadom na relevantnú legislatívu v čase uzatvárania zmluvy)</w:t>
      </w:r>
      <w:r w:rsidRPr="00F73625">
        <w:rPr>
          <w:rFonts w:cs="Arial"/>
          <w:lang w:val="sk-SK"/>
        </w:rPr>
        <w:t xml:space="preserve">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5D9F41A1"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návrh dodatku zmluvy s úspešným uchádzačom, ktorého prílohou je v prípade dodávky stavebných prác alebo tovarov aj podporné stanovisko stavebného dozoru alebo iného príslušného odborníka a pod. Stanovisko by malo obsahovať dôvody, ktoré vedú k zazmluvneniu dodatočných prác a služieb nad rámec zmluvy medzi prijímateľom a úspešným uchádzačom</w:t>
      </w:r>
      <w:r w:rsidR="008D52ED">
        <w:rPr>
          <w:rFonts w:cs="Arial"/>
          <w:lang w:val="sk-SK"/>
        </w:rPr>
        <w:t xml:space="preserve"> (</w:t>
      </w:r>
      <w:r w:rsidR="008D52ED" w:rsidRPr="008D52ED">
        <w:rPr>
          <w:rFonts w:cs="Arial"/>
          <w:lang w:val="sk-SK"/>
        </w:rPr>
        <w:t>ak je to relevantné)</w:t>
      </w:r>
      <w:r w:rsidRPr="0073389C">
        <w:rPr>
          <w:rFonts w:cs="Arial"/>
          <w:lang w:val="sk-SK"/>
        </w:rPr>
        <w:t xml:space="preserve">;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18C07065" w14:textId="37D83407" w:rsidR="00D72FDB" w:rsidRPr="006077B1" w:rsidRDefault="009D7F63" w:rsidP="00667C12">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 xml:space="preserve">výsledku VO/informácií zaslaných ÚVO a Ú.v. EÚ; </w:t>
      </w:r>
    </w:p>
    <w:p w14:paraId="7A55D2A2" w14:textId="41921292" w:rsidR="009D7F63" w:rsidRPr="0073389C" w:rsidRDefault="009D7F63" w:rsidP="004B6A9B">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„print screen“);</w:t>
      </w:r>
    </w:p>
    <w:p w14:paraId="7A55D2A3" w14:textId="0A5BBDF8" w:rsidR="009D7F63" w:rsidRPr="0073389C" w:rsidRDefault="009D7F63" w:rsidP="001F7F84">
      <w:pPr>
        <w:pStyle w:val="Bulletslevel2"/>
        <w:spacing w:after="120" w:line="288" w:lineRule="auto"/>
        <w:ind w:left="567" w:hanging="283"/>
        <w:jc w:val="both"/>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rsidP="001F7F84">
      <w:pPr>
        <w:pStyle w:val="Bulletslevel2"/>
        <w:tabs>
          <w:tab w:val="clear" w:pos="567"/>
          <w:tab w:val="left" w:pos="284"/>
        </w:tabs>
        <w:ind w:left="567" w:hanging="283"/>
        <w:jc w:val="both"/>
        <w:rPr>
          <w:rFonts w:cs="Arial"/>
          <w:lang w:val="sk-SK"/>
        </w:rPr>
      </w:pPr>
      <w:r w:rsidRPr="00144232">
        <w:rPr>
          <w:rFonts w:cs="Arial"/>
          <w:lang w:val="sk-SK"/>
        </w:rPr>
        <w:t>pri zadávaní zákazky prostredníctvom elektronického trhoviska prijímateľ predkladá aj:</w:t>
      </w:r>
    </w:p>
    <w:p w14:paraId="5B8538FC" w14:textId="77777777" w:rsidR="00EF2628" w:rsidRPr="00144232" w:rsidRDefault="00EF2628" w:rsidP="005B7173">
      <w:pPr>
        <w:pStyle w:val="Bulletslevel2"/>
        <w:numPr>
          <w:ilvl w:val="0"/>
          <w:numId w:val="81"/>
        </w:numPr>
        <w:jc w:val="both"/>
        <w:rPr>
          <w:rFonts w:cs="Arial"/>
          <w:lang w:val="sk-SK"/>
        </w:rPr>
      </w:pPr>
      <w:r w:rsidRPr="00144232">
        <w:rPr>
          <w:rFonts w:cs="Arial"/>
          <w:lang w:val="sk-SK"/>
        </w:rPr>
        <w:t>návrh zmluvného formuláru obsahujúceho štandardné zmluvné podmienky;</w:t>
      </w:r>
    </w:p>
    <w:p w14:paraId="01E258EB" w14:textId="68B30BCA" w:rsidR="00EF2628" w:rsidRPr="006077B1" w:rsidRDefault="00D72FDB" w:rsidP="005B7173">
      <w:pPr>
        <w:pStyle w:val="Bulletslevel2"/>
        <w:numPr>
          <w:ilvl w:val="0"/>
          <w:numId w:val="81"/>
        </w:numPr>
        <w:jc w:val="both"/>
        <w:rPr>
          <w:rFonts w:cs="Arial"/>
          <w:lang w:val="sk-SK"/>
        </w:rPr>
      </w:pPr>
      <w:r w:rsidRPr="00D72FDB">
        <w:rPr>
          <w:rFonts w:cs="Arial"/>
          <w:lang w:val="sk-SK"/>
        </w:rPr>
        <w:t>návrh opisného a objednávkového formulára</w:t>
      </w:r>
      <w:r w:rsidR="00EF2628" w:rsidRPr="00144232">
        <w:rPr>
          <w:rFonts w:cs="Arial"/>
          <w:lang w:val="sk-SK"/>
        </w:rPr>
        <w:t>;</w:t>
      </w:r>
    </w:p>
    <w:p w14:paraId="6379F042" w14:textId="77777777" w:rsidR="00EF2628" w:rsidRPr="00144232" w:rsidRDefault="00EF2628" w:rsidP="005B7173">
      <w:pPr>
        <w:pStyle w:val="Bulletslevel2"/>
        <w:numPr>
          <w:ilvl w:val="0"/>
          <w:numId w:val="81"/>
        </w:numPr>
        <w:jc w:val="both"/>
        <w:rPr>
          <w:rFonts w:cs="Arial"/>
          <w:lang w:val="sk-SK"/>
        </w:rPr>
      </w:pPr>
      <w:r w:rsidRPr="00144232">
        <w:rPr>
          <w:rFonts w:cs="Arial"/>
          <w:lang w:val="sk-SK"/>
        </w:rPr>
        <w:t>automaticky vygenerovanú zmluvu, ktorá je výsledkom VO;</w:t>
      </w:r>
    </w:p>
    <w:p w14:paraId="773F5827" w14:textId="77777777" w:rsidR="00EF2628" w:rsidRDefault="00EF2628" w:rsidP="005B7173">
      <w:pPr>
        <w:pStyle w:val="Bulletslevel2"/>
        <w:numPr>
          <w:ilvl w:val="0"/>
          <w:numId w:val="81"/>
        </w:numPr>
        <w:tabs>
          <w:tab w:val="clear" w:pos="567"/>
        </w:tabs>
        <w:spacing w:after="120" w:line="288" w:lineRule="auto"/>
        <w:ind w:left="1134" w:hanging="425"/>
        <w:jc w:val="both"/>
        <w:rPr>
          <w:rFonts w:cs="Arial"/>
          <w:lang w:val="sk-SK"/>
        </w:rPr>
      </w:pPr>
      <w:r w:rsidRPr="00EF2628">
        <w:rPr>
          <w:rFonts w:cs="Arial"/>
          <w:lang w:val="sk-SK"/>
        </w:rPr>
        <w:t>protokol, ktorý zachytáva celý priebeh procesu zadávania zákazy prostredníctvom elektronického trhoviska;</w:t>
      </w:r>
    </w:p>
    <w:p w14:paraId="5B529645" w14:textId="14524D4D" w:rsidR="00EF2628" w:rsidRDefault="00EF2628" w:rsidP="005B7173">
      <w:pPr>
        <w:pStyle w:val="Bulletslevel2"/>
        <w:numPr>
          <w:ilvl w:val="0"/>
          <w:numId w:val="81"/>
        </w:numPr>
        <w:tabs>
          <w:tab w:val="clear" w:pos="567"/>
        </w:tabs>
        <w:spacing w:after="120" w:line="288" w:lineRule="auto"/>
        <w:ind w:left="1134" w:hanging="425"/>
        <w:jc w:val="both"/>
        <w:rPr>
          <w:rFonts w:cs="Arial"/>
          <w:lang w:val="sk-SK"/>
        </w:rPr>
      </w:pPr>
      <w:r w:rsidRPr="00EF2628">
        <w:rPr>
          <w:rFonts w:cs="Arial"/>
          <w:lang w:val="sk-SK"/>
        </w:rPr>
        <w:t>potvrdenie o zverejnení uzavretej zmluvy medzi prijímateľom a úspešným uchádzačom v CRZ;</w:t>
      </w:r>
    </w:p>
    <w:p w14:paraId="291E0AFC" w14:textId="01EFCA1F" w:rsidR="00D72FDB" w:rsidRPr="00EF2628" w:rsidRDefault="00D72FDB" w:rsidP="005B7173">
      <w:pPr>
        <w:pStyle w:val="Bulletslevel2"/>
        <w:numPr>
          <w:ilvl w:val="0"/>
          <w:numId w:val="81"/>
        </w:numPr>
        <w:tabs>
          <w:tab w:val="clear" w:pos="567"/>
        </w:tabs>
        <w:spacing w:after="120" w:line="288" w:lineRule="auto"/>
        <w:ind w:left="1134" w:hanging="425"/>
        <w:jc w:val="both"/>
        <w:rPr>
          <w:rFonts w:cs="Arial"/>
          <w:lang w:val="sk-SK"/>
        </w:rPr>
      </w:pPr>
      <w:r w:rsidRPr="00D72FDB">
        <w:rPr>
          <w:rFonts w:cs="Arial"/>
          <w:lang w:val="sk-SK"/>
        </w:rPr>
        <w:t>automaticky vytvorené oznámenie o vyhlásení verejného obstarávania a súťažné podklady, ktoré boli automatizovaným spôsobom vytvorené z údajov zo zverejnenej ponuky na elektronickom trhovisku a informácií od prijímateľa (v prípade nadlimitnej zákazky s využitím elektronického trhoviska)</w:t>
      </w:r>
    </w:p>
    <w:p w14:paraId="3A2BE09D" w14:textId="5B851224" w:rsidR="00EF2628" w:rsidRPr="00285CCF"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349E48B5" w14:textId="7137504C" w:rsidR="00285CCF" w:rsidRPr="00EF2628" w:rsidRDefault="00285CCF" w:rsidP="00C55AD4">
      <w:pPr>
        <w:pStyle w:val="Bulletslevel2"/>
        <w:spacing w:after="120" w:line="288" w:lineRule="auto"/>
        <w:ind w:left="567" w:hanging="283"/>
        <w:jc w:val="both"/>
        <w:rPr>
          <w:rFonts w:cs="Arial"/>
          <w:lang w:val="sk-SK"/>
        </w:rPr>
      </w:pPr>
      <w:r w:rsidRPr="00285CCF">
        <w:rPr>
          <w:rFonts w:cs="Arial"/>
          <w:lang w:val="sk-SK"/>
        </w:rPr>
        <w:t>súčasťou elektronickej podoby dokumentácie sú aj auditné záznamy o všetkých úkonoch vykonaných v použitom elektronickom prostriedku na komunikáciu.</w:t>
      </w:r>
    </w:p>
    <w:p w14:paraId="7A55D2A6" w14:textId="6A513BA2"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V prípade zákaz</w:t>
      </w:r>
      <w:r w:rsidR="00BB5FE8">
        <w:rPr>
          <w:color w:val="000000" w:themeColor="text1"/>
        </w:rPr>
        <w:t>ie</w:t>
      </w:r>
      <w:r w:rsidRPr="0073389C">
        <w:rPr>
          <w:color w:val="000000" w:themeColor="text1"/>
        </w:rPr>
        <w:t xml:space="preserve">k </w:t>
      </w:r>
      <w:r w:rsidR="00BB5FE8" w:rsidRPr="0073389C">
        <w:rPr>
          <w:color w:val="000000" w:themeColor="text1"/>
        </w:rPr>
        <w:t>realizovan</w:t>
      </w:r>
      <w:r w:rsidR="00BB5FE8">
        <w:rPr>
          <w:color w:val="000000" w:themeColor="text1"/>
        </w:rPr>
        <w:t>ých</w:t>
      </w:r>
      <w:r w:rsidR="00BB5FE8" w:rsidRPr="0073389C">
        <w:rPr>
          <w:color w:val="000000" w:themeColor="text1"/>
        </w:rPr>
        <w:t xml:space="preserve"> </w:t>
      </w:r>
      <w:r w:rsidRPr="0073389C">
        <w:rPr>
          <w:color w:val="000000" w:themeColor="text1"/>
        </w:rPr>
        <w:t xml:space="preserve">prostredníctvom </w:t>
      </w:r>
      <w:r w:rsidR="00BB5FE8" w:rsidRPr="00AD07E2">
        <w:rPr>
          <w:b/>
          <w:color w:val="000000" w:themeColor="text1"/>
        </w:rPr>
        <w:t>elektronických prostriedkov (elektronického systému)</w:t>
      </w:r>
      <w:r w:rsidR="00BB5FE8" w:rsidRPr="0073389C">
        <w:rPr>
          <w:color w:val="000000" w:themeColor="text1"/>
        </w:rPr>
        <w:t xml:space="preserve"> </w:t>
      </w:r>
      <w:r w:rsidRPr="0073389C">
        <w:rPr>
          <w:color w:val="000000" w:themeColor="text1"/>
        </w:rPr>
        <w:t xml:space="preserve"> a v prípade </w:t>
      </w:r>
      <w:r w:rsidRPr="00AD07E2">
        <w:rPr>
          <w:b/>
          <w:color w:val="000000" w:themeColor="text1"/>
        </w:rPr>
        <w:t>elektronickej aukcie</w:t>
      </w:r>
      <w:r w:rsidRPr="0073389C">
        <w:rPr>
          <w:color w:val="000000" w:themeColor="text1"/>
        </w:rPr>
        <w:t xml:space="preserve"> </w:t>
      </w:r>
      <w:r w:rsidR="00BB5FE8" w:rsidRPr="00AD07E2">
        <w:rPr>
          <w:b/>
          <w:color w:val="000000" w:themeColor="text1"/>
        </w:rPr>
        <w:t xml:space="preserve">je </w:t>
      </w:r>
      <w:r w:rsidRPr="00AD07E2">
        <w:rPr>
          <w:b/>
          <w:color w:val="000000" w:themeColor="text1"/>
        </w:rPr>
        <w:t xml:space="preserve">prijímateľ </w:t>
      </w:r>
      <w:r w:rsidR="00BB5FE8" w:rsidRPr="00AD07E2">
        <w:rPr>
          <w:b/>
          <w:color w:val="000000" w:themeColor="text1"/>
        </w:rPr>
        <w:t xml:space="preserve">povinný zabezpečiť </w:t>
      </w:r>
      <w:r w:rsidRPr="00AD07E2">
        <w:rPr>
          <w:b/>
          <w:color w:val="000000" w:themeColor="text1"/>
        </w:rPr>
        <w:t>zriadenie prístupu</w:t>
      </w:r>
      <w:r w:rsidR="00BB5FE8">
        <w:rPr>
          <w:color w:val="000000" w:themeColor="text1"/>
        </w:rPr>
        <w:t xml:space="preserve"> do elektronického prostriedku</w:t>
      </w:r>
      <w:r w:rsidRPr="0073389C">
        <w:rPr>
          <w:color w:val="000000" w:themeColor="text1"/>
        </w:rPr>
        <w:t xml:space="preserve"> (užívateľské meno a heslo) pre poskytovateľa</w:t>
      </w:r>
      <w:r w:rsidR="00833197">
        <w:rPr>
          <w:color w:val="000000" w:themeColor="text1"/>
        </w:rPr>
        <w:t xml:space="preserve"> </w:t>
      </w:r>
      <w:r w:rsidR="00833197">
        <w:rPr>
          <w:rFonts w:cs="Arial"/>
          <w:color w:val="000000" w:themeColor="text1"/>
          <w:szCs w:val="19"/>
        </w:rPr>
        <w:t>za účelom výkonu kontroly VO</w:t>
      </w:r>
      <w:r w:rsidRPr="0073389C">
        <w:rPr>
          <w:color w:val="000000" w:themeColor="text1"/>
        </w:rPr>
        <w:t xml:space="preserve">. </w:t>
      </w:r>
      <w:r w:rsidR="00725F3A" w:rsidRPr="00725F3A">
        <w:rPr>
          <w:rFonts w:cs="Arial"/>
          <w:color w:val="000000" w:themeColor="text1"/>
          <w:szCs w:val="19"/>
        </w:rPr>
        <w:t xml:space="preserve">Uvedená informácia bude tvoriť súčasť predloženej dokumentácie na kontrolu VO. </w:t>
      </w:r>
      <w:r w:rsidR="000106A5" w:rsidRPr="000106A5">
        <w:rPr>
          <w:rFonts w:cs="Arial"/>
          <w:color w:val="000000" w:themeColor="text1"/>
          <w:szCs w:val="19"/>
        </w:rPr>
        <w:t>Ak zriadenie takéhoto prístupu nebude v použitom systéme elektronického VO alebo v aukčnom systéme možné, informuje o tom prijímateľ poskytovateľa v žiadosti o vykonanie kontroly alebo v priloženej dokumentácii.</w:t>
      </w:r>
      <w:r w:rsidR="00833197" w:rsidRPr="00833197">
        <w:t xml:space="preserve"> </w:t>
      </w:r>
      <w:r w:rsidR="00833197" w:rsidRPr="00833197">
        <w:rPr>
          <w:rFonts w:cs="Arial"/>
          <w:color w:val="000000" w:themeColor="text1"/>
          <w:szCs w:val="19"/>
        </w:rPr>
        <w:t>Súčasťou elektronickej podoby dokumentácie sú aj auditné záznamy o všetkých úkonoch vykonaných v použitom elektronickom prostriedku.</w:t>
      </w:r>
    </w:p>
    <w:p w14:paraId="53425486" w14:textId="77777777" w:rsidR="00725F3A" w:rsidRPr="0073389C" w:rsidRDefault="00725F3A" w:rsidP="009D7F63">
      <w:pPr>
        <w:spacing w:before="120" w:after="120" w:line="288" w:lineRule="auto"/>
        <w:jc w:val="both"/>
        <w:rPr>
          <w:rFonts w:cs="Arial"/>
          <w:color w:val="000000" w:themeColor="text1"/>
          <w:szCs w:val="19"/>
        </w:rPr>
      </w:pPr>
    </w:p>
    <w:p w14:paraId="17F6C954" w14:textId="6F168D3C"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ní použitom ako výzva na účasť  sa určí veľkosť a predmet takýchto častí a</w:t>
      </w:r>
      <w:r w:rsidR="008D52ED">
        <w:rPr>
          <w:color w:val="000000" w:themeColor="text1"/>
        </w:rPr>
        <w:t> </w:t>
      </w:r>
      <w:r w:rsidRPr="00C064D9">
        <w:rPr>
          <w:color w:val="000000" w:themeColor="text1"/>
        </w:rPr>
        <w:t>uvedie</w:t>
      </w:r>
      <w:r w:rsidR="008D52ED">
        <w:rPr>
          <w:color w:val="000000" w:themeColor="text1"/>
        </w:rPr>
        <w:t xml:space="preserve"> sa</w:t>
      </w:r>
      <w:r w:rsidRPr="00C064D9">
        <w:rPr>
          <w:color w:val="000000" w:themeColor="text1"/>
        </w:rPr>
        <w:t>, či ponuky možno predložiť na jednu časť, niekoľko častí alebo všetky časti</w:t>
      </w:r>
      <w:r w:rsidR="008D52ED">
        <w:rPr>
          <w:color w:val="000000" w:themeColor="text1"/>
        </w:rPr>
        <w:t>.</w:t>
      </w:r>
      <w:r w:rsidRPr="00C064D9">
        <w:rPr>
          <w:color w:val="000000" w:themeColor="text1"/>
        </w:rPr>
        <w:t xml:space="preserve"> </w:t>
      </w:r>
      <w:r w:rsidRPr="00E8012F">
        <w:rPr>
          <w:b/>
          <w:color w:val="000000" w:themeColor="text1"/>
        </w:rPr>
        <w:t>Poskytovateľ bude v rámci nadlimitných zákaziek vykonávať kontrolu uplatnenia využitia rozdelenia zákazky na časti tak aby bola umožnená širšia hospodárska súťaž a sprístupnila sa tak aj pre malé a stredné podniky.</w:t>
      </w:r>
      <w:r w:rsidRPr="00C064D9">
        <w:rPr>
          <w:color w:val="000000" w:themeColor="text1"/>
        </w:rPr>
        <w:t xml:space="preserve"> V prípade, že predmet alebo povaha zákazky, alebo iné okolnosti plnenia zákazky neumožňujú rozdelenie zákazky, je potrebné riadne zdôvodniť</w:t>
      </w:r>
      <w:r w:rsidR="008D52ED">
        <w:rPr>
          <w:color w:val="000000" w:themeColor="text1"/>
        </w:rPr>
        <w:t>,</w:t>
      </w:r>
      <w:r w:rsidRPr="00C064D9">
        <w:rPr>
          <w:color w:val="000000" w:themeColor="text1"/>
        </w:rPr>
        <w:t xml:space="preserve"> prečo nie je toto rozdelenie možné.</w:t>
      </w:r>
    </w:p>
    <w:p w14:paraId="0C6719BB" w14:textId="77777777" w:rsidR="00C064D9" w:rsidRDefault="00C064D9" w:rsidP="009D7F63">
      <w:pPr>
        <w:spacing w:before="120" w:after="120" w:line="288" w:lineRule="auto"/>
        <w:jc w:val="both"/>
        <w:rPr>
          <w:color w:val="000000" w:themeColor="text1"/>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61D0563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110"/>
      </w:r>
    </w:p>
    <w:p w14:paraId="7A55D2AB" w14:textId="77777777" w:rsidR="009D7F63" w:rsidRDefault="009D7F63" w:rsidP="009D7F63">
      <w:pPr>
        <w:rPr>
          <w:rFonts w:asciiTheme="minorHAnsi" w:hAnsiTheme="minorHAnsi"/>
          <w:color w:val="000000" w:themeColor="text1"/>
        </w:rPr>
      </w:pPr>
    </w:p>
    <w:p w14:paraId="324C1B5B" w14:textId="0A24AA66" w:rsidR="00833197" w:rsidRPr="00833197" w:rsidRDefault="00833197" w:rsidP="00833197">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833197">
        <w:rPr>
          <w:b/>
          <w:i/>
          <w:color w:val="000000" w:themeColor="text1"/>
        </w:rPr>
        <w:t>Odporúčanie pre prijímateľa:</w:t>
      </w:r>
      <w:r w:rsidRPr="00833197">
        <w:rPr>
          <w:color w:val="000000" w:themeColor="text1"/>
        </w:rPr>
        <w:t xml:space="preserve"> </w:t>
      </w:r>
      <w:r w:rsidRPr="009C6B55">
        <w:rPr>
          <w:rFonts w:cs="Arial"/>
          <w:color w:val="000000" w:themeColor="text1"/>
          <w:szCs w:val="19"/>
        </w:rPr>
        <w:t xml:space="preserve">Prijímateľom sa odporúča, aby v zmluvách s úspešnými uchádzačmi pri všetkých typoch VO zakotvili odkladaciu podmienku nadobudnutia účinnosti zmluvy, ktorou bude schválenie zákazky v rámci kontroly VO, t.j. doručenie správy z kontroly VO prijímateľovi, resp. aby v zmluve s úspešným uchádzačom výslovne zakotvili právo odstúpiť od zmluvy </w:t>
      </w:r>
      <w:r>
        <w:rPr>
          <w:rFonts w:cs="Arial"/>
          <w:color w:val="000000" w:themeColor="text1"/>
          <w:szCs w:val="19"/>
        </w:rPr>
        <w:t xml:space="preserve">z dôvodu doručenia správy z kontroly od </w:t>
      </w:r>
      <w:r w:rsidRPr="009C6B55">
        <w:rPr>
          <w:rFonts w:cs="Arial"/>
          <w:color w:val="000000" w:themeColor="text1"/>
          <w:szCs w:val="19"/>
        </w:rPr>
        <w:t xml:space="preserve"> poskytovateľ</w:t>
      </w:r>
      <w:r>
        <w:rPr>
          <w:rFonts w:cs="Arial"/>
          <w:color w:val="000000" w:themeColor="text1"/>
          <w:szCs w:val="19"/>
        </w:rPr>
        <w:t>a, obsahom ktorej je nepripustenie výdavkov z predmetného VO do financovania</w:t>
      </w:r>
      <w:r w:rsidRPr="009C6B55">
        <w:rPr>
          <w:rFonts w:cs="Arial"/>
          <w:color w:val="000000" w:themeColor="text1"/>
          <w:szCs w:val="19"/>
        </w:rPr>
        <w:t>.</w:t>
      </w:r>
      <w:r>
        <w:rPr>
          <w:rFonts w:cs="Arial"/>
          <w:color w:val="000000" w:themeColor="text1"/>
          <w:szCs w:val="19"/>
        </w:rPr>
        <w:t xml:space="preserve"> Uvedené odporúčanie platí najmä pre zákazky, ktoré budú predmetom </w:t>
      </w:r>
      <w:r>
        <w:rPr>
          <w:rFonts w:cs="Arial"/>
          <w:szCs w:val="19"/>
        </w:rPr>
        <w:t xml:space="preserve"> finančnej</w:t>
      </w:r>
      <w:r w:rsidRPr="00703E20">
        <w:rPr>
          <w:rFonts w:cs="Arial"/>
          <w:szCs w:val="19"/>
        </w:rPr>
        <w:t xml:space="preserve"> kontrol</w:t>
      </w:r>
      <w:r>
        <w:rPr>
          <w:rFonts w:cs="Arial"/>
          <w:szCs w:val="19"/>
        </w:rPr>
        <w:t>y</w:t>
      </w:r>
      <w:r w:rsidRPr="00703E20">
        <w:rPr>
          <w:rFonts w:cs="Arial"/>
          <w:szCs w:val="19"/>
        </w:rPr>
        <w:t xml:space="preserve"> VO</w:t>
      </w:r>
      <w:r>
        <w:rPr>
          <w:rFonts w:cs="Arial"/>
          <w:szCs w:val="19"/>
        </w:rPr>
        <w:t xml:space="preserve"> až po podpise zmluvy s úspešným uchádzačom/úspešnými uchádzačmi (t.j. štandardnej ex post </w:t>
      </w:r>
      <w:r w:rsidRPr="00703E20">
        <w:rPr>
          <w:rFonts w:cs="Arial"/>
          <w:szCs w:val="19"/>
        </w:rPr>
        <w:t>kontrol</w:t>
      </w:r>
      <w:r>
        <w:rPr>
          <w:rFonts w:cs="Arial"/>
          <w:szCs w:val="19"/>
        </w:rPr>
        <w:t>y).</w:t>
      </w:r>
    </w:p>
    <w:p w14:paraId="689C110D" w14:textId="77777777" w:rsidR="00833197" w:rsidRDefault="00833197"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t>Dôležité upozornenie</w:t>
      </w:r>
      <w:r w:rsidRPr="002255EE">
        <w:rPr>
          <w:b/>
          <w:i/>
          <w:color w:val="000000" w:themeColor="text1"/>
        </w:rPr>
        <w:t xml:space="preserve">: </w:t>
      </w:r>
      <w:r w:rsidRPr="002255EE">
        <w:rPr>
          <w:color w:val="000000" w:themeColor="text1"/>
        </w:rPr>
        <w:t xml:space="preserve">Výdavky deklarované v ŽoP,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ŽoP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ŽoP zamietnuť. Ak zo strany </w:t>
      </w:r>
      <w:r w:rsidR="00BE4037">
        <w:rPr>
          <w:color w:val="000000" w:themeColor="text1"/>
        </w:rPr>
        <w:t>poskytovateľa</w:t>
      </w:r>
      <w:r w:rsidRPr="002255EE">
        <w:rPr>
          <w:color w:val="000000" w:themeColor="text1"/>
        </w:rPr>
        <w:t xml:space="preserve"> nedôjde k zamietnutiu ŽoP,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vo výkone kontroly ŽoP,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ŽoNFP,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4801AF6E" w:rsidR="00725F3A" w:rsidRPr="0002218E"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color w:val="365F91" w:themeColor="accent1" w:themeShade="BF"/>
          <w:szCs w:val="19"/>
        </w:rPr>
      </w:pPr>
      <w:r w:rsidRPr="008D5848">
        <w:rPr>
          <w:rFonts w:cs="Arial"/>
          <w:b/>
          <w:i/>
          <w:szCs w:val="19"/>
        </w:rPr>
        <w:t xml:space="preserve">Dôležité upozornenie:  </w:t>
      </w:r>
      <w:r w:rsidRPr="008D5848">
        <w:rPr>
          <w:rFonts w:cs="Arial"/>
          <w:szCs w:val="19"/>
        </w:rPr>
        <w:t>Poskytovateľ v rámci výkonu kontroly VO posudzuje predmetné VO aj z pohľadu možného porušenia hospodárskej súťaže podľa zákona č. 136/2001 Z.z. o ochrane hospodárskej súťaže (</w:t>
      </w:r>
      <w:r w:rsidRPr="00AD07E2">
        <w:rPr>
          <w:rFonts w:cs="Arial"/>
          <w:szCs w:val="19"/>
        </w:rPr>
        <w:t>konkrétne  po</w:t>
      </w:r>
      <w:r w:rsidRPr="00972164">
        <w:rPr>
          <w:rFonts w:cs="Arial"/>
          <w:szCs w:val="19"/>
        </w:rPr>
        <w:t xml:space="preserve">dľa </w:t>
      </w:r>
      <w:r w:rsidRPr="008D5848">
        <w:rPr>
          <w:rFonts w:cs="Arial"/>
          <w:szCs w:val="19"/>
        </w:rPr>
        <w:t xml:space="preserve">§ 4 zákona o ochrane hospodárskej </w:t>
      </w:r>
      <w:r w:rsidRPr="0043783A">
        <w:rPr>
          <w:rFonts w:cs="Arial"/>
          <w:szCs w:val="19"/>
        </w:rPr>
        <w:t>súťaže</w:t>
      </w:r>
      <w:r w:rsidRPr="0002218E">
        <w:rPr>
          <w:rFonts w:cs="Arial"/>
          <w:color w:val="365F91" w:themeColor="accent1" w:themeShade="BF"/>
          <w:szCs w:val="19"/>
        </w:rPr>
        <w:t xml:space="preserve">). </w:t>
      </w:r>
      <w:r w:rsidR="0043783A" w:rsidRPr="0002218E">
        <w:rPr>
          <w:rFonts w:cs="Arial"/>
          <w:color w:val="365F91" w:themeColor="accent1" w:themeShade="BF"/>
          <w:szCs w:val="19"/>
        </w:rPr>
        <w:t xml:space="preserve"> </w:t>
      </w:r>
      <w:r w:rsidR="0043783A" w:rsidRPr="00DF5D23">
        <w:rPr>
          <w:rFonts w:cs="Arial"/>
          <w:szCs w:val="19"/>
        </w:rPr>
        <w:t xml:space="preserve">Za účelom zvýšenia informovanosti prijímateľov je v prílohe tejto príručky (Príloha č. </w:t>
      </w:r>
      <w:r w:rsidR="00D000F2" w:rsidRPr="00DF5D23">
        <w:rPr>
          <w:rFonts w:cs="Arial"/>
          <w:szCs w:val="19"/>
        </w:rPr>
        <w:t>33</w:t>
      </w:r>
      <w:r w:rsidR="0043783A" w:rsidRPr="00DF5D23">
        <w:rPr>
          <w:rFonts w:cs="Arial"/>
          <w:szCs w:val="19"/>
        </w:rPr>
        <w:t xml:space="preserve"> Rizikové indikátory k možným porušeniam zákona o ochrane hospodárskej súťaže) uvedený zoznam rizikových indikátorov, predstavujúcich situácie, ktoré zvyšujú pravdepodobnosť, že v rámci daného zadávania zákazky mohlo dôjsť k protiprávnemu konaniu.</w:t>
      </w:r>
      <w:r w:rsidRPr="00DF5D23">
        <w:rPr>
          <w:rFonts w:cs="Arial"/>
          <w:szCs w:val="19"/>
        </w:rPr>
        <w:t xml:space="preserve">  </w:t>
      </w:r>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093EC1EC" w14:textId="2B565227"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t xml:space="preserve">Dôležité upozornenie: </w:t>
      </w:r>
      <w:r w:rsidRPr="00E8012F">
        <w:rPr>
          <w:rFonts w:cs="Arial"/>
          <w:szCs w:val="19"/>
        </w:rPr>
        <w:t>Prijímateľ by pri definovaní predmetu zákazky mal taktiež vychádzať z projektu, resp. ŽoNFP. Predmetom obstarania by mali byť také tovary, služby a práce, ktoré sú potrebné na realizáciu projektu a ktorých obstaranie bolo v ŽoNFP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14:paraId="20DC4C63" w14:textId="6C7F2A1E" w:rsidR="00C477FA" w:rsidRPr="00E8012F" w:rsidRDefault="00C477FA" w:rsidP="00E8012F">
      <w:pPr>
        <w:spacing w:line="276" w:lineRule="auto"/>
        <w:jc w:val="both"/>
      </w:pPr>
      <w:r w:rsidRPr="00E8012F">
        <w:t xml:space="preserve">Prijímateľ má možnosť späťvzatia dokumentácie k verejnému obstarávaniu alebo obstarávaniu, ktorá bola predložená Poskytovateľovi za účelom výkonu finančnej kontroly VO alebo kontroly obstarávania, a to so súhlasom dotknutého Poskytovateľa. </w:t>
      </w:r>
      <w:r w:rsidR="003548EB" w:rsidRPr="003548EB">
        <w:t xml:space="preserve">V prípadoch späťvzatia dokumentácie ide o dôvod hodný osobitného zreteľa a poskytovateľ </w:t>
      </w:r>
      <w:r w:rsidR="003548EB">
        <w:t xml:space="preserve">zastaví administratívnu finančnú kontrolu vyhotovením záznamu. </w:t>
      </w:r>
      <w:r w:rsidRPr="00E8012F">
        <w:t>Ak prijímateľ opätovne predloží dokumentáciu na finančnú kontrolu, lehoty začínajú plynúť odznovu.</w:t>
      </w:r>
    </w:p>
    <w:p w14:paraId="7A55D2AC" w14:textId="482D70F4" w:rsidR="009D7F63" w:rsidRPr="0073389C" w:rsidRDefault="009D7F63" w:rsidP="009D7F63">
      <w:pPr>
        <w:pStyle w:val="Nadpis3"/>
        <w:ind w:left="567" w:firstLine="0"/>
        <w:rPr>
          <w:lang w:val="sk-SK"/>
        </w:rPr>
      </w:pPr>
      <w:bookmarkStart w:id="171" w:name="_Toc418000109"/>
      <w:bookmarkStart w:id="172" w:name="_Toc440372883"/>
      <w:bookmarkStart w:id="173" w:name="_Toc4576202"/>
      <w:bookmarkEnd w:id="171"/>
      <w:r w:rsidRPr="00C477FA">
        <w:rPr>
          <w:lang w:val="sk-SK"/>
        </w:rPr>
        <w:t xml:space="preserve">Typy </w:t>
      </w:r>
      <w:r w:rsidRPr="0073389C">
        <w:rPr>
          <w:lang w:val="sk-SK"/>
        </w:rPr>
        <w:t>kontroly VO</w:t>
      </w:r>
      <w:bookmarkEnd w:id="172"/>
      <w:bookmarkEnd w:id="173"/>
    </w:p>
    <w:p w14:paraId="7A55D2AD" w14:textId="2FAACBB4" w:rsidR="009D7F63" w:rsidRPr="0073389C" w:rsidRDefault="009D7F63" w:rsidP="009D7F63">
      <w:pPr>
        <w:spacing w:before="120" w:after="120" w:line="288" w:lineRule="auto"/>
        <w:ind w:left="709" w:hanging="709"/>
        <w:jc w:val="both"/>
      </w:pPr>
      <w:r w:rsidRPr="0073389C">
        <w:rPr>
          <w:b/>
        </w:rPr>
        <w:t>a) Prvá ex</w:t>
      </w:r>
      <w:r w:rsidR="00672FF6">
        <w:rPr>
          <w:b/>
        </w:rPr>
        <w:t>-</w:t>
      </w:r>
      <w:r w:rsidRPr="0073389C">
        <w:rPr>
          <w:b/>
        </w:rPr>
        <w:t>ante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7A55D2B0" w14:textId="6B4DD286"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r w:rsidR="005D4EE3">
        <w:rPr>
          <w:rFonts w:cs="Arial"/>
          <w:szCs w:val="19"/>
          <w:lang w:val="sk-SK"/>
        </w:rPr>
        <w:t xml:space="preserve"> (zdôvodnenie nerozdelenia zákazky na časti relevantné len v prípade nadlimitných zákaziek) </w:t>
      </w:r>
      <w:r w:rsidR="00BA2420" w:rsidRPr="00BA2420">
        <w:rPr>
          <w:rFonts w:cs="Arial"/>
          <w:szCs w:val="19"/>
          <w:lang w:val="sk-SK"/>
        </w:rPr>
        <w:t>,</w:t>
      </w:r>
    </w:p>
    <w:p w14:paraId="7A55D2B1" w14:textId="3F2DA7DD"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14:paraId="787F3B46" w14:textId="77777777" w:rsidR="000106A5" w:rsidRPr="000106A5" w:rsidRDefault="000106A5" w:rsidP="000106A5">
      <w:pPr>
        <w:spacing w:line="288" w:lineRule="auto"/>
        <w:jc w:val="both"/>
      </w:pPr>
      <w:r w:rsidRPr="000106A5">
        <w:t>Predmetom prvej ex ante kontroly/finančnej kontroly DNS je najmä:</w:t>
      </w:r>
    </w:p>
    <w:p w14:paraId="4411D375" w14:textId="77777777" w:rsidR="000106A5" w:rsidRPr="000106A5" w:rsidRDefault="000106A5" w:rsidP="000106A5">
      <w:pPr>
        <w:spacing w:line="288" w:lineRule="auto"/>
        <w:ind w:left="709" w:hanging="283"/>
        <w:jc w:val="both"/>
      </w:pPr>
      <w:r w:rsidRPr="000106A5">
        <w:t>a) určenie predpokladanej hodnoty zákazky,</w:t>
      </w:r>
    </w:p>
    <w:p w14:paraId="7AEA000C" w14:textId="77777777" w:rsidR="000106A5" w:rsidRPr="000106A5" w:rsidRDefault="000106A5" w:rsidP="000106A5">
      <w:pPr>
        <w:spacing w:line="288" w:lineRule="auto"/>
        <w:ind w:left="709" w:hanging="283"/>
        <w:jc w:val="both"/>
      </w:pPr>
      <w:r w:rsidRPr="000106A5">
        <w:t xml:space="preserve">b) oznámenie o vyhlásení verejného obstarávania, </w:t>
      </w:r>
    </w:p>
    <w:p w14:paraId="7E10D6AC" w14:textId="6B44018D" w:rsidR="000106A5" w:rsidRPr="000106A5" w:rsidRDefault="000106A5" w:rsidP="000106A5">
      <w:pPr>
        <w:spacing w:line="288" w:lineRule="auto"/>
        <w:ind w:left="709" w:hanging="283"/>
        <w:jc w:val="both"/>
      </w:pPr>
      <w:r w:rsidRPr="000106A5">
        <w:t>c) súťažné podklady</w:t>
      </w:r>
      <w:r w:rsidR="00D37C0E" w:rsidRPr="00D37C0E">
        <w:rPr>
          <w:rFonts w:cs="Arial"/>
          <w:szCs w:val="19"/>
        </w:rPr>
        <w:t xml:space="preserve"> </w:t>
      </w:r>
      <w:r w:rsidR="00D37C0E">
        <w:rPr>
          <w:rFonts w:cs="Arial"/>
          <w:szCs w:val="19"/>
        </w:rPr>
        <w:t>s prílohami (vrátane návrhu zmluvy a pod.)</w:t>
      </w:r>
      <w:r w:rsidRPr="000106A5">
        <w:t>,</w:t>
      </w:r>
    </w:p>
    <w:p w14:paraId="670890AC" w14:textId="77777777" w:rsidR="000106A5" w:rsidRPr="000106A5" w:rsidRDefault="000106A5" w:rsidP="000106A5">
      <w:pPr>
        <w:spacing w:line="288" w:lineRule="auto"/>
        <w:ind w:left="709" w:hanging="283"/>
        <w:jc w:val="both"/>
      </w:pPr>
      <w:r w:rsidRPr="000106A5">
        <w:t>d) všeobecné podmienky používania a zriadenia DNS podľa § 58 a nasl. ZVO,</w:t>
      </w:r>
    </w:p>
    <w:p w14:paraId="4EA310FE" w14:textId="77777777" w:rsidR="000106A5" w:rsidRPr="000106A5" w:rsidRDefault="000106A5" w:rsidP="000106A5">
      <w:pPr>
        <w:spacing w:line="288" w:lineRule="auto"/>
        <w:ind w:left="709" w:hanging="283"/>
        <w:jc w:val="both"/>
      </w:pPr>
      <w:r w:rsidRPr="000106A5">
        <w:t xml:space="preserve">e) posúdenie, či DNS bol zriadený na obstarávanie tovarov, stavebných prác alebo služieb, ktoré sú bežne dostupné na trhu. </w:t>
      </w:r>
    </w:p>
    <w:p w14:paraId="57864A70" w14:textId="01DC6F67"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w:t>
      </w:r>
      <w:r w:rsidRPr="00DD30A9">
        <w:rPr>
          <w:b/>
        </w:rPr>
        <w:t>zákazky realizovanej cez elektronické trhovisko</w:t>
      </w:r>
      <w:r w:rsidRPr="0073389C">
        <w:t xml:space="preserve"> je okrem dokumentácie preukazujúcej určenie </w:t>
      </w:r>
      <w:r w:rsidR="00F7591D">
        <w:t>PHZ</w:t>
      </w:r>
      <w:r w:rsidRPr="0073389C">
        <w:t>, návrh zmluvného formuláru obsahujúceho štandardné zmluvné podmienky</w:t>
      </w:r>
      <w:r w:rsidR="008D52ED" w:rsidRPr="008D52ED">
        <w:t xml:space="preserve"> vrátane osobitných ustanovení o zákazkách financovaných z fondov EÚ</w:t>
      </w:r>
      <w:r w:rsidRPr="0073389C">
        <w:t xml:space="preserve">, opis predmetu zákazky </w:t>
      </w:r>
      <w:r w:rsidR="008D52ED" w:rsidRPr="008D52ED">
        <w:t>návrh opisného a objednávkového formuláru</w:t>
      </w:r>
      <w:r w:rsidRPr="0073389C">
        <w:t xml:space="preserve"> (najmä konkrétne zmluvné špecifikácie a podmienky súťaže)</w:t>
      </w:r>
      <w:r w:rsidR="00F0718F">
        <w:t xml:space="preserve"> </w:t>
      </w:r>
      <w:r w:rsidR="00F0718F" w:rsidRPr="005F1F6B">
        <w:rPr>
          <w:rFonts w:cs="Arial"/>
          <w:szCs w:val="19"/>
        </w:rPr>
        <w:t xml:space="preserve">a zároveň v prípade </w:t>
      </w:r>
      <w:r w:rsidR="00F0718F" w:rsidRPr="00DD30A9">
        <w:rPr>
          <w:rFonts w:cs="Arial"/>
          <w:b/>
          <w:szCs w:val="19"/>
        </w:rPr>
        <w:t>nadlimitných zákaziek realizovaných cez elektronické</w:t>
      </w:r>
      <w:r w:rsidR="00F0718F" w:rsidRPr="005F1F6B">
        <w:rPr>
          <w:rFonts w:cs="Arial"/>
          <w:szCs w:val="19"/>
        </w:rPr>
        <w:t xml:space="preserve"> trhovisko aj 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14:paraId="2C8A4045" w14:textId="00FDD404" w:rsidR="00EE3DD9" w:rsidRDefault="00EE3DD9" w:rsidP="009D7F63">
      <w:pPr>
        <w:spacing w:before="120" w:after="120" w:line="288" w:lineRule="auto"/>
        <w:jc w:val="both"/>
        <w:rPr>
          <w:rFonts w:cs="Arial"/>
          <w:szCs w:val="19"/>
        </w:rPr>
      </w:pPr>
      <w:r w:rsidRPr="00EE3DD9">
        <w:rPr>
          <w:rFonts w:cs="Arial"/>
          <w:szCs w:val="19"/>
        </w:rPr>
        <w:t>Lehota na výkon prvej ex-ante kontroly je 15 pracovných dní.</w:t>
      </w:r>
    </w:p>
    <w:p w14:paraId="5691C10A" w14:textId="59D59DEE" w:rsidR="00C7417C" w:rsidRDefault="00C7417C" w:rsidP="00C064D9">
      <w:pPr>
        <w:spacing w:line="288" w:lineRule="auto"/>
        <w:jc w:val="both"/>
      </w:pPr>
    </w:p>
    <w:p w14:paraId="0C039DDC" w14:textId="47394CAF" w:rsidR="00E322E9" w:rsidRDefault="00E322E9" w:rsidP="00C064D9">
      <w:pPr>
        <w:spacing w:line="288" w:lineRule="auto"/>
        <w:jc w:val="both"/>
      </w:pPr>
    </w:p>
    <w:p w14:paraId="172CCEB7" w14:textId="77777777" w:rsidR="00E322E9" w:rsidRPr="00E322E9" w:rsidRDefault="00E322E9" w:rsidP="00E322E9">
      <w:pPr>
        <w:spacing w:line="288" w:lineRule="auto"/>
        <w:jc w:val="both"/>
      </w:pPr>
      <w:r w:rsidRPr="00E322E9">
        <w:t>Predmetom prvej ex-ante kontroly nie sú lehoty alebo zmluvné termíny, ktoré musí prijímateľ aktualizovať v čase vyhlasovania VO. Všetky lehoty musia byť určené v súlade so zákonom o VO a všetky zmluvné termíny by mali korešpondovať s harmonogramom projektu v zmysle ŽoNFP.</w:t>
      </w:r>
    </w:p>
    <w:p w14:paraId="66041F80" w14:textId="77777777" w:rsidR="00E322E9" w:rsidRDefault="00E322E9" w:rsidP="00C064D9">
      <w:pPr>
        <w:spacing w:line="288" w:lineRule="auto"/>
        <w:jc w:val="both"/>
      </w:pP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7D2AB01F"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D630B1">
        <w:t xml:space="preserve">-ante kontrola sa </w:t>
      </w:r>
      <w:r w:rsidR="00C7417C" w:rsidRPr="008D5848">
        <w:t xml:space="preserve">vykonáva pri: </w:t>
      </w:r>
    </w:p>
    <w:p w14:paraId="15FD7756" w14:textId="24BB5248" w:rsidR="00BF2A0B" w:rsidRPr="008D5848" w:rsidRDefault="008D52ED"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8D52ED">
        <w:t>zákazkách, ktoré sú s ohľadom na zvolený postup nadlimitné (okrem VO uskutočnených centrálnou obstarávacou organizáciou</w:t>
      </w:r>
      <w:r w:rsidR="000106A5">
        <w:t xml:space="preserve"> </w:t>
      </w:r>
      <w:r w:rsidR="000106A5" w:rsidRPr="000106A5">
        <w:t>podľa § 15 ods. 2 a ods. 4 ZVO</w:t>
      </w:r>
      <w:r w:rsidRPr="008D52ED">
        <w:t>)</w:t>
      </w:r>
      <w:r w:rsidR="00C7417C" w:rsidRPr="008D5848">
        <w:t xml:space="preserve">; </w:t>
      </w:r>
    </w:p>
    <w:p w14:paraId="41C97BFF" w14:textId="7B9EA856" w:rsidR="00BF2A0B" w:rsidRDefault="00BF2A0B"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nadlimitných verejných súťažiach s využitím elektronického trhoviska</w:t>
      </w:r>
      <w:r w:rsidR="000106A5">
        <w:t xml:space="preserve"> </w:t>
      </w:r>
      <w:r w:rsidR="000106A5" w:rsidRPr="000106A5">
        <w:t>podľa § 66 ods. 8 ZVO na bežne dostupné tovary alebo bežne dostupné služby</w:t>
      </w:r>
      <w:r w:rsidRPr="00BF2A0B">
        <w:t>;</w:t>
      </w:r>
    </w:p>
    <w:p w14:paraId="41314FB8" w14:textId="4969AF4F" w:rsidR="00BF2A0B" w:rsidRDefault="00BF2A0B"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 xml:space="preserve">podlimitných zákazkách na stavebné práce </w:t>
      </w:r>
      <w:r w:rsidR="000106A5" w:rsidRPr="000106A5">
        <w:t>podľa § 11</w:t>
      </w:r>
      <w:r w:rsidR="00313E1F">
        <w:t>2</w:t>
      </w:r>
      <w:r w:rsidR="000106A5" w:rsidRPr="000106A5">
        <w:t xml:space="preserve"> až 116 ZVO (</w:t>
      </w:r>
      <w:r w:rsidRPr="00BF2A0B">
        <w:t>bez využitia elektronického trhoviska</w:t>
      </w:r>
      <w:r w:rsidR="000106A5">
        <w:t>)</w:t>
      </w:r>
      <w:r>
        <w:t>;</w:t>
      </w:r>
    </w:p>
    <w:p w14:paraId="4238FFBA" w14:textId="05167992" w:rsidR="00BF2A0B" w:rsidRDefault="005D4EE3"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 xml:space="preserve">podlimitných zákazkách </w:t>
      </w:r>
      <w:r w:rsidR="00BF2A0B">
        <w:t xml:space="preserve">s využitím </w:t>
      </w:r>
      <w:r w:rsidRPr="005D4EE3">
        <w:t>elektronické</w:t>
      </w:r>
      <w:r w:rsidR="00BF2A0B">
        <w:t>ho</w:t>
      </w:r>
      <w:r w:rsidRPr="005D4EE3">
        <w:t xml:space="preserve"> </w:t>
      </w:r>
      <w:r w:rsidR="00BF2A0B" w:rsidRPr="005D4EE3">
        <w:t>trhovisk</w:t>
      </w:r>
      <w:r w:rsidR="00BF2A0B">
        <w:t>a</w:t>
      </w:r>
      <w:r w:rsidR="00C7417C" w:rsidRPr="008D5848">
        <w:t>;</w:t>
      </w:r>
    </w:p>
    <w:p w14:paraId="2A44826F" w14:textId="624C3F21" w:rsidR="00E322E9" w:rsidRDefault="005D4EE3"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 xml:space="preserve">zákazkách </w:t>
      </w:r>
      <w:r w:rsidR="000106A5">
        <w:t>na</w:t>
      </w:r>
      <w:r w:rsidRPr="005D4EE3">
        <w:t xml:space="preserve"> služb</w:t>
      </w:r>
      <w:r w:rsidR="000106A5">
        <w:t>y</w:t>
      </w:r>
      <w:r w:rsidRPr="005D4EE3">
        <w:t xml:space="preserve"> </w:t>
      </w:r>
      <w:r w:rsidR="000106A5" w:rsidRPr="005D4EE3">
        <w:t>uveden</w:t>
      </w:r>
      <w:r w:rsidR="000106A5">
        <w:t>é</w:t>
      </w:r>
      <w:r w:rsidR="000106A5" w:rsidRPr="005D4EE3">
        <w:t xml:space="preserve"> </w:t>
      </w:r>
      <w:r w:rsidRPr="005D4EE3">
        <w:t>v prílohe č. 1 ZVO (sociálne služby a iné osobitné služby)</w:t>
      </w:r>
      <w:r w:rsidR="00BF2A0B" w:rsidRPr="00DD30A9">
        <w:t xml:space="preserve"> </w:t>
      </w:r>
      <w:r w:rsidR="00BF2A0B" w:rsidRPr="00BF2A0B">
        <w:t xml:space="preserve">bez </w:t>
      </w:r>
      <w:r w:rsidR="000106A5">
        <w:t>ohľadu na finančný limit</w:t>
      </w:r>
      <w:r>
        <w:t>.</w:t>
      </w:r>
      <w:r w:rsidR="00E322E9">
        <w:t xml:space="preserve"> </w:t>
      </w:r>
    </w:p>
    <w:p w14:paraId="3F81171F" w14:textId="77777777" w:rsidR="00C7417C" w:rsidRDefault="00C7417C" w:rsidP="00C7417C">
      <w:pPr>
        <w:spacing w:before="120" w:after="120" w:line="288" w:lineRule="auto"/>
        <w:jc w:val="both"/>
      </w:pPr>
    </w:p>
    <w:p w14:paraId="7A55D2B4" w14:textId="7D4C58F4"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 xml:space="preserve">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w:t>
      </w:r>
      <w:r w:rsidR="00BF2A0B">
        <w:rPr>
          <w:rFonts w:cs="Arial"/>
          <w:szCs w:val="19"/>
        </w:rPr>
        <w:t>sa</w:t>
      </w:r>
      <w:r w:rsidR="0020630C" w:rsidRPr="008D5848">
        <w:rPr>
          <w:rFonts w:cs="Arial"/>
          <w:szCs w:val="19"/>
        </w:rPr>
        <w:t xml:space="preserve"> lehota na výkon kontroly</w:t>
      </w:r>
      <w:r w:rsidR="00F8192B" w:rsidRPr="008D5848">
        <w:rPr>
          <w:rFonts w:cs="Arial"/>
          <w:szCs w:val="19"/>
        </w:rPr>
        <w:t xml:space="preserve"> VO</w:t>
      </w:r>
      <w:r w:rsidR="00BF2A0B">
        <w:rPr>
          <w:rFonts w:cs="Arial"/>
          <w:szCs w:val="19"/>
        </w:rPr>
        <w:t xml:space="preserve"> prerušuje</w:t>
      </w:r>
      <w:r w:rsidR="0020630C" w:rsidRPr="008D5848">
        <w:rPr>
          <w:rFonts w:cs="Arial"/>
          <w:szCs w:val="19"/>
        </w:rPr>
        <w:t xml:space="preserve">. Dňom nasledujúcim po dni doručenia vysvetlenia alebo doplnenia dokumentácie poskytovateľovi </w:t>
      </w:r>
      <w:r w:rsidR="00BF2A0B">
        <w:rPr>
          <w:rFonts w:cs="Arial"/>
          <w:szCs w:val="19"/>
        </w:rPr>
        <w:t>pokračuje</w:t>
      </w:r>
      <w:r w:rsidR="00BF2A0B" w:rsidRPr="008D5848">
        <w:rPr>
          <w:rFonts w:cs="Arial"/>
          <w:szCs w:val="19"/>
        </w:rPr>
        <w:t xml:space="preserve"> plyn</w:t>
      </w:r>
      <w:r w:rsidR="00BF2A0B">
        <w:rPr>
          <w:rFonts w:cs="Arial"/>
          <w:szCs w:val="19"/>
        </w:rPr>
        <w:t>utie</w:t>
      </w:r>
      <w:r w:rsidR="00BF2A0B" w:rsidRPr="008D5848">
        <w:rPr>
          <w:rFonts w:cs="Arial"/>
          <w:szCs w:val="19"/>
        </w:rPr>
        <w:t xml:space="preserve"> lehot</w:t>
      </w:r>
      <w:r w:rsidR="00BF2A0B">
        <w:rPr>
          <w:rFonts w:cs="Arial"/>
          <w:szCs w:val="19"/>
        </w:rPr>
        <w:t>y</w:t>
      </w:r>
      <w:r w:rsidR="00BF2A0B" w:rsidRPr="008D5848">
        <w:rPr>
          <w:rFonts w:cs="Arial"/>
          <w:szCs w:val="19"/>
        </w:rPr>
        <w:t xml:space="preserve"> </w:t>
      </w:r>
      <w:r w:rsidR="0020630C" w:rsidRPr="008D5848">
        <w:rPr>
          <w:rFonts w:cs="Arial"/>
          <w:szCs w:val="19"/>
        </w:rPr>
        <w:t xml:space="preserve">na výkon kontroly VO. </w:t>
      </w:r>
    </w:p>
    <w:p w14:paraId="32B85B2A" w14:textId="3878C37D" w:rsidR="00C7417C" w:rsidRDefault="00C7417C" w:rsidP="009D7F63">
      <w:pPr>
        <w:spacing w:before="120" w:after="120" w:line="288" w:lineRule="auto"/>
        <w:jc w:val="both"/>
      </w:pPr>
    </w:p>
    <w:p w14:paraId="7E3C4603" w14:textId="71E8524C" w:rsidR="00C7417C" w:rsidRDefault="00313E1F" w:rsidP="00C7417C">
      <w:pPr>
        <w:spacing w:before="120" w:after="120" w:line="288" w:lineRule="auto"/>
        <w:jc w:val="both"/>
      </w:pPr>
      <w:r w:rsidRPr="00830A8A">
        <w:rPr>
          <w:rFonts w:cs="Arial"/>
          <w:szCs w:val="19"/>
        </w:rPr>
        <w:t xml:space="preserve">Ak </w:t>
      </w:r>
      <w:r w:rsidRPr="006E3FC6">
        <w:rPr>
          <w:rFonts w:cs="Arial"/>
          <w:szCs w:val="19"/>
        </w:rPr>
        <w:t>poskytovateľ identifikuje nedostatky v procese VO</w:t>
      </w:r>
      <w:r>
        <w:rPr>
          <w:rFonts w:cs="Arial"/>
          <w:szCs w:val="19"/>
        </w:rPr>
        <w:t>,</w:t>
      </w:r>
      <w:r w:rsidRPr="00830A8A">
        <w:rPr>
          <w:rFonts w:cs="Arial"/>
          <w:szCs w:val="19"/>
        </w:rPr>
        <w:t xml:space="preserve"> </w:t>
      </w:r>
      <w:r>
        <w:rPr>
          <w:rFonts w:cs="Arial"/>
          <w:szCs w:val="19"/>
        </w:rPr>
        <w:t xml:space="preserve">uvedie ich </w:t>
      </w:r>
      <w:r w:rsidRPr="00830A8A">
        <w:rPr>
          <w:rFonts w:cs="Arial"/>
          <w:szCs w:val="19"/>
        </w:rPr>
        <w:t xml:space="preserve">v návrhu správy z kontroly </w:t>
      </w:r>
      <w:r>
        <w:rPr>
          <w:rFonts w:cs="Arial"/>
          <w:szCs w:val="19"/>
        </w:rPr>
        <w:t>spolu s</w:t>
      </w:r>
      <w:r w:rsidRPr="00830A8A">
        <w:rPr>
          <w:rFonts w:cs="Arial"/>
          <w:szCs w:val="19"/>
        </w:rPr>
        <w:t> opatrenia</w:t>
      </w:r>
      <w:r>
        <w:rPr>
          <w:rFonts w:cs="Arial"/>
          <w:szCs w:val="19"/>
        </w:rPr>
        <w:t>mi</w:t>
      </w:r>
      <w:r w:rsidRPr="00830A8A">
        <w:rPr>
          <w:rFonts w:cs="Arial"/>
          <w:szCs w:val="19"/>
        </w:rPr>
        <w:t xml:space="preserve"> na odstránenie zistených nedostatkov, zároveň poskytne prijímateľovi lehotu minimálne 5 pracovných dní na podanie námietok. V prípade, že prijímateľ zašle v určenej lehote námietky, </w:t>
      </w:r>
      <w:r>
        <w:rPr>
          <w:rFonts w:cs="Arial"/>
          <w:szCs w:val="19"/>
        </w:rPr>
        <w:t>poskytovateľ</w:t>
      </w:r>
      <w:r w:rsidRPr="00830A8A">
        <w:rPr>
          <w:rFonts w:cs="Arial"/>
          <w:szCs w:val="19"/>
        </w:rPr>
        <w:t xml:space="preserve"> ich vyhodnotí a v prípade ich úplnej alebo čiastočnej opodstatnenosti </w:t>
      </w:r>
      <w:r>
        <w:rPr>
          <w:rFonts w:cs="Arial"/>
          <w:szCs w:val="19"/>
        </w:rPr>
        <w:t xml:space="preserve">ich </w:t>
      </w:r>
      <w:r w:rsidRPr="00830A8A">
        <w:rPr>
          <w:rFonts w:cs="Arial"/>
          <w:szCs w:val="19"/>
        </w:rPr>
        <w:t xml:space="preserve">zohľadní v správe z kontroly. V prípade, že námietky prijímateľa sú neopodstatnené, neboli podané alebo boli podané po lehote, vypracuje </w:t>
      </w:r>
      <w:r>
        <w:rPr>
          <w:rFonts w:cs="Arial"/>
          <w:szCs w:val="19"/>
        </w:rPr>
        <w:t>poskytovateľ</w:t>
      </w:r>
      <w:r w:rsidRPr="00830A8A">
        <w:rPr>
          <w:rFonts w:cs="Arial"/>
          <w:szCs w:val="19"/>
        </w:rPr>
        <w:t xml:space="preserve"> správu z kontroly. Správa z kontroly zároveň obsahuje opatrenia na odstránenie zistených nedostatkov, ktoré je prijímateľ povinný v stanovenej lehote (minimálne 5 pracovných dní a maximálne 10 pracovných dní) odstrániť a zaslať </w:t>
      </w:r>
      <w:r>
        <w:rPr>
          <w:rFonts w:cs="Arial"/>
          <w:szCs w:val="19"/>
        </w:rPr>
        <w:t>poskytovateľovi</w:t>
      </w:r>
      <w:r w:rsidRPr="00830A8A">
        <w:rPr>
          <w:rFonts w:cs="Arial"/>
          <w:szCs w:val="19"/>
        </w:rPr>
        <w:t xml:space="preserve"> takto upravenú dokumentáciu.</w:t>
      </w:r>
      <w:r>
        <w:rPr>
          <w:rFonts w:cs="Arial"/>
          <w:szCs w:val="19"/>
        </w:rPr>
        <w:t xml:space="preserve"> Poskytovateľ </w:t>
      </w:r>
      <w:r w:rsidRPr="00530C13">
        <w:t>je v odôvodnených prípadoch, ak si to povaha úkonu objektívne vyžaduje, oprávnený stanoviť aj dlhšiu lehotu, resp. stanovenú lehotu predĺžiť</w:t>
      </w:r>
      <w:r>
        <w:t>.</w:t>
      </w:r>
      <w:r w:rsidR="00637C5E" w:rsidRPr="00637C5E">
        <w:t xml:space="preserve"> Poskytovateľ je povinný vydať správu z kontroly v lehote 5 pracovných dní odo dňa podania námietok, resp. márneho uplynutia lehoty na podanie námietok. </w:t>
      </w:r>
    </w:p>
    <w:p w14:paraId="7A55D2B6" w14:textId="032E15F5" w:rsidR="009D7F63" w:rsidRPr="0073389C" w:rsidRDefault="00E322E9" w:rsidP="00C7417C">
      <w:pPr>
        <w:spacing w:before="120" w:after="120" w:line="288" w:lineRule="auto"/>
        <w:jc w:val="both"/>
      </w:pPr>
      <w:r>
        <w:rPr>
          <w:rFonts w:cs="Arial"/>
          <w:szCs w:val="19"/>
        </w:rPr>
        <w:t>F</w:t>
      </w:r>
      <w:r w:rsidR="00F0718F">
        <w:rPr>
          <w:rFonts w:cs="Arial"/>
          <w:szCs w:val="19"/>
        </w:rPr>
        <w:t>inančná</w:t>
      </w:r>
      <w:r w:rsidR="00F8192B" w:rsidRPr="00F8192B">
        <w:rPr>
          <w:rFonts w:cs="Arial"/>
          <w:szCs w:val="19"/>
        </w:rPr>
        <w:t xml:space="preserve"> kontrola VO sa považuje za ukončenú zaslaním správy z kontroly VO prijímateľovi.</w:t>
      </w:r>
    </w:p>
    <w:p w14:paraId="7A55D2B7" w14:textId="5C6315B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313E1F">
        <w:t xml:space="preserve">Pokiaľ prijímateľ nezapracuje pripomienky poskytovateľa, ktoré vyplynuli z prvej ex ante kontroly a vyhlási postup VO, poskytovateľ pri identifikovaní nedostatkov pri ex post kontrole VO, ktoré mali alebo mohli mať vplyv na výsledok VO, </w:t>
      </w:r>
      <w:r w:rsidR="00313E1F" w:rsidRPr="006C7514">
        <w:rPr>
          <w:b/>
        </w:rPr>
        <w:t>určí zodpovedajúcu výšku ex ante finančnej</w:t>
      </w:r>
      <w:r w:rsidR="00313E1F">
        <w:t xml:space="preserve"> opravy </w:t>
      </w:r>
      <w:r w:rsidR="00313E1F" w:rsidRPr="006C7514">
        <w:rPr>
          <w:b/>
        </w:rPr>
        <w:t>alebo nepripustí výdavky do financovania v plnom rozsahu</w:t>
      </w:r>
      <w:r w:rsidR="00313E1F">
        <w:t>. Zároveň bude môcť poskytovateľ uvedenú skutočnosť vyhodnotiť ako podstatné porušenie zmluvy o NFP.</w:t>
      </w:r>
      <w:r w:rsidRPr="0073389C">
        <w:t xml:space="preserve"> </w:t>
      </w:r>
    </w:p>
    <w:p w14:paraId="68EE2663" w14:textId="77777777" w:rsidR="00C7417C" w:rsidRDefault="00C7417C" w:rsidP="009D7F63">
      <w:pPr>
        <w:spacing w:before="120" w:after="120" w:line="288" w:lineRule="auto"/>
        <w:jc w:val="both"/>
        <w:rPr>
          <w:b/>
        </w:rPr>
      </w:pPr>
    </w:p>
    <w:p w14:paraId="7FF82F45" w14:textId="77777777" w:rsidR="00313E1F" w:rsidRDefault="00313E1F" w:rsidP="009D7F63">
      <w:pPr>
        <w:spacing w:before="120" w:after="120" w:line="288" w:lineRule="auto"/>
        <w:jc w:val="both"/>
      </w:pPr>
      <w:r>
        <w:t>Ak poskytovateľ neidentifikuje pri výkone prvej ex ante kontroly nedostatky, vypracuje správu z kontroly, v ktorej konštatuje, že predmetné verejné obstarávanie môže prijímateľ vyhlásiť.</w:t>
      </w:r>
    </w:p>
    <w:p w14:paraId="444774FE" w14:textId="4FA7383C" w:rsidR="00C7417C" w:rsidRDefault="00C7417C" w:rsidP="009D7F63">
      <w:pPr>
        <w:spacing w:before="120" w:after="120" w:line="288" w:lineRule="auto"/>
        <w:jc w:val="both"/>
      </w:pPr>
      <w:r w:rsidRPr="001C44C7">
        <w:t xml:space="preserve">Vyhlásenie alebo začatie realizácie VO prijímateľom pred riadnym ukončením ex-ante kontroly zo strany </w:t>
      </w:r>
      <w:r w:rsidR="00795A52">
        <w:t>poskytovateľa</w:t>
      </w:r>
      <w:r w:rsidRPr="001C44C7">
        <w:t xml:space="preserve"> (správy z</w:t>
      </w:r>
      <w:r w:rsidR="004E56EC">
        <w:rPr>
          <w:rFonts w:cs="Arial"/>
          <w:szCs w:val="19"/>
        </w:rPr>
        <w:t> </w:t>
      </w:r>
      <w:r w:rsidRPr="001C44C7">
        <w:t>kontroly</w:t>
      </w:r>
      <w:r w:rsidR="004E56EC">
        <w:rPr>
          <w:rFonts w:cs="Arial"/>
          <w:szCs w:val="19"/>
        </w:rPr>
        <w:t xml:space="preserve"> VO</w:t>
      </w:r>
      <w:r w:rsidRPr="001C44C7">
        <w:t>)</w:t>
      </w:r>
      <w:r w:rsidR="00E322E9">
        <w:t xml:space="preserve">, </w:t>
      </w:r>
      <w:r w:rsidR="00E322E9" w:rsidRPr="00E322E9">
        <w:t>resp. nepredloženie dokumentácie na túto kontrolu</w:t>
      </w:r>
      <w:r w:rsidRPr="001C44C7">
        <w:t xml:space="preserve"> bude </w:t>
      </w:r>
      <w:r w:rsidR="0045429D">
        <w:t xml:space="preserve">môcť byť </w:t>
      </w:r>
      <w:r w:rsidRPr="001C44C7">
        <w:t xml:space="preserve">posudzované ako podstatné porušenie </w:t>
      </w:r>
      <w:r w:rsidR="00320FAE">
        <w:t>z</w:t>
      </w:r>
      <w:r w:rsidRPr="001C44C7">
        <w:t xml:space="preserve">mluvy o NFP zo strany prijímateľa. Zároveň v takýchto prípadoch </w:t>
      </w:r>
      <w:r w:rsidR="00795A52">
        <w:t>poskytovateľ</w:t>
      </w:r>
      <w:r w:rsidRPr="001C44C7">
        <w:t xml:space="preserve"> pri identifikovaní nedostatkov pri ex-post kontrole VO </w:t>
      </w:r>
      <w:r w:rsidR="0045429D" w:rsidRPr="0045429D">
        <w:t xml:space="preserve">určí zodpovedajúcu výšku </w:t>
      </w:r>
      <w:r w:rsidRPr="001C44C7">
        <w:t>ex-ante finančnej opravy a</w:t>
      </w:r>
      <w:r w:rsidR="00313E1F">
        <w:t>lebo</w:t>
      </w:r>
      <w:r w:rsidRPr="001C44C7">
        <w:t>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00637C5E">
        <w:t>ne</w:t>
      </w:r>
      <w:r w:rsidRPr="001C44C7">
        <w:t>pripust</w:t>
      </w:r>
      <w:r w:rsidR="00313E1F">
        <w:t>í</w:t>
      </w:r>
      <w:r w:rsidRPr="001C44C7">
        <w:t xml:space="preserve"> do financovania v plnom rozsahu. Nepripustenie do financovania znamená, že všetky výdavky vychádzajúce z realizácie výsledku daného VO budú zo strany </w:t>
      </w:r>
      <w:r w:rsidR="00795A52">
        <w:t>poskytovateľa</w:t>
      </w:r>
      <w:r w:rsidRPr="001C44C7">
        <w:t xml:space="preserve"> v prípade, že budú zahrnuté v ŽoP, označené ako neoprávnené.</w:t>
      </w:r>
    </w:p>
    <w:p w14:paraId="21887F21" w14:textId="2FEC4F4B" w:rsidR="00C7417C" w:rsidRDefault="009516DC" w:rsidP="009D7F63">
      <w:pPr>
        <w:spacing w:before="120" w:after="120" w:line="288" w:lineRule="auto"/>
        <w:jc w:val="both"/>
      </w:pPr>
      <w:r>
        <w:t>Ak poskytovateľ bude mať záujem zúčastniť sa na procese vyhodnotenia ponúk predložených v procese ako člen komisie bez práva vyhodnocovať, upozorní na túto skutočnosť prijímateľa v záveroch kontroly VO. Prijímateľ je povinný v dostatočnom predstihu dohodnúť s poskytovateľom tieto nominácie a súvisiace administratívne úkony.</w:t>
      </w:r>
    </w:p>
    <w:p w14:paraId="17AAAED0" w14:textId="77777777" w:rsidR="009516DC" w:rsidRDefault="009516DC" w:rsidP="009D7F63">
      <w:pPr>
        <w:spacing w:before="120" w:after="120" w:line="288" w:lineRule="auto"/>
        <w:jc w:val="both"/>
        <w:rPr>
          <w:b/>
        </w:rPr>
      </w:pPr>
    </w:p>
    <w:p w14:paraId="7A55D2B8" w14:textId="40A164E5" w:rsidR="009D7F63" w:rsidRPr="0073389C" w:rsidRDefault="009D7F63" w:rsidP="009D7F63">
      <w:pPr>
        <w:spacing w:before="120" w:after="120" w:line="288" w:lineRule="auto"/>
        <w:jc w:val="both"/>
        <w:rPr>
          <w:b/>
        </w:rPr>
      </w:pPr>
      <w:r w:rsidRPr="0073389C">
        <w:rPr>
          <w:b/>
        </w:rPr>
        <w:t xml:space="preserve">b) Druhá ex-ante kontrola - </w:t>
      </w:r>
      <w:r w:rsidR="00F0718F">
        <w:rPr>
          <w:b/>
        </w:rPr>
        <w:t xml:space="preserve">finančná </w:t>
      </w:r>
      <w:r w:rsidRPr="0073389C">
        <w:rPr>
          <w:b/>
        </w:rPr>
        <w:t xml:space="preserve">kontrola VO pred uzatvorením zmluvy s úspešným uchádzačom  </w:t>
      </w:r>
    </w:p>
    <w:p w14:paraId="4EA26650" w14:textId="77777777" w:rsidR="00E322E9" w:rsidRPr="00E322E9" w:rsidRDefault="00E322E9" w:rsidP="00E322E9">
      <w:pPr>
        <w:spacing w:before="120" w:after="120" w:line="288" w:lineRule="auto"/>
        <w:jc w:val="both"/>
        <w:rPr>
          <w:b/>
        </w:rPr>
      </w:pPr>
      <w:r w:rsidRPr="00E322E9">
        <w:rPr>
          <w:b/>
        </w:rPr>
        <w:t>Všeobecné ustanovenia k druhej ex-ante kontrole:</w:t>
      </w:r>
    </w:p>
    <w:p w14:paraId="4F4B58F5" w14:textId="77777777" w:rsidR="00F1208E" w:rsidRDefault="00F1208E" w:rsidP="009D7F63">
      <w:pPr>
        <w:spacing w:before="120" w:after="120" w:line="288" w:lineRule="auto"/>
        <w:jc w:val="both"/>
      </w:pPr>
    </w:p>
    <w:p w14:paraId="41782145" w14:textId="77777777" w:rsidR="00F1208E" w:rsidRPr="00F1208E" w:rsidRDefault="00F1208E" w:rsidP="00852446">
      <w:pPr>
        <w:spacing w:line="288" w:lineRule="auto"/>
        <w:jc w:val="both"/>
      </w:pPr>
      <w:r w:rsidRPr="00F1208E">
        <w:t xml:space="preserve">Druhá ex-ante kontrola sa vykonáva pri: </w:t>
      </w:r>
    </w:p>
    <w:p w14:paraId="38A13121" w14:textId="77777777" w:rsidR="00F1208E" w:rsidRPr="00F1208E" w:rsidRDefault="00F1208E" w:rsidP="00852446">
      <w:pPr>
        <w:spacing w:line="288" w:lineRule="auto"/>
        <w:jc w:val="both"/>
      </w:pPr>
    </w:p>
    <w:p w14:paraId="1AE68965" w14:textId="77777777" w:rsidR="00F1208E" w:rsidRPr="00F1208E" w:rsidRDefault="00F1208E" w:rsidP="005B7173">
      <w:pPr>
        <w:numPr>
          <w:ilvl w:val="1"/>
          <w:numId w:val="110"/>
        </w:numPr>
        <w:spacing w:line="288" w:lineRule="auto"/>
        <w:ind w:left="426"/>
        <w:jc w:val="both"/>
      </w:pPr>
      <w:r w:rsidRPr="00F1208E">
        <w:t xml:space="preserve">zákazkách, ktoré sú s ohľadom na zvolený postup nadlimitné (okrem VO uskutočnených centrálnou obstarávacou organizáciou podľa § 15 ods. 2 a ods. 4 ZVO); </w:t>
      </w:r>
    </w:p>
    <w:p w14:paraId="1931A955" w14:textId="779E4681" w:rsidR="00F1208E" w:rsidRDefault="00F1208E" w:rsidP="005B7173">
      <w:pPr>
        <w:numPr>
          <w:ilvl w:val="1"/>
          <w:numId w:val="110"/>
        </w:numPr>
        <w:spacing w:before="120" w:after="120" w:line="288" w:lineRule="auto"/>
        <w:ind w:left="426"/>
        <w:jc w:val="both"/>
      </w:pPr>
      <w:r w:rsidRPr="00F1208E">
        <w:t>podlimitných zákazkách realizovaných postupom podľa § 11</w:t>
      </w:r>
      <w:r w:rsidR="00970782">
        <w:t>2</w:t>
      </w:r>
      <w:r w:rsidRPr="00F1208E">
        <w:t xml:space="preserve"> až 116 ZVO na stavebné práce;</w:t>
      </w:r>
    </w:p>
    <w:p w14:paraId="136FA455" w14:textId="0E03B13C" w:rsidR="00F1208E" w:rsidRPr="00F1208E" w:rsidRDefault="00F1208E" w:rsidP="005B7173">
      <w:pPr>
        <w:numPr>
          <w:ilvl w:val="1"/>
          <w:numId w:val="110"/>
        </w:numPr>
        <w:spacing w:before="120" w:after="120" w:line="288" w:lineRule="auto"/>
        <w:ind w:left="426"/>
        <w:jc w:val="both"/>
      </w:pPr>
      <w:r w:rsidRPr="00F1208E">
        <w:t>podlimitných zákazkách realizovaných postupom podľa § 11</w:t>
      </w:r>
      <w:r w:rsidR="00970782">
        <w:t>2</w:t>
      </w:r>
      <w:r w:rsidRPr="00F1208E">
        <w:t xml:space="preserve"> až 116 ZVO na tovary alebo služby – </w:t>
      </w:r>
      <w:r w:rsidRPr="00F1208E">
        <w:rPr>
          <w:b/>
          <w:i/>
        </w:rPr>
        <w:t>nepovinne z iniciatívy prijímateľa.</w:t>
      </w:r>
    </w:p>
    <w:p w14:paraId="4B2AD9B2" w14:textId="3EB313B4" w:rsidR="00F1208E" w:rsidRPr="00852446" w:rsidRDefault="00F1208E" w:rsidP="00852446">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rPr>
      </w:pPr>
      <w:r w:rsidRPr="00F1208E">
        <w:rPr>
          <w:b/>
          <w:i/>
        </w:rPr>
        <w:t>Dôležité upozornenie:</w:t>
      </w:r>
      <w:r w:rsidRPr="00852446">
        <w:rPr>
          <w:b/>
          <w:i/>
        </w:rPr>
        <w:t xml:space="preserve"> </w:t>
      </w:r>
      <w:r w:rsidRPr="00F1208E">
        <w:t xml:space="preserve">V prípade </w:t>
      </w:r>
      <w:r w:rsidRPr="00F1208E">
        <w:rPr>
          <w:b/>
        </w:rPr>
        <w:t>podlimitných zákaziek realizovaných postupom podľa § 11</w:t>
      </w:r>
      <w:r w:rsidR="006B29B8">
        <w:rPr>
          <w:b/>
        </w:rPr>
        <w:t>2</w:t>
      </w:r>
      <w:r w:rsidRPr="00F1208E">
        <w:rPr>
          <w:b/>
        </w:rPr>
        <w:t xml:space="preserve"> až 116 ZVO</w:t>
      </w:r>
      <w:r w:rsidRPr="00F1208E">
        <w:t xml:space="preserve"> na tovary alebo služby druhá ex</w:t>
      </w:r>
      <w:r w:rsidRPr="00774183">
        <w:t xml:space="preserve"> – ante</w:t>
      </w:r>
      <w:r w:rsidRPr="00F1208E">
        <w:t xml:space="preserve"> kontrola </w:t>
      </w:r>
      <w:r w:rsidRPr="00F1208E">
        <w:rPr>
          <w:b/>
        </w:rPr>
        <w:t>nie je povinná</w:t>
      </w:r>
      <w:r w:rsidRPr="00F1208E">
        <w:t xml:space="preserve">. Prijímateľ však môže z vlastnej iniciatívy požiadať poskytovateľa o výkon predmetnej kontroly. </w:t>
      </w:r>
      <w:r w:rsidRPr="00F1208E">
        <w:rPr>
          <w:b/>
        </w:rPr>
        <w:t>V prípade, že sa prijímateľ rozhodne z vlastnej iniciatívy požiadať poskytovateľa o výkon druhej ex-ante kontroly postupuje rovnakým spôsobom a platia pre neho rovnaké pravidlá uvedené v tejto časti príručky ako keby bola pre neho predmetná kontrola povinná.</w:t>
      </w:r>
    </w:p>
    <w:p w14:paraId="45E8DAF2" w14:textId="7CFC2C90" w:rsidR="004E56EC" w:rsidRPr="0073389C" w:rsidRDefault="004E56EC" w:rsidP="009D7F63">
      <w:pPr>
        <w:spacing w:before="120" w:after="120" w:line="288" w:lineRule="auto"/>
        <w:jc w:val="both"/>
        <w:rPr>
          <w:rFonts w:cs="Arial"/>
          <w:szCs w:val="19"/>
        </w:rPr>
      </w:pPr>
    </w:p>
    <w:p w14:paraId="7A55D2BB" w14:textId="142381E2"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w:t>
      </w:r>
      <w:r w:rsidR="00F1208E">
        <w:t xml:space="preserve">kompletnú </w:t>
      </w:r>
      <w:r w:rsidRPr="0073389C">
        <w:t xml:space="preserve">dokumentáciu z VO </w:t>
      </w:r>
      <w:r w:rsidR="00F1208E" w:rsidRPr="00F1208E">
        <w:t>súlade s kapitolou 2.</w:t>
      </w:r>
      <w:r w:rsidR="00F1208E">
        <w:t>5</w:t>
      </w:r>
      <w:r w:rsidR="00F1208E" w:rsidRPr="00F1208E">
        <w:t>.</w:t>
      </w:r>
      <w:r w:rsidR="00F1208E">
        <w:t>5.</w:t>
      </w:r>
      <w:r w:rsidR="00F1208E" w:rsidRPr="00F1208E">
        <w:t xml:space="preserve"> tejto príručky</w:t>
      </w:r>
      <w:r w:rsidRPr="0073389C">
        <w:t xml:space="preserve">. </w:t>
      </w:r>
    </w:p>
    <w:p w14:paraId="7A55D2BD" w14:textId="7EE55221"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6C32369B" w14:textId="0670552C" w:rsidR="00AB3329" w:rsidRPr="0073389C" w:rsidRDefault="00AB3329" w:rsidP="00606A3A">
      <w:pPr>
        <w:pStyle w:val="Bulletslevel2"/>
        <w:spacing w:after="120" w:line="288" w:lineRule="auto"/>
        <w:ind w:left="567" w:hanging="283"/>
        <w:jc w:val="both"/>
        <w:rPr>
          <w:rFonts w:cs="Arial"/>
          <w:szCs w:val="19"/>
          <w:lang w:val="sk-SK"/>
        </w:rPr>
      </w:pPr>
      <w:r>
        <w:rPr>
          <w:rFonts w:cs="Arial"/>
          <w:szCs w:val="19"/>
          <w:lang w:val="sk-SK"/>
        </w:rPr>
        <w:t>zdôvodnenie nerozdelenia zákazky na časti podľa § 28 ods. 2 ZVO (relevantné len v prípade nadlimitných zákaziek)</w:t>
      </w:r>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484550D6"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14:paraId="57FAB6D8" w14:textId="1846D453"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14:paraId="7A55D2C4" w14:textId="5675AB81" w:rsidR="009D7F63" w:rsidRPr="0073389C" w:rsidRDefault="009D7F63" w:rsidP="00AD07E2">
      <w:pPr>
        <w:pStyle w:val="Bulletslevel2"/>
        <w:spacing w:after="120" w:line="288" w:lineRule="auto"/>
        <w:ind w:left="567" w:hanging="283"/>
        <w:jc w:val="both"/>
        <w:rPr>
          <w:rFonts w:cs="Arial"/>
          <w:szCs w:val="19"/>
          <w:lang w:val="sk-SK"/>
        </w:rPr>
      </w:pPr>
      <w:r w:rsidRPr="0073389C">
        <w:rPr>
          <w:rFonts w:cs="Arial"/>
          <w:szCs w:val="19"/>
          <w:lang w:val="sk-SK"/>
        </w:rPr>
        <w:t xml:space="preserve">menovacie dekréty jednotlivých členov komisie, vrátane ich </w:t>
      </w:r>
      <w:r w:rsidR="00C07E7C">
        <w:rPr>
          <w:rFonts w:cs="Arial"/>
          <w:szCs w:val="19"/>
          <w:lang w:val="sk-SK"/>
        </w:rPr>
        <w:t xml:space="preserve">profesijných </w:t>
      </w:r>
      <w:r w:rsidRPr="0073389C">
        <w:rPr>
          <w:rFonts w:cs="Arial"/>
          <w:szCs w:val="19"/>
          <w:lang w:val="sk-SK"/>
        </w:rPr>
        <w:t xml:space="preserve">životopisov, </w:t>
      </w:r>
      <w:r w:rsidR="00C07E7C">
        <w:rPr>
          <w:rFonts w:cs="Arial"/>
          <w:szCs w:val="19"/>
          <w:lang w:val="sk-SK"/>
        </w:rPr>
        <w:t xml:space="preserve">potvrdení </w:t>
      </w:r>
      <w:r w:rsidR="00C07E7C" w:rsidRPr="001B3251">
        <w:rPr>
          <w:rFonts w:cs="Arial"/>
          <w:szCs w:val="19"/>
          <w:lang w:val="sk-SK"/>
        </w:rPr>
        <w:t>o vzdelaní</w:t>
      </w:r>
      <w:r w:rsidR="00C07E7C">
        <w:rPr>
          <w:rFonts w:cs="Arial"/>
          <w:szCs w:val="19"/>
          <w:lang w:val="sk-SK"/>
        </w:rPr>
        <w:t xml:space="preserve"> alebo iných dôkazov</w:t>
      </w:r>
      <w:r w:rsidR="00C07E7C" w:rsidRPr="001B3251">
        <w:rPr>
          <w:rFonts w:cs="Arial"/>
          <w:szCs w:val="19"/>
          <w:lang w:val="sk-SK"/>
        </w:rPr>
        <w:t xml:space="preserve"> o praxi a/alebo vzdelaní členov komisie</w:t>
      </w:r>
      <w:r w:rsidR="00C07E7C">
        <w:rPr>
          <w:rFonts w:cs="Arial"/>
          <w:szCs w:val="19"/>
          <w:lang w:val="sk-SK"/>
        </w:rPr>
        <w:t>,</w:t>
      </w:r>
      <w:r w:rsidRPr="0073389C">
        <w:rPr>
          <w:rFonts w:cs="Arial"/>
          <w:szCs w:val="19"/>
          <w:lang w:val="sk-SK"/>
        </w:rPr>
        <w:t xml:space="preserve">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14:paraId="7A55D2C5" w14:textId="7E9CDC5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r w:rsidR="00C07E7C" w:rsidRPr="00C07E7C">
        <w:rPr>
          <w:rFonts w:cs="Arial"/>
          <w:szCs w:val="19"/>
          <w:lang w:val="sk-SK"/>
        </w:rPr>
        <w:t xml:space="preserve"> </w:t>
      </w:r>
      <w:r w:rsidR="00C07E7C">
        <w:rPr>
          <w:rFonts w:cs="Arial"/>
          <w:szCs w:val="19"/>
          <w:lang w:val="sk-SK"/>
        </w:rPr>
        <w:t xml:space="preserve">v </w:t>
      </w:r>
      <w:r w:rsidR="00C07E7C" w:rsidRPr="001B3251">
        <w:rPr>
          <w:rFonts w:cs="Arial"/>
          <w:szCs w:val="19"/>
          <w:lang w:val="sk-SK"/>
        </w:rPr>
        <w:t>zmysle § 51 ods. 6 ZVO</w:t>
      </w:r>
      <w:r w:rsidRPr="0073389C">
        <w:rPr>
          <w:rFonts w:cs="Arial"/>
          <w:szCs w:val="19"/>
          <w:lang w:val="sk-SK"/>
        </w:rPr>
        <w:t>;</w:t>
      </w:r>
    </w:p>
    <w:p w14:paraId="7A55D2C6" w14:textId="5D6F7C2C" w:rsidR="009D7F63" w:rsidRPr="0073389C" w:rsidRDefault="00C07E7C" w:rsidP="009D7F63">
      <w:pPr>
        <w:pStyle w:val="Bulletslevel2"/>
        <w:spacing w:after="120" w:line="288" w:lineRule="auto"/>
        <w:ind w:left="567" w:hanging="283"/>
        <w:rPr>
          <w:rFonts w:cs="Arial"/>
          <w:szCs w:val="19"/>
          <w:lang w:val="sk-SK"/>
        </w:rPr>
      </w:pPr>
      <w:r>
        <w:rPr>
          <w:rFonts w:cs="Arial"/>
          <w:szCs w:val="19"/>
          <w:lang w:val="sk-SK"/>
        </w:rPr>
        <w:t>určenie/</w:t>
      </w:r>
      <w:r w:rsidR="009D7F63" w:rsidRPr="0073389C">
        <w:rPr>
          <w:rFonts w:cs="Arial"/>
          <w:szCs w:val="19"/>
          <w:lang w:val="sk-SK"/>
        </w:rPr>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14:paraId="7A55D2CC" w14:textId="4C8CB00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vyhodnotenia splnenia podmienok účasti (najmä v prípade verejnej súťaže, užšej súťaže a rokovacieho konania so zverejnením, priameho rokovacieho konania</w:t>
      </w:r>
      <w:r w:rsidR="00B73EC8">
        <w:rPr>
          <w:rFonts w:cs="Arial"/>
          <w:szCs w:val="19"/>
          <w:lang w:val="sk-SK"/>
        </w:rPr>
        <w:t xml:space="preserve">, </w:t>
      </w:r>
      <w:r w:rsidR="00B73EC8" w:rsidRPr="00B73EC8">
        <w:rPr>
          <w:rFonts w:cs="Arial"/>
          <w:szCs w:val="19"/>
          <w:lang w:val="sk-SK"/>
        </w:rPr>
        <w:t>dynamického nákupného systému</w:t>
      </w:r>
      <w:r w:rsidRPr="0073389C">
        <w:rPr>
          <w:rFonts w:cs="Arial"/>
          <w:szCs w:val="19"/>
          <w:lang w:val="sk-SK"/>
        </w:rPr>
        <w:t xml:space="preserve">); </w:t>
      </w:r>
    </w:p>
    <w:p w14:paraId="7A55D2CD" w14:textId="4C49D5B5"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0D8C59F0"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r w:rsidR="00F1208E">
        <w:rPr>
          <w:rFonts w:cs="Arial"/>
          <w:szCs w:val="19"/>
          <w:lang w:val="sk-SK"/>
        </w:rPr>
        <w:t xml:space="preserve"> </w:t>
      </w:r>
      <w:r w:rsidR="00F1208E" w:rsidRPr="00F1208E">
        <w:rPr>
          <w:rFonts w:cs="Arial"/>
          <w:szCs w:val="19"/>
          <w:lang w:val="sk-SK"/>
        </w:rPr>
        <w:t>(v prípade vylúčenia uchádzača/jeho ponuky)</w:t>
      </w:r>
      <w:r w:rsidRPr="0073389C">
        <w:rPr>
          <w:rFonts w:cs="Arial"/>
          <w:szCs w:val="19"/>
          <w:lang w:val="sk-SK"/>
        </w:rPr>
        <w:t>;</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2C40DC21" w14:textId="4D99E31B" w:rsidR="00C07E7C" w:rsidRDefault="006F0C86" w:rsidP="009D7F63">
      <w:pPr>
        <w:spacing w:before="120" w:after="120" w:line="288" w:lineRule="auto"/>
        <w:jc w:val="both"/>
        <w:rPr>
          <w:rFonts w:cs="Arial"/>
          <w:szCs w:val="19"/>
        </w:rPr>
      </w:pPr>
      <w:r w:rsidRPr="006F0C86">
        <w:rPr>
          <w:b/>
          <w:i/>
          <w:color w:val="FF0000"/>
        </w:rPr>
        <w:t>Povinnosť prijímateľa:</w:t>
      </w:r>
      <w:r w:rsidRPr="006F0C86">
        <w:rPr>
          <w:b/>
          <w:i/>
          <w:color w:val="00B0F0"/>
        </w:rPr>
        <w:t xml:space="preserve">  </w:t>
      </w:r>
      <w:r w:rsidR="00F1208E" w:rsidRPr="00F1208E">
        <w:rPr>
          <w:rFonts w:cs="Arial"/>
          <w:szCs w:val="19"/>
        </w:rPr>
        <w:t xml:space="preserve">Prijímateľ je povinný predložiť poskytovateľovi pri nadlimitných a podlimitných zákazkách, pri ktorých  bola </w:t>
      </w:r>
      <w:r w:rsidR="00F1208E" w:rsidRPr="00F1208E">
        <w:rPr>
          <w:rFonts w:cs="Arial"/>
          <w:b/>
          <w:szCs w:val="19"/>
        </w:rPr>
        <w:t>predložená len jedna, resp. 2 ponuky</w:t>
      </w:r>
      <w:r w:rsidR="00F1208E" w:rsidRPr="00F1208E">
        <w:rPr>
          <w:rFonts w:cs="Arial"/>
          <w:szCs w:val="19"/>
        </w:rPr>
        <w:t xml:space="preserve"> v zmysle </w:t>
      </w:r>
      <w:r w:rsidR="00F1208E" w:rsidRPr="00F1208E">
        <w:rPr>
          <w:rFonts w:cs="Arial"/>
          <w:b/>
          <w:szCs w:val="19"/>
        </w:rPr>
        <w:t>§ 57 ods. 2 ZVO</w:t>
      </w:r>
      <w:r w:rsidR="00F1208E" w:rsidRPr="00F1208E">
        <w:rPr>
          <w:rFonts w:cs="Arial"/>
          <w:szCs w:val="19"/>
        </w:rPr>
        <w:t xml:space="preserve"> odôvodnenie nezrušenia postupu zadávania zákazky. V prípade, že </w:t>
      </w:r>
      <w:r w:rsidR="00F1208E" w:rsidRPr="00F1208E">
        <w:rPr>
          <w:rFonts w:cs="Arial"/>
          <w:b/>
          <w:szCs w:val="19"/>
        </w:rPr>
        <w:t>cena v ponuke uchádzača</w:t>
      </w:r>
      <w:r w:rsidR="00F1208E" w:rsidRPr="00F1208E">
        <w:rPr>
          <w:rFonts w:cs="Arial"/>
          <w:szCs w:val="19"/>
        </w:rPr>
        <w:t xml:space="preserve">, ktorý bol vyhodnotený </w:t>
      </w:r>
      <w:r w:rsidR="00F1208E" w:rsidRPr="00F1208E">
        <w:rPr>
          <w:rFonts w:cs="Arial"/>
          <w:b/>
          <w:szCs w:val="19"/>
        </w:rPr>
        <w:t>ako úspešný, je vyššia ako predpokladaná hodnota zákazky</w:t>
      </w:r>
      <w:r w:rsidR="00F1208E" w:rsidRPr="00F1208E">
        <w:rPr>
          <w:rFonts w:cs="Arial"/>
          <w:szCs w:val="19"/>
        </w:rPr>
        <w:t xml:space="preserve">, poskytovateľ požaduje od prijímateľa odôvodnenie, prečo predmetný postup zadávania zákazky nezrušil, ak nejde o zákazku realizovanú </w:t>
      </w:r>
      <w:r w:rsidR="00C07E7C">
        <w:t>s využitím elektronického trhoviska</w:t>
      </w:r>
      <w:r w:rsidR="00F1208E" w:rsidRPr="00F1208E">
        <w:rPr>
          <w:rFonts w:cs="Arial"/>
          <w:szCs w:val="19"/>
        </w:rPr>
        <w:t xml:space="preserve">. V prípade, že v rámci použitého postupu zadávania zákazky bola predložená len jedna ponuka a prijímateľ použitý postup zadávania zákazky nezrušil, je povinný v súlade s </w:t>
      </w:r>
      <w:r w:rsidR="00F1208E" w:rsidRPr="00F1208E">
        <w:rPr>
          <w:rFonts w:cs="Arial"/>
          <w:b/>
          <w:szCs w:val="19"/>
        </w:rPr>
        <w:t>§ 57 ods. 2 ZVO</w:t>
      </w:r>
      <w:r w:rsidR="00F1208E" w:rsidRPr="00F1208E">
        <w:rPr>
          <w:rFonts w:cs="Arial"/>
          <w:szCs w:val="19"/>
        </w:rPr>
        <w:t xml:space="preserve"> zverejniť v profile </w:t>
      </w:r>
      <w:r w:rsidR="00F1208E" w:rsidRPr="00F1208E">
        <w:rPr>
          <w:rFonts w:cs="Arial"/>
          <w:b/>
          <w:szCs w:val="19"/>
        </w:rPr>
        <w:t>odôvodnenie</w:t>
      </w:r>
      <w:r w:rsidR="00F1208E" w:rsidRPr="00F1208E">
        <w:rPr>
          <w:rFonts w:cs="Arial"/>
          <w:szCs w:val="19"/>
        </w:rPr>
        <w:t xml:space="preserve">, prečo verejné obstarávanie nezrušil. Ustanovenia týkajúce sa prípadu, že bola predložená jedna ponuka sa </w:t>
      </w:r>
      <w:r w:rsidR="00F1208E" w:rsidRPr="00F1208E">
        <w:rPr>
          <w:rFonts w:cs="Arial"/>
          <w:b/>
          <w:szCs w:val="19"/>
        </w:rPr>
        <w:t>nevzťahujú na zákazky</w:t>
      </w:r>
      <w:r w:rsidR="00F1208E" w:rsidRPr="00F1208E">
        <w:rPr>
          <w:rFonts w:cs="Arial"/>
          <w:szCs w:val="19"/>
        </w:rPr>
        <w:t xml:space="preserve"> s nízkymi hodnotami podľa § 117 ZVO a zákazky s využitím elektronického trhoviska.</w:t>
      </w:r>
      <w:r w:rsidR="00F1208E">
        <w:rPr>
          <w:rFonts w:cs="Arial"/>
          <w:szCs w:val="19"/>
        </w:rPr>
        <w:t xml:space="preserve"> </w:t>
      </w:r>
    </w:p>
    <w:p w14:paraId="7A55D2D7" w14:textId="5BC95156" w:rsidR="009D7F63" w:rsidRPr="0073389C" w:rsidRDefault="009D7F63" w:rsidP="009D7F63">
      <w:pPr>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00C07E7C" w:rsidRPr="00E122D3">
        <w:rPr>
          <w:b/>
        </w:rPr>
        <w:t xml:space="preserve">Lehota na výkon </w:t>
      </w:r>
      <w:r w:rsidR="00C07E7C">
        <w:rPr>
          <w:b/>
        </w:rPr>
        <w:t xml:space="preserve">druhej ex ante </w:t>
      </w:r>
      <w:r w:rsidR="00C07E7C" w:rsidRPr="00E122D3">
        <w:rPr>
          <w:b/>
        </w:rPr>
        <w:t>kontroly</w:t>
      </w:r>
      <w:r w:rsidR="00C07E7C">
        <w:t xml:space="preserve">, po ktorej nasleduje vyzvanie prijímateľa na zaslanie podnetu na ÚVO alebo vypracovanie a odoslanie návrhu správy z kontroly prijímateľovi, ktorej záverom je nepripustenie výdavkov do financovania alebo vypracovanie a odoslanie návrhu správy/správy z kontroly prijímateľovi, ak zákazka nie je predmetom kontroly ÚVO podľa § 169 ods. 2 ZVO, je </w:t>
      </w:r>
      <w:r w:rsidR="00C07E7C" w:rsidRPr="00E122D3">
        <w:rPr>
          <w:b/>
        </w:rPr>
        <w:t>20 pracovných dní</w:t>
      </w:r>
      <w:r w:rsidR="00271FD5">
        <w:rPr>
          <w:b/>
        </w:rPr>
        <w:t>.</w:t>
      </w:r>
    </w:p>
    <w:p w14:paraId="7A55D2D8" w14:textId="20C50D48" w:rsidR="009D7F63" w:rsidRPr="0073389C" w:rsidRDefault="009D7F63" w:rsidP="009D7F63">
      <w:pPr>
        <w:spacing w:before="120" w:after="120" w:line="288" w:lineRule="auto"/>
        <w:jc w:val="both"/>
      </w:pPr>
    </w:p>
    <w:p w14:paraId="472F87D2" w14:textId="009635F6" w:rsidR="00D1430A" w:rsidRDefault="00D1430A" w:rsidP="00D1430A">
      <w:pPr>
        <w:spacing w:before="120" w:after="120" w:line="288" w:lineRule="auto"/>
        <w:jc w:val="both"/>
        <w:rPr>
          <w:rFonts w:cs="Arial"/>
          <w:szCs w:val="19"/>
        </w:rPr>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w:t>
      </w:r>
      <w:r w:rsidR="00B73EC8">
        <w:t>sa</w:t>
      </w:r>
      <w:r w:rsidRPr="00D1430A">
        <w:t xml:space="preserve"> lehota na výkon kontroly</w:t>
      </w:r>
      <w:r w:rsidR="00B73EC8">
        <w:t xml:space="preserve"> prerušuje</w:t>
      </w:r>
      <w:r w:rsidRPr="00D1430A">
        <w:t xml:space="preserve">. Dňom nasledujúcim po dni doručenia vysvetlenia </w:t>
      </w:r>
      <w:r>
        <w:t>alebo doplnenia dokumentácie p</w:t>
      </w:r>
      <w:r w:rsidRPr="0073389C">
        <w:t>oskytovateľ</w:t>
      </w:r>
      <w:r>
        <w:t>ovi</w:t>
      </w:r>
      <w:r w:rsidRPr="00D1430A">
        <w:t xml:space="preserve"> </w:t>
      </w:r>
      <w:r w:rsidR="00B73EC8">
        <w:t>pokračuje</w:t>
      </w:r>
      <w:r w:rsidR="00B73EC8" w:rsidRPr="00D1430A">
        <w:t xml:space="preserve"> </w:t>
      </w:r>
      <w:r w:rsidRPr="00D1430A">
        <w:t>plyn</w:t>
      </w:r>
      <w:r w:rsidR="00B73EC8">
        <w:t>utie</w:t>
      </w:r>
      <w:r w:rsidRPr="00D1430A">
        <w:t xml:space="preserve"> </w:t>
      </w:r>
      <w:r w:rsidR="00F1208E" w:rsidRPr="00D1430A">
        <w:t>lehot</w:t>
      </w:r>
      <w:r w:rsidR="00F1208E">
        <w:t>y</w:t>
      </w:r>
      <w:r w:rsidR="00F1208E" w:rsidRPr="00D1430A">
        <w:t xml:space="preserve"> </w:t>
      </w:r>
      <w:r w:rsidRPr="00D1430A">
        <w:rPr>
          <w:rFonts w:cs="Arial"/>
          <w:szCs w:val="19"/>
        </w:rPr>
        <w:t>na výkon kontroly VO.</w:t>
      </w:r>
      <w:r w:rsidR="00C20764">
        <w:rPr>
          <w:rFonts w:cs="Arial"/>
          <w:szCs w:val="19"/>
        </w:rPr>
        <w:t xml:space="preserve"> </w:t>
      </w:r>
      <w:r w:rsidR="00C20764" w:rsidRPr="00C20764">
        <w:rPr>
          <w:rFonts w:cs="Arial"/>
          <w:szCs w:val="19"/>
        </w:rPr>
        <w: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041705A0" w14:textId="023F6D4C" w:rsidR="00F1208E" w:rsidRDefault="00F1208E" w:rsidP="00D1430A">
      <w:pPr>
        <w:spacing w:before="120" w:after="120" w:line="288" w:lineRule="auto"/>
        <w:jc w:val="both"/>
        <w:rPr>
          <w:rFonts w:cs="Arial"/>
          <w:szCs w:val="19"/>
        </w:rPr>
      </w:pPr>
      <w:r w:rsidRPr="00F1208E">
        <w:rPr>
          <w:rFonts w:cs="Arial"/>
          <w:szCs w:val="19"/>
        </w:rPr>
        <w:t>Finančná kontrola VO sa považuje za ukončenú zaslaním správy z kontroly VO prijímateľovi.</w:t>
      </w:r>
    </w:p>
    <w:p w14:paraId="1AAAC27C" w14:textId="175C7366" w:rsidR="00F1208E" w:rsidRDefault="00F1208E" w:rsidP="00D1430A">
      <w:pPr>
        <w:spacing w:before="120" w:after="120" w:line="288" w:lineRule="auto"/>
        <w:jc w:val="both"/>
        <w:rPr>
          <w:rFonts w:cs="Arial"/>
          <w:szCs w:val="19"/>
        </w:rPr>
      </w:pPr>
      <w:r w:rsidRPr="00F1208E">
        <w:rPr>
          <w:rFonts w:cs="Arial"/>
          <w:szCs w:val="19"/>
        </w:rPr>
        <w:t>V prípade, ak poskytovateľ</w:t>
      </w:r>
      <w:r w:rsidRPr="00F1208E" w:rsidDel="006526CF">
        <w:rPr>
          <w:rFonts w:cs="Arial"/>
          <w:szCs w:val="19"/>
        </w:rPr>
        <w:t xml:space="preserve"> </w:t>
      </w:r>
      <w:r w:rsidRPr="00F1208E">
        <w:rPr>
          <w:rFonts w:cs="Arial"/>
          <w:szCs w:val="19"/>
        </w:rPr>
        <w:t>nezašle prijímateľ</w:t>
      </w:r>
      <w:r w:rsidR="00267334">
        <w:rPr>
          <w:rFonts w:cs="Arial"/>
          <w:szCs w:val="19"/>
        </w:rPr>
        <w:t>ovi</w:t>
      </w:r>
      <w:r w:rsidRPr="00F1208E">
        <w:rPr>
          <w:rFonts w:cs="Arial"/>
          <w:szCs w:val="19"/>
        </w:rPr>
        <w:t xml:space="preserve"> záver</w:t>
      </w:r>
      <w:r w:rsidR="00267334">
        <w:rPr>
          <w:rFonts w:cs="Arial"/>
          <w:szCs w:val="19"/>
        </w:rPr>
        <w:t>y</w:t>
      </w:r>
      <w:r w:rsidRPr="00F1208E">
        <w:rPr>
          <w:rFonts w:cs="Arial"/>
          <w:szCs w:val="19"/>
        </w:rPr>
        <w:t xml:space="preserve"> z  finančnej kontroly VO v lehote 20 pracovných dní, prijímateľ </w:t>
      </w:r>
      <w:r w:rsidRPr="00F1208E">
        <w:rPr>
          <w:rFonts w:cs="Arial"/>
          <w:b/>
          <w:szCs w:val="19"/>
        </w:rPr>
        <w:t>je oprávnený</w:t>
      </w:r>
      <w:r w:rsidRPr="00F1208E">
        <w:rPr>
          <w:rFonts w:cs="Arial"/>
          <w:szCs w:val="19"/>
        </w:rPr>
        <w:t xml:space="preserve"> </w:t>
      </w:r>
      <w:r w:rsidRPr="00F1208E">
        <w:rPr>
          <w:rFonts w:cs="Arial"/>
          <w:b/>
          <w:szCs w:val="19"/>
        </w:rPr>
        <w:t>pozastaviť realizáciu</w:t>
      </w:r>
      <w:r w:rsidRPr="00F1208E">
        <w:rPr>
          <w:rFonts w:cs="Arial"/>
          <w:szCs w:val="19"/>
        </w:rPr>
        <w:t xml:space="preserve"> </w:t>
      </w:r>
      <w:r w:rsidRPr="00F1208E">
        <w:rPr>
          <w:rFonts w:cs="Arial"/>
          <w:b/>
          <w:szCs w:val="19"/>
        </w:rPr>
        <w:t>projektu</w:t>
      </w:r>
      <w:r w:rsidRPr="00F1208E">
        <w:rPr>
          <w:rFonts w:cs="Arial"/>
          <w:szCs w:val="19"/>
        </w:rPr>
        <w:t xml:space="preserve"> do času doručenia záverov z  finančnej kontroly VO.</w:t>
      </w:r>
    </w:p>
    <w:p w14:paraId="663D7D5F" w14:textId="77777777" w:rsidR="00637C5E" w:rsidRPr="00A052EC" w:rsidRDefault="00637C5E" w:rsidP="00AD07E2">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637C5E">
        <w:rPr>
          <w:b/>
          <w:i/>
        </w:rPr>
        <w:t>Dôležité upozornenie:</w:t>
      </w:r>
      <w:r w:rsidRPr="00AD07E2">
        <w:rPr>
          <w:b/>
          <w:i/>
        </w:rPr>
        <w:t xml:space="preserve"> </w:t>
      </w:r>
      <w:r w:rsidRPr="00637C5E">
        <w:t>Ak prijímateľ podpíše zmluvu s úspešným uchádzačom pred ria</w:t>
      </w:r>
      <w:r w:rsidRPr="00F9051D">
        <w:t>dnym ukončením tejto kontroly, resp. vôbec nepredloží do</w:t>
      </w:r>
      <w:r w:rsidRPr="00CC5402">
        <w:t>kumentáciu k VO na túto kontrolu, poskytovateľ nebude oprávnený v prípade zistení ne</w:t>
      </w:r>
      <w:r w:rsidRPr="00346CD1">
        <w:t xml:space="preserve">dostatkov v rámci ex post kontroly postupovať vo veci určenia ex ante finančnej opravy a výdavky týkajúce sa </w:t>
      </w:r>
      <w:r w:rsidRPr="00A052EC">
        <w:t>predmetu zákazky zadávanej na základe kontrolovaného VO nebudú pripustené do financovania v plnom rozsahu. Uvedenú  skutočnosť bude môcť poskytovateľ vyhodnotiť zároveň ako podstatné porušenie zmluvy o NFP.</w:t>
      </w:r>
    </w:p>
    <w:p w14:paraId="5D8C7628" w14:textId="77777777" w:rsidR="00637C5E" w:rsidRPr="00D1430A" w:rsidRDefault="00637C5E" w:rsidP="00D1430A">
      <w:pPr>
        <w:spacing w:before="120" w:after="120" w:line="288" w:lineRule="auto"/>
        <w:jc w:val="both"/>
      </w:pPr>
    </w:p>
    <w:p w14:paraId="07C5B893" w14:textId="559C34BF" w:rsidR="004221C7"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14:paraId="2732456B" w14:textId="300E6CB7" w:rsidR="00832B23" w:rsidRPr="00852446" w:rsidRDefault="00832B23" w:rsidP="00832B2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rPr>
      </w:pPr>
      <w:r w:rsidRPr="00F1208E">
        <w:rPr>
          <w:b/>
          <w:i/>
        </w:rPr>
        <w:t>Dôležité upozornenie:</w:t>
      </w:r>
      <w:r w:rsidRPr="00832B23">
        <w:t xml:space="preserve"> </w:t>
      </w:r>
      <w:r w:rsidRPr="00BB6F99">
        <w:t xml:space="preserve">V prípade, ak </w:t>
      </w:r>
      <w:r>
        <w:t>nadlimitná zákazka nespĺňa podmienky uvedené v § 169 ods. 2 ZVO</w:t>
      </w:r>
      <w:r w:rsidRPr="00BB6F99">
        <w:t>,</w:t>
      </w:r>
      <w:r>
        <w:t xml:space="preserve"> poskytovateľ</w:t>
      </w:r>
      <w:r w:rsidRPr="00BB6F99">
        <w:t xml:space="preserve"> nevyzýva prijímateľa na podanie podnetu na ÚVO podľa § 169 ods. 1 písm. b) ZVO a druhá ex ante kontrola postupu zadávania zákazky je ukončená v štádiu pred uzavretím zmluvy s úspešným uchádzačom iba kontrolou </w:t>
      </w:r>
      <w:r>
        <w:t>poskytovateľa</w:t>
      </w:r>
      <w:r w:rsidRPr="00BB6F99">
        <w:t xml:space="preserve">. Uvedeným nie je dotknuté právo prijímateľa na „dobrovoľné“ podanie podnetu na ÚVO podľa § 169 ods. </w:t>
      </w:r>
      <w:r>
        <w:t>1 písm. b)</w:t>
      </w:r>
      <w:r w:rsidRPr="00BB6F99">
        <w:t xml:space="preserve"> ZVO</w:t>
      </w:r>
      <w:r>
        <w:t xml:space="preserve"> alebo právo poskytovateľa na podanie podnetu podľa § 169 ods. 1 písm. c) ZVO</w:t>
      </w:r>
      <w:r w:rsidRPr="00BB6F99">
        <w:t xml:space="preserve">. Ak prijímateľ </w:t>
      </w:r>
      <w:r>
        <w:t xml:space="preserve">alebo poskytovateľ </w:t>
      </w:r>
      <w:r w:rsidRPr="00BB6F99">
        <w:t>toto právo využije a podá podnet na ÚVO, rozhodnut</w:t>
      </w:r>
      <w:r>
        <w:t>ie ÚVO predstavuje podklad pre poskytovateľa</w:t>
      </w:r>
      <w:r w:rsidRPr="00BB6F99">
        <w:t xml:space="preserve"> na vypracovanie návrhu správy z kontroly (v prípade zistení nedostatkov) alebo správy z</w:t>
      </w:r>
      <w:r>
        <w:t> </w:t>
      </w:r>
      <w:r w:rsidRPr="00BB6F99">
        <w:t>kontroly</w:t>
      </w:r>
      <w:r>
        <w:t xml:space="preserve"> </w:t>
      </w:r>
      <w:r w:rsidRPr="00BB6F99">
        <w:t xml:space="preserve">(v prípade, ak neboli zistené nedostatky alebo </w:t>
      </w:r>
      <w:r>
        <w:t>poskytovateľ</w:t>
      </w:r>
      <w:r w:rsidRPr="00BB6F99">
        <w:t xml:space="preserve"> po vydaní rozhodnutia ÚVO o zastavení konania netrvá na predbežne zistených nedostatkoch).</w:t>
      </w:r>
      <w:r w:rsidRPr="00852446">
        <w:rPr>
          <w:b/>
          <w:i/>
        </w:rPr>
        <w:t xml:space="preserve"> </w:t>
      </w:r>
    </w:p>
    <w:p w14:paraId="4F382E7E" w14:textId="77777777" w:rsidR="004221C7" w:rsidRDefault="004221C7" w:rsidP="00BF23E3">
      <w:pPr>
        <w:spacing w:before="120" w:after="120" w:line="288" w:lineRule="auto"/>
        <w:jc w:val="both"/>
      </w:pPr>
    </w:p>
    <w:p w14:paraId="26B9C108" w14:textId="0BCA3282" w:rsidR="004221C7" w:rsidRPr="004221C7" w:rsidRDefault="004221C7" w:rsidP="004221C7">
      <w:pPr>
        <w:spacing w:before="120" w:after="120" w:line="288" w:lineRule="auto"/>
        <w:jc w:val="both"/>
        <w:rPr>
          <w:b/>
        </w:rPr>
      </w:pPr>
      <w:r w:rsidRPr="004221C7">
        <w:rPr>
          <w:b/>
        </w:rPr>
        <w:t>Osobitné ustanovenia pre kontrolu podlimitných zákaziek</w:t>
      </w:r>
      <w:r w:rsidR="00832B23" w:rsidRPr="00832B23">
        <w:rPr>
          <w:rFonts w:cs="Arial"/>
          <w:b/>
          <w:szCs w:val="19"/>
        </w:rPr>
        <w:t xml:space="preserve"> </w:t>
      </w:r>
      <w:r w:rsidR="00832B23">
        <w:rPr>
          <w:rFonts w:cs="Arial"/>
          <w:b/>
          <w:szCs w:val="19"/>
        </w:rPr>
        <w:t xml:space="preserve">a zákaziek zadávaných nadlimitným postupom, ktoré nie sú predmetom kontroly ÚVO </w:t>
      </w:r>
      <w:r w:rsidR="00832B23" w:rsidRPr="00C61B50">
        <w:rPr>
          <w:rFonts w:cs="Arial"/>
          <w:b/>
          <w:szCs w:val="19"/>
        </w:rPr>
        <w:t xml:space="preserve">podľa </w:t>
      </w:r>
      <w:r w:rsidR="00832B23" w:rsidRPr="00C61B50">
        <w:rPr>
          <w:b/>
        </w:rPr>
        <w:t>§ 169 ods. 2 ZVO</w:t>
      </w:r>
      <w:r w:rsidRPr="004221C7">
        <w:rPr>
          <w:b/>
        </w:rPr>
        <w:t>:</w:t>
      </w:r>
    </w:p>
    <w:p w14:paraId="3F2F2241" w14:textId="08A9850D" w:rsidR="004221C7" w:rsidRPr="004221C7" w:rsidRDefault="004221C7" w:rsidP="004221C7">
      <w:pPr>
        <w:spacing w:before="120" w:after="120" w:line="288" w:lineRule="auto"/>
        <w:jc w:val="both"/>
      </w:pPr>
      <w:r w:rsidRPr="004221C7">
        <w:t>Ak poskytovateľ</w:t>
      </w:r>
      <w:r w:rsidRPr="004221C7" w:rsidDel="006526CF">
        <w:t xml:space="preserve"> </w:t>
      </w:r>
      <w:r w:rsidRPr="004221C7">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súhlas alebo nesúhlas s uzavretím zmluvy s úspešným uchádzačom. </w:t>
      </w:r>
      <w:r w:rsidR="00B73EC8" w:rsidRPr="00B73EC8">
        <w:t>V prípade, že prijímateľ neodstránil protiprávny stav</w:t>
      </w:r>
      <w:r w:rsidR="00402075">
        <w:rPr>
          <w:rFonts w:cs="Arial"/>
          <w:szCs w:val="19"/>
        </w:rPr>
        <w:t>(porušenie pravidiel</w:t>
      </w:r>
      <w:r w:rsidR="00402075" w:rsidRPr="00224284">
        <w:rPr>
          <w:rFonts w:cs="Arial"/>
          <w:szCs w:val="19"/>
        </w:rPr>
        <w:t xml:space="preserve"> a postupov VO</w:t>
      </w:r>
      <w:r w:rsidR="00402075">
        <w:rPr>
          <w:rFonts w:cs="Arial"/>
          <w:szCs w:val="19"/>
        </w:rPr>
        <w:t xml:space="preserve">, </w:t>
      </w:r>
      <w:r w:rsidR="00402075" w:rsidRPr="00224284">
        <w:rPr>
          <w:rFonts w:cs="Arial"/>
          <w:szCs w:val="19"/>
        </w:rPr>
        <w:t xml:space="preserve">resp. porušenia </w:t>
      </w:r>
      <w:r w:rsidR="00402075">
        <w:rPr>
          <w:rFonts w:cs="Arial"/>
          <w:szCs w:val="19"/>
        </w:rPr>
        <w:t xml:space="preserve">platnej </w:t>
      </w:r>
      <w:r w:rsidR="00402075" w:rsidRPr="00224284">
        <w:rPr>
          <w:rFonts w:cs="Arial"/>
          <w:szCs w:val="19"/>
        </w:rPr>
        <w:t>legislatívy</w:t>
      </w:r>
      <w:r w:rsidR="00402075">
        <w:rPr>
          <w:rFonts w:cs="Arial"/>
          <w:szCs w:val="19"/>
        </w:rPr>
        <w:t>)</w:t>
      </w:r>
      <w:r w:rsidR="00B73EC8" w:rsidRPr="00B73EC8">
        <w:t>, je poskytovateľ oprávnený uplatniť ex ante finančnú opravu pred podpisom zmluvy s úspešným uchádzačom iba v prípade, ak by opakovaním procesu VO vznikli vysoké dodatočné náklady  a zároveň nebol odstránený protiprávny stav konštatovaný v predbežných záveroch poskytovateľa a následne v návrhu správy z kontroly. V prípade, že nie je možné preukázať, že opakovaním procesu VO by vznikli vysoké dodatočné náklady, poskytovateľ vyjadrí nesúhlas s podpísaním zmluvy s úspešným uchádzačom a vyzve prijímateľa, aby zrušil použitý postup zadávania zákazky a odporučí mu vyhlásiť nové verejné obstarávanie</w:t>
      </w:r>
      <w:r w:rsidRPr="004221C7">
        <w:t xml:space="preserve">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w:t>
      </w:r>
      <w:r w:rsidR="00402075" w:rsidRPr="00402075">
        <w:rPr>
          <w:rFonts w:cs="Arial"/>
          <w:szCs w:val="19"/>
        </w:rPr>
        <w:t xml:space="preserve"> </w:t>
      </w:r>
      <w:r w:rsidR="00402075">
        <w:rPr>
          <w:rFonts w:cs="Arial"/>
          <w:szCs w:val="19"/>
        </w:rPr>
        <w:t>následnej</w:t>
      </w:r>
      <w:r w:rsidRPr="004221C7">
        <w:t xml:space="preserve"> ex-post kontroly nepripustí do financovania v plnom rozsahu.</w:t>
      </w:r>
    </w:p>
    <w:p w14:paraId="69631C6F" w14:textId="77777777" w:rsidR="007B2419" w:rsidRDefault="007B2419" w:rsidP="007B2419">
      <w:pPr>
        <w:spacing w:before="120" w:after="120" w:line="288" w:lineRule="auto"/>
        <w:jc w:val="both"/>
      </w:pPr>
    </w:p>
    <w:p w14:paraId="215C7EC4" w14:textId="0FAA6E68" w:rsidR="007B2419" w:rsidRPr="007B2419" w:rsidRDefault="007B2419" w:rsidP="007B2419">
      <w:pPr>
        <w:spacing w:before="120" w:after="120" w:line="288" w:lineRule="auto"/>
        <w:jc w:val="both"/>
        <w:rPr>
          <w:b/>
        </w:rPr>
      </w:pPr>
      <w:r w:rsidRPr="007B2419">
        <w:rPr>
          <w:b/>
        </w:rPr>
        <w:t xml:space="preserve">Osobitné ustanovenia pre kontrolu </w:t>
      </w:r>
      <w:r w:rsidR="00402075">
        <w:rPr>
          <w:rFonts w:cs="Arial"/>
          <w:b/>
          <w:szCs w:val="19"/>
        </w:rPr>
        <w:t xml:space="preserve">zákaziek zadávaných nadlimitným postupom, ktoré sú predmetom </w:t>
      </w:r>
      <w:r w:rsidR="00402075" w:rsidRPr="00175753">
        <w:rPr>
          <w:rFonts w:cs="Arial"/>
          <w:b/>
          <w:szCs w:val="19"/>
        </w:rPr>
        <w:t xml:space="preserve">kontroly ÚVO podľa </w:t>
      </w:r>
      <w:r w:rsidR="00402075" w:rsidRPr="00175753">
        <w:rPr>
          <w:b/>
          <w:szCs w:val="19"/>
        </w:rPr>
        <w:t>§ 169 ods. 2 ZVO</w:t>
      </w:r>
      <w:r w:rsidRPr="007B2419">
        <w:rPr>
          <w:b/>
        </w:rPr>
        <w:t>:</w:t>
      </w:r>
    </w:p>
    <w:p w14:paraId="62774439" w14:textId="185A4075" w:rsidR="006E4DBE" w:rsidRDefault="006E4DBE" w:rsidP="006E4DBE">
      <w:pPr>
        <w:spacing w:before="120" w:after="120" w:line="288" w:lineRule="auto"/>
        <w:jc w:val="both"/>
      </w:pPr>
      <w:r w:rsidRPr="006E4DBE">
        <w:t xml:space="preserve">ÚVO vykonáva kontrolu </w:t>
      </w:r>
      <w:r w:rsidR="002550F5" w:rsidRPr="00175753">
        <w:rPr>
          <w:b/>
          <w:szCs w:val="19"/>
        </w:rPr>
        <w:t>zákaziek zadávaných nadlimitným postupom</w:t>
      </w:r>
      <w:r w:rsidR="002550F5" w:rsidRPr="00175753" w:rsidDel="00C61B50">
        <w:rPr>
          <w:b/>
          <w:szCs w:val="19"/>
        </w:rPr>
        <w:t xml:space="preserve"> </w:t>
      </w:r>
      <w:r w:rsidR="002550F5">
        <w:rPr>
          <w:b/>
          <w:szCs w:val="19"/>
        </w:rPr>
        <w:t xml:space="preserve"> spĺňajúcich pravidlá uvedené v § 169 ods. 2 písm. b) ZVO</w:t>
      </w:r>
      <w:r w:rsidRPr="006E4DBE">
        <w:t xml:space="preserve"> v rámci druhej ex-ante kontroly na základe podnetu prijímateľa podľa § 169 ods. 1 písm. b) v spojení s § 169 ods. 2 ZVO vo fáze pred uzavretím zmluvy, koncesnej zmluvy alebo rámcovej dohody, pred ukončením súťaže návrhov, pred zadaním zákazky na základe rámcovej dohody alebo pred ukončením postupu inovatívneho partnerstva</w:t>
      </w:r>
      <w:r w:rsidR="00F9051D" w:rsidRPr="00F9051D">
        <w:rPr>
          <w:szCs w:val="19"/>
          <w:u w:val="single"/>
        </w:rPr>
        <w:t xml:space="preserve"> </w:t>
      </w:r>
      <w:r w:rsidR="00F9051D" w:rsidRPr="00F9051D">
        <w:rPr>
          <w:u w:val="single"/>
        </w:rPr>
        <w:t>okrem zadania zákazky na základe rámcovej dohody alebo v rámci dynamického nákupného systému</w:t>
      </w:r>
      <w:r w:rsidR="00F9051D" w:rsidRPr="00F9051D">
        <w:t>.</w:t>
      </w:r>
      <w:r w:rsidRPr="006E4DBE">
        <w:t>.</w:t>
      </w:r>
    </w:p>
    <w:p w14:paraId="6A4DCFB6" w14:textId="462677D2" w:rsidR="00733B1E" w:rsidRDefault="00733B1E" w:rsidP="006E4DBE">
      <w:pPr>
        <w:spacing w:before="120" w:after="120" w:line="288" w:lineRule="auto"/>
        <w:jc w:val="both"/>
        <w:rPr>
          <w:rFonts w:cs="Arial"/>
          <w:szCs w:val="19"/>
        </w:rPr>
      </w:pPr>
      <w:r w:rsidRPr="008F2D30">
        <w:rPr>
          <w:rFonts w:cs="Arial"/>
          <w:szCs w:val="19"/>
        </w:rPr>
        <w:t xml:space="preserve">Ak poskytovateľ </w:t>
      </w:r>
      <w:r w:rsidRPr="00825BCC">
        <w:rPr>
          <w:rFonts w:cs="Arial"/>
          <w:b/>
          <w:szCs w:val="19"/>
        </w:rPr>
        <w:t>nezistí nedostatky</w:t>
      </w:r>
      <w:r w:rsidRPr="005959CA">
        <w:rPr>
          <w:rFonts w:cs="Arial"/>
          <w:szCs w:val="19"/>
        </w:rPr>
        <w:t xml:space="preserve">, resp. ak </w:t>
      </w:r>
      <w:r w:rsidRPr="00825BCC">
        <w:rPr>
          <w:rFonts w:cs="Arial"/>
          <w:b/>
          <w:szCs w:val="19"/>
        </w:rPr>
        <w:t>zistí nedostatky, ktoré je možné postupmi v zmysle ZVO odstrániť</w:t>
      </w:r>
      <w:r w:rsidRPr="008F2D30">
        <w:rPr>
          <w:rFonts w:cs="Arial"/>
          <w:szCs w:val="19"/>
        </w:rPr>
        <w:t xml:space="preserve"> (napr. opätovné vyhodnotenie podmienok účasti alebo ponúk), vyzve prijímateľa na zaslanie podnetu na ÚVO podľa § 169 ods. 1 písm. b) v spojení s § 169 ods. 2 ZVO.</w:t>
      </w:r>
    </w:p>
    <w:p w14:paraId="58556625" w14:textId="0A227E2B" w:rsidR="00733B1E" w:rsidRPr="006E4DBE" w:rsidRDefault="00733B1E" w:rsidP="006E4DBE">
      <w:pPr>
        <w:spacing w:before="120" w:after="120" w:line="288" w:lineRule="auto"/>
        <w:jc w:val="both"/>
      </w:pPr>
      <w:r w:rsidRPr="002C33F1">
        <w:t xml:space="preserve">Ak poskytovateľ zistí </w:t>
      </w:r>
      <w:r w:rsidRPr="00175753">
        <w:rPr>
          <w:b/>
        </w:rPr>
        <w:t xml:space="preserve">porušenie pravidiel a postupov VO, ktoré mali alebo mohli mať vplyv </w:t>
      </w:r>
      <w:r w:rsidRPr="002C33F1">
        <w:t>na výsledok VO a </w:t>
      </w:r>
      <w:r w:rsidRPr="00175753">
        <w:rPr>
          <w:b/>
        </w:rPr>
        <w:t>nie je možné odstrániť</w:t>
      </w:r>
      <w:r w:rsidRPr="00175753">
        <w:t xml:space="preserve"> protiprávny stav</w:t>
      </w:r>
      <w:r w:rsidRPr="002C33F1">
        <w:t xml:space="preserve">, v prípade, že prijímateľ preukáže, že opakovaním procesu VO </w:t>
      </w:r>
      <w:r w:rsidRPr="00175753">
        <w:rPr>
          <w:b/>
        </w:rPr>
        <w:t>by vznikli vysoké dodatočné náklady</w:t>
      </w:r>
      <w:r w:rsidRPr="002C33F1">
        <w:t>, poskytovateľ vyzve prijímateľa aby podal podnet na výkon kontroly podľa § 169 ods. 2 ZVO.</w:t>
      </w:r>
    </w:p>
    <w:p w14:paraId="14812AC2" w14:textId="77777777" w:rsidR="006E4DBE" w:rsidRPr="006E4DBE" w:rsidRDefault="006E4DBE" w:rsidP="006E4DBE">
      <w:pPr>
        <w:spacing w:before="120" w:after="120" w:line="288" w:lineRule="auto"/>
        <w:jc w:val="both"/>
      </w:pPr>
      <w:r w:rsidRPr="00AD07E2">
        <w:rPr>
          <w:b/>
          <w:i/>
          <w:color w:val="FF0000"/>
        </w:rPr>
        <w:t>Povinnosť prijímateľa:</w:t>
      </w:r>
      <w:r w:rsidRPr="006E4DBE">
        <w:rPr>
          <w:b/>
          <w:i/>
        </w:rPr>
        <w:t xml:space="preserve"> </w:t>
      </w:r>
      <w:r w:rsidRPr="006E4DBE">
        <w:t xml:space="preserve"> Podnet na výkon kontroly podľa § 169 ods. 2 ZVO podáva prijímateľ na základe vyzvania poskytovateľa.</w:t>
      </w:r>
    </w:p>
    <w:p w14:paraId="3A52051B" w14:textId="59679694" w:rsidR="006E4DBE" w:rsidRPr="006E4DBE" w:rsidRDefault="006E4DBE" w:rsidP="006E4DBE">
      <w:pPr>
        <w:spacing w:before="120" w:after="120" w:line="288" w:lineRule="auto"/>
        <w:jc w:val="both"/>
      </w:pPr>
      <w:r w:rsidRPr="006E4DBE">
        <w:t xml:space="preserve">Povinnou náležitosťou podnetu na výkon kontroly zasielaného prijímateľom na ÚVO je označenie príslušného </w:t>
      </w:r>
      <w:r w:rsidR="00733B1E">
        <w:t>poskytovateľa</w:t>
      </w:r>
      <w:r w:rsidRPr="006E4DBE">
        <w:t xml:space="preserve">, operačného programu, názvu a čísla projektu, </w:t>
      </w:r>
      <w:r w:rsidR="006077B1" w:rsidRPr="006077B1">
        <w:t>kódu VO z ITMS 2014+,</w:t>
      </w:r>
      <w:r w:rsidR="006077B1">
        <w:t xml:space="preserve"> </w:t>
      </w:r>
      <w:r w:rsidRPr="006E4DBE">
        <w:t>čísla vestníka VO, označenie značky a dátumu vyhlásenia VO, ktorého sa podnet týka. Dňom odoslania výzvy na podanie podnetu na ÚVO Prijímateľovi prestáva poskytovateľovi plynúť lehota na výkon kontroly VO. Vyzvanie prijímateľa na podanie podnetu na ÚVO tak plní funkciu výzvy na doplnenie chýbajúceho dokladu, ktorým je právoplatné rozhodnutie ÚVO predstavujúce podklad pre ukončenie kontroly VO.</w:t>
      </w:r>
    </w:p>
    <w:p w14:paraId="779AB239" w14:textId="41870B22" w:rsidR="006E4DBE" w:rsidRPr="006E4DBE" w:rsidRDefault="00733B1E" w:rsidP="006E4DBE">
      <w:pPr>
        <w:spacing w:before="120" w:after="120" w:line="288" w:lineRule="auto"/>
        <w:jc w:val="both"/>
      </w:pPr>
      <w:r w:rsidRPr="00F00432">
        <w:rPr>
          <w:rFonts w:cs="Arial"/>
          <w:szCs w:val="19"/>
        </w:rPr>
        <w:t>ÚVO v prípade podania podnetu po</w:t>
      </w:r>
      <w:r w:rsidR="00F9051D">
        <w:rPr>
          <w:rFonts w:cs="Arial"/>
          <w:szCs w:val="19"/>
        </w:rPr>
        <w:t>d</w:t>
      </w:r>
      <w:r w:rsidRPr="00F00432">
        <w:rPr>
          <w:rFonts w:cs="Arial"/>
          <w:szCs w:val="19"/>
        </w:rPr>
        <w:t xml:space="preserve">ľa § 169 ods. 2 ZVO rozhodne do 45 dní odo dňa doručenia podnetu na výkon kontroly. Lehota na vydanie rozhodnutia neplynie v prípade podľa § 173 ods. 3 (ÚVO nariadi prijímateľovi doručiť vyjadrenie a informácie potrebné na výkon dohľadu) a ods. </w:t>
      </w:r>
      <w:r w:rsidR="006E4DBE" w:rsidRPr="006E4DBE">
        <w:t xml:space="preserve">4 ZVO (nedoručenie kompletnej dokumentácie v origináli). 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  </w:t>
      </w:r>
    </w:p>
    <w:p w14:paraId="10C61BBD" w14:textId="427C4D59" w:rsidR="006E4DBE" w:rsidRPr="006E4DBE" w:rsidRDefault="006E4DBE" w:rsidP="006E4DBE">
      <w:pPr>
        <w:spacing w:before="120" w:after="120" w:line="288" w:lineRule="auto"/>
        <w:jc w:val="both"/>
      </w:pPr>
    </w:p>
    <w:p w14:paraId="1B22E0C1" w14:textId="1DA0D0B9" w:rsidR="006E4DBE" w:rsidRPr="006E4DBE" w:rsidRDefault="006E4DBE" w:rsidP="006E4DBE">
      <w:pPr>
        <w:spacing w:before="120" w:after="120" w:line="288" w:lineRule="auto"/>
        <w:jc w:val="both"/>
      </w:pPr>
      <w:r w:rsidRPr="006E4DBE">
        <w:t xml:space="preserve">Po doručení právoplatného rozhodnutia ÚVO v predmetnej veci, poskytovateľ zašle v lehote </w:t>
      </w:r>
      <w:r w:rsidR="00774183" w:rsidRPr="006E4DBE">
        <w:t>1</w:t>
      </w:r>
      <w:r w:rsidR="00774183">
        <w:t>0</w:t>
      </w:r>
      <w:r w:rsidR="00774183" w:rsidRPr="006E4DBE">
        <w:t xml:space="preserve"> </w:t>
      </w:r>
      <w:r w:rsidRPr="006E4DBE">
        <w:t xml:space="preserve">pracovných dní odo dňa doručenia právoplatného rozhodnutia ÚVO prijímateľovi návrh správy/správu z kontroly VO. </w:t>
      </w:r>
    </w:p>
    <w:p w14:paraId="7061A8B8" w14:textId="77777777" w:rsidR="000B7C9A" w:rsidRDefault="000B7C9A" w:rsidP="000B7C9A">
      <w:pPr>
        <w:spacing w:before="120" w:after="120" w:line="288" w:lineRule="auto"/>
        <w:jc w:val="both"/>
      </w:pPr>
      <w:r>
        <w:t xml:space="preserve">V prípade, že na základe rozhodnutia ÚVO alebo aj poskytovateľa </w:t>
      </w:r>
      <w:r w:rsidRPr="00825BCC">
        <w:rPr>
          <w:b/>
        </w:rPr>
        <w:t xml:space="preserve">je potrebné odstrániť </w:t>
      </w:r>
      <w:r>
        <w:t xml:space="preserve">v rámci overovanej zákazky </w:t>
      </w:r>
      <w:r w:rsidRPr="00825BCC">
        <w:rPr>
          <w:b/>
        </w:rPr>
        <w:t>protiprávny stav</w:t>
      </w:r>
      <w:r>
        <w:t>,</w:t>
      </w:r>
      <w:r w:rsidRPr="003C02CD">
        <w:t xml:space="preserve"> </w:t>
      </w:r>
      <w:r>
        <w:t>v</w:t>
      </w:r>
      <w:r w:rsidRPr="002132CC">
        <w:t xml:space="preserve"> </w:t>
      </w:r>
      <w:r w:rsidRPr="00825BCC">
        <w:rPr>
          <w:b/>
        </w:rPr>
        <w:t>návrhu správy z kontroly</w:t>
      </w:r>
      <w:r w:rsidRPr="002132CC">
        <w:t xml:space="preserve"> uvedie </w:t>
      </w:r>
      <w:r>
        <w:t xml:space="preserve">poskytovateľ </w:t>
      </w:r>
      <w:r w:rsidRPr="002132CC">
        <w:t>nedostatky</w:t>
      </w:r>
      <w:r>
        <w:t xml:space="preserve"> </w:t>
      </w:r>
      <w:r w:rsidRPr="002132CC">
        <w:t xml:space="preserve">a opatrenia na odstránenie zistených nedostatkov, zároveň poskytne prijímateľovi </w:t>
      </w:r>
      <w:r w:rsidRPr="00825BCC">
        <w:rPr>
          <w:b/>
        </w:rPr>
        <w:t>lehotu minimálne 5 pracovných dní</w:t>
      </w:r>
      <w:r w:rsidRPr="002132CC">
        <w:t xml:space="preserve"> </w:t>
      </w:r>
      <w:r w:rsidRPr="00825BCC">
        <w:rPr>
          <w:b/>
        </w:rPr>
        <w:t>na podanie námietok</w:t>
      </w:r>
      <w:r w:rsidRPr="002132CC">
        <w:t xml:space="preserve">. V prípade, že prijímateľ zašle v určenej lehote námietky, </w:t>
      </w:r>
      <w:r>
        <w:t xml:space="preserve">poskytovateľ </w:t>
      </w:r>
      <w:r w:rsidRPr="002132CC">
        <w:t xml:space="preserve">je povinný ich vyhodnotiť a v prípade ich úplnej alebo čiastočnej opodstatnenosti, zohľadniť </w:t>
      </w:r>
      <w:r w:rsidRPr="00825BCC">
        <w:t>ich</w:t>
      </w:r>
      <w:r w:rsidRPr="00825BCC">
        <w:rPr>
          <w:b/>
        </w:rPr>
        <w:t xml:space="preserve"> v správe z kontroly</w:t>
      </w:r>
      <w:r w:rsidRPr="002132CC">
        <w:t>.</w:t>
      </w:r>
      <w:r w:rsidRPr="00F7103E">
        <w:t xml:space="preserve"> </w:t>
      </w:r>
    </w:p>
    <w:p w14:paraId="2414FD58" w14:textId="406E3026" w:rsidR="006E4DBE" w:rsidRPr="006E4DBE" w:rsidRDefault="000B7C9A" w:rsidP="000B7C9A">
      <w:pPr>
        <w:spacing w:before="120" w:after="120" w:line="288" w:lineRule="auto"/>
        <w:jc w:val="both"/>
      </w:pPr>
      <w:r w:rsidRPr="002132CC">
        <w:t xml:space="preserve">V prípade, že </w:t>
      </w:r>
      <w:r w:rsidRPr="00825BCC">
        <w:rPr>
          <w:b/>
        </w:rPr>
        <w:t>námietky prijímateľa sú neopodstatnené, neboli podané alebo boli podané po lehote</w:t>
      </w:r>
      <w:r w:rsidRPr="002132CC">
        <w:t xml:space="preserve">, vypracuje </w:t>
      </w:r>
      <w:r>
        <w:t>poskytovateľ</w:t>
      </w:r>
      <w:r w:rsidRPr="002132CC">
        <w:t xml:space="preserve"> </w:t>
      </w:r>
      <w:r w:rsidRPr="00825BCC">
        <w:rPr>
          <w:b/>
        </w:rPr>
        <w:t>správu z kontroly</w:t>
      </w:r>
      <w:r w:rsidRPr="002132CC">
        <w:t xml:space="preserve">. Správa z kontroly zároveň </w:t>
      </w:r>
      <w:r w:rsidRPr="00825BCC">
        <w:rPr>
          <w:b/>
        </w:rPr>
        <w:t>obsahuje opatrenia na odstránenie zistených nedostatkov</w:t>
      </w:r>
      <w:r w:rsidRPr="002132CC">
        <w:t xml:space="preserve">, ktoré je </w:t>
      </w:r>
      <w:r w:rsidRPr="00825BCC">
        <w:rPr>
          <w:b/>
        </w:rPr>
        <w:t>prijímateľ povinný v stanovenej lehote (minimálne 5 pracovných dní a maximálne 10 pracovných dní) odstrániť a zaslať</w:t>
      </w:r>
      <w:r w:rsidRPr="002132CC">
        <w:t xml:space="preserve"> </w:t>
      </w:r>
      <w:r>
        <w:t>poskytovateľovi</w:t>
      </w:r>
      <w:r w:rsidRPr="002132CC">
        <w:t xml:space="preserve"> </w:t>
      </w:r>
      <w:r>
        <w:t xml:space="preserve">súvisiacu aktualizovanú dokumentáciu (napr. </w:t>
      </w:r>
      <w:r w:rsidRPr="009F68AA">
        <w:t>zápisnicu z opätovného vyhodnotenia ponúk</w:t>
      </w:r>
      <w:r>
        <w:t xml:space="preserve">), pričom poskytovateľ skontroluje, či prijímateľ odstránil protiprávny stav v súlade s návrhom správy a správou z kontroly (obsahuje zistenia z rozhodnutia ÚVO a/alebo zistenia poskytovateľa). </w:t>
      </w:r>
      <w:r w:rsidRPr="00501708">
        <w:t xml:space="preserve">V prípade, že </w:t>
      </w:r>
      <w:r w:rsidRPr="00825BCC">
        <w:rPr>
          <w:b/>
        </w:rPr>
        <w:t>prijímateľ neodstránil protiprávny stav</w:t>
      </w:r>
      <w:r w:rsidRPr="00501708">
        <w:t xml:space="preserve">, </w:t>
      </w:r>
      <w:r>
        <w:t xml:space="preserve">poskytovateľ </w:t>
      </w:r>
      <w:r w:rsidRPr="007416E4">
        <w:t xml:space="preserve">je oprávnený uplatniť </w:t>
      </w:r>
      <w:r>
        <w:t>ex ante</w:t>
      </w:r>
      <w:r w:rsidRPr="007416E4">
        <w:t xml:space="preserve"> finančnú opravu pred podpisom zmluvy s</w:t>
      </w:r>
      <w:r>
        <w:t> </w:t>
      </w:r>
      <w:r w:rsidRPr="007416E4">
        <w:t>úspešným uchádzačom iba v prípade, ak by opakovaním procesu VO vznikli vysoké dodatočné náklady.</w:t>
      </w:r>
      <w:r w:rsidRPr="00654198">
        <w:t xml:space="preserve"> </w:t>
      </w:r>
      <w:r>
        <w:t xml:space="preserve">V prípade, že nie je možné preukázať, že opakovaním procesu VO by vznikli vysoké dodatočné náklady, </w:t>
      </w:r>
      <w:r w:rsidRPr="00A44EB4">
        <w:rPr>
          <w:b/>
        </w:rPr>
        <w:t xml:space="preserve">poskytovateľ vyjadrí nesúhlas s podpísaním zmluvy </w:t>
      </w:r>
      <w:r>
        <w:t xml:space="preserve">s úspešným uchádzačom a </w:t>
      </w:r>
      <w:r w:rsidRPr="00A44EB4">
        <w:rPr>
          <w:b/>
        </w:rPr>
        <w:t>vyzve prijímateľa, aby zrušil</w:t>
      </w:r>
      <w:r>
        <w:t xml:space="preserve"> použitý postup zadávania zákazky a </w:t>
      </w:r>
      <w:r w:rsidRPr="00A44EB4">
        <w:rPr>
          <w:b/>
        </w:rPr>
        <w:t xml:space="preserve">odporučí vyhlásiť nové </w:t>
      </w:r>
      <w:r>
        <w:t>verejné obstarávanie.</w:t>
      </w:r>
    </w:p>
    <w:p w14:paraId="5447D968" w14:textId="2D500AF5" w:rsidR="006E4DBE" w:rsidRPr="006E4DBE" w:rsidRDefault="006E4DBE" w:rsidP="006E4DBE">
      <w:pPr>
        <w:spacing w:before="120" w:after="120" w:line="288" w:lineRule="auto"/>
        <w:jc w:val="both"/>
      </w:pPr>
      <w:r w:rsidRPr="006E4DBE">
        <w:t xml:space="preserve">Ak poskytovateľ </w:t>
      </w:r>
      <w:r w:rsidRPr="00AD07E2">
        <w:rPr>
          <w:b/>
        </w:rPr>
        <w:t xml:space="preserve">zistí porušenie </w:t>
      </w:r>
      <w:r w:rsidR="00B73EC8" w:rsidRPr="00AD07E2">
        <w:rPr>
          <w:b/>
        </w:rPr>
        <w:t>pravidiel</w:t>
      </w:r>
      <w:r w:rsidRPr="00AD07E2">
        <w:rPr>
          <w:b/>
        </w:rPr>
        <w:t xml:space="preserve"> a postupov VO, ktoré mali alebo mohli mať vplyv</w:t>
      </w:r>
      <w:r w:rsidRPr="006E4DBE">
        <w:t xml:space="preserve"> na výsledok VO a </w:t>
      </w:r>
      <w:r w:rsidRPr="00AD07E2">
        <w:rPr>
          <w:b/>
        </w:rPr>
        <w:t>nie je možné ich odstrániť</w:t>
      </w:r>
      <w:r w:rsidRPr="006E4DBE">
        <w:t xml:space="preserve">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ŽoP), poskytovateľ zašle prijímateľovi návrh správy z kontroly. V prípade, že prijímateľ preukáže, že opakovaním procesu VO by vznikli vysoké dodatočné náklady, je poskytovateľ oprávnený uplatniť ex ante finančnú opravu pred podpisom zmluvy s úspešným uchádzačom. V prípade, že nie je možné preukázať, že opakovaním procesu VO by vznikli vysoké dodatočné náklady, poskytovateľ </w:t>
      </w:r>
      <w:r w:rsidR="007D6CC2">
        <w:rPr>
          <w:rFonts w:cs="Arial"/>
          <w:szCs w:val="19"/>
        </w:rPr>
        <w:t>v návrhu správy</w:t>
      </w:r>
      <w:r w:rsidR="007D6CC2" w:rsidRPr="006E4DBE">
        <w:t xml:space="preserve"> </w:t>
      </w:r>
      <w:r w:rsidRPr="006E4DBE">
        <w:t>konštatuje nesúhlas s podpísaním zmluvy s úspešným uchádzačom a vyzve prijímateľa, aby zrušil použitý postup zadávania zákazky a odporučí mu vyhlásiť nové verejné obstarávanie.</w:t>
      </w:r>
    </w:p>
    <w:p w14:paraId="636C4CB6" w14:textId="5E39F679" w:rsidR="006E4DBE" w:rsidRPr="006E4DBE" w:rsidRDefault="006E4DBE" w:rsidP="006E4DBE">
      <w:pPr>
        <w:spacing w:before="120" w:after="120" w:line="288" w:lineRule="auto"/>
        <w:jc w:val="both"/>
      </w:pPr>
      <w:r w:rsidRPr="006E4DBE">
        <w:t xml:space="preserve">Poskytovateľ poskytne prijímateľovi lehotu na podanie námietok v trvaní minimálne 5 pracovných dní odo dňa doručenia návrhu správy z kontroly. V prípade, že námietky prijímateľa sú neopodstatnené, neboli podané alebo boli podané po lehote, vypracuje poskytovateľ správu z kontroly VO, záverom ktorej je nesúhlas poskytovateľa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 </w:t>
      </w:r>
      <w:r w:rsidR="00503AC0">
        <w:t>Príslušná n</w:t>
      </w:r>
      <w:r w:rsidRPr="006E4DBE">
        <w:t xml:space="preserve">adlimitná zákazka tak prestáva spĺňať podmienku uvedenú v § 169 ods. 2 ZVO, podľa ktorého povinnosť prijímateľa na podanie podnetu na výkon kontroly pred uzavretím zmluvy sa týka zákaziek, čo aj z časti financovaných z prostriedkov EÚ. </w:t>
      </w:r>
    </w:p>
    <w:p w14:paraId="4CC7CB77" w14:textId="70B16389" w:rsidR="006E4DBE" w:rsidRPr="006E4DBE" w:rsidRDefault="006E4DBE" w:rsidP="006E4DBE">
      <w:pPr>
        <w:spacing w:before="120" w:after="120" w:line="288" w:lineRule="auto"/>
        <w:jc w:val="both"/>
      </w:pPr>
      <w:r w:rsidRPr="00AD07E2">
        <w:rPr>
          <w:b/>
          <w:i/>
          <w:color w:val="FF0000"/>
        </w:rPr>
        <w:t>Povinnosť prijímateľa:</w:t>
      </w:r>
      <w:r w:rsidRPr="006E4DBE">
        <w:rPr>
          <w:b/>
          <w:i/>
        </w:rPr>
        <w:t xml:space="preserve"> </w:t>
      </w:r>
      <w:r w:rsidRPr="006E4DBE">
        <w:t xml:space="preserve"> Prijímateľ predkladá na ÚVO spolu s podnetom na výkon kontroly aj kompletnú dokumentáciu k </w:t>
      </w:r>
      <w:r w:rsidR="00503AC0">
        <w:rPr>
          <w:rFonts w:cs="Arial"/>
          <w:szCs w:val="19"/>
        </w:rPr>
        <w:t>takejto</w:t>
      </w:r>
      <w:r w:rsidR="00503AC0" w:rsidRPr="006E4DBE">
        <w:t xml:space="preserve"> </w:t>
      </w:r>
      <w:r w:rsidRPr="006E4DBE">
        <w:t>zákazke</w:t>
      </w:r>
      <w:r w:rsidR="00503AC0" w:rsidRPr="00503AC0">
        <w:rPr>
          <w:rFonts w:cs="Arial"/>
          <w:szCs w:val="19"/>
        </w:rPr>
        <w:t xml:space="preserve"> </w:t>
      </w:r>
      <w:r w:rsidR="00503AC0">
        <w:rPr>
          <w:rFonts w:cs="Arial"/>
          <w:szCs w:val="19"/>
        </w:rPr>
        <w:t>zadávanej nadlimitným postupom</w:t>
      </w:r>
      <w:r w:rsidRPr="006E4DBE">
        <w:t xml:space="preserve"> alebo koncesii v origináli, a to najneskôr do 5 pracovných dní po dni, kedy mu bolo zo strany poskytovateľa doručené vyzvanie na podanie podnetu na výkon kontroly podľa § 169 ods. 2 ZVO. Prijímateľ je zároveň povinný informovať poskytovateľa o podaní podnetu na ÚVO (listom alebo e-mailom na adresu </w:t>
      </w:r>
      <w:hyperlink r:id="rId18" w:history="1">
        <w:r w:rsidRPr="006E4DBE">
          <w:rPr>
            <w:rStyle w:val="Hypertextovprepojenie"/>
          </w:rPr>
          <w:t>vo.sep@minv.sk</w:t>
        </w:r>
      </w:hyperlink>
      <w:r w:rsidR="00E55B8B" w:rsidRPr="00E55B8B">
        <w:rPr>
          <w:rStyle w:val="Hypertextovprepojenie"/>
          <w:rFonts w:cs="Arial"/>
          <w:szCs w:val="19"/>
        </w:rPr>
        <w:t xml:space="preserve"> </w:t>
      </w:r>
      <w:r w:rsidR="00E55B8B">
        <w:rPr>
          <w:rStyle w:val="Hypertextovprepojenie"/>
          <w:rFonts w:cs="Arial"/>
          <w:szCs w:val="19"/>
        </w:rPr>
        <w:t>a na e-mailovú adresu poskytovateľa uvedenú vo výzve na podanie podnetu</w:t>
      </w:r>
      <w:r w:rsidRPr="006E4DBE">
        <w:t>).</w:t>
      </w:r>
    </w:p>
    <w:p w14:paraId="27D57CE8" w14:textId="604467F8" w:rsidR="006E4DBE" w:rsidRPr="006E4DBE" w:rsidRDefault="006E4DBE" w:rsidP="006E4DBE">
      <w:pPr>
        <w:spacing w:before="120" w:after="120" w:line="288" w:lineRule="auto"/>
        <w:jc w:val="both"/>
      </w:pPr>
      <w:r w:rsidRPr="006E4DBE">
        <w:t>Po doručení podnetu prijímateľa na výkon kontroly si ÚVO vyžiada od poskytovateľa predbežné závery z  kontroly VO a poskytovateľ mu tieto závery bezodkladne poskytne.</w:t>
      </w:r>
    </w:p>
    <w:p w14:paraId="4425A09B" w14:textId="3C710F97" w:rsidR="006E4DBE" w:rsidRPr="006E4DBE" w:rsidRDefault="006E4DBE" w:rsidP="006E4DBE">
      <w:pPr>
        <w:spacing w:before="120" w:after="120" w:line="288" w:lineRule="auto"/>
        <w:jc w:val="both"/>
      </w:pPr>
      <w:r w:rsidRPr="00AD07E2">
        <w:rPr>
          <w:b/>
          <w:i/>
          <w:color w:val="FF0000"/>
        </w:rPr>
        <w:t>Povinnosť prijímateľa:</w:t>
      </w:r>
      <w:r w:rsidRPr="006E4DBE">
        <w:t xml:space="preserve">  </w:t>
      </w:r>
      <w:r w:rsidR="00F9051D">
        <w:t>ÚVO</w:t>
      </w:r>
      <w:r w:rsidR="00F9051D" w:rsidRPr="006E4DBE">
        <w:t xml:space="preserve"> </w:t>
      </w:r>
      <w:r w:rsidRPr="006E4DBE">
        <w:t xml:space="preserve">doručí poskytovateľovi </w:t>
      </w:r>
      <w:r w:rsidR="00131297">
        <w:rPr>
          <w:rFonts w:cs="Arial"/>
          <w:szCs w:val="19"/>
        </w:rPr>
        <w:t>kópiu</w:t>
      </w:r>
      <w:r w:rsidR="00131297" w:rsidRPr="006E4DBE">
        <w:t xml:space="preserve"> </w:t>
      </w:r>
      <w:r w:rsidRPr="006E4DBE">
        <w:t>právoplatné</w:t>
      </w:r>
      <w:r w:rsidR="00131297">
        <w:t>ho</w:t>
      </w:r>
      <w:r w:rsidRPr="006E4DBE">
        <w:t xml:space="preserve"> rozhodnuti</w:t>
      </w:r>
      <w:r w:rsidR="00131297">
        <w:t>a</w:t>
      </w:r>
      <w:r w:rsidRPr="006E4DBE">
        <w:t xml:space="preserve">  ÚVO, pričom lehota </w:t>
      </w:r>
      <w:r w:rsidR="00F9051D">
        <w:t xml:space="preserve">10 pracovných dní </w:t>
      </w:r>
      <w:r w:rsidRPr="006E4DBE">
        <w:t>na vypracovanie návrhu správy/správy z kontroly začne pre poskytovateľa plynúť odo dňa doručenia právoplatného rozhodnutia ÚVO. V prípade, že prijímateľ podal proti rozhodnutiu ÚVO odvolanie, zasiela na vedomie poskytovateľovi</w:t>
      </w:r>
      <w:r w:rsidR="00A57E51" w:rsidRPr="00A57E51">
        <w:t xml:space="preserve"> </w:t>
      </w:r>
      <w:r w:rsidR="00A57E51">
        <w:t>písomné vyhotovenie odvolania</w:t>
      </w:r>
      <w:r w:rsidR="00A57E51" w:rsidRPr="006B68B2">
        <w:t xml:space="preserve"> </w:t>
      </w:r>
      <w:r w:rsidR="00A57E51">
        <w:t>spolu s kópiou právoplatného rozhodnutia ÚVO</w:t>
      </w:r>
      <w:r w:rsidRPr="006E4DBE">
        <w:t xml:space="preserve"> (listom alebo e-mailom na adresu </w:t>
      </w:r>
      <w:hyperlink r:id="rId19" w:history="1">
        <w:r w:rsidRPr="006E4DBE">
          <w:rPr>
            <w:rStyle w:val="Hypertextovprepojenie"/>
          </w:rPr>
          <w:t>vo.sep@minv.sk</w:t>
        </w:r>
      </w:hyperlink>
      <w:r w:rsidR="00A57E51" w:rsidRPr="00A57E51">
        <w:rPr>
          <w:rStyle w:val="Hypertextovprepojenie"/>
          <w:rFonts w:cs="Arial"/>
          <w:szCs w:val="19"/>
        </w:rPr>
        <w:t xml:space="preserve"> </w:t>
      </w:r>
      <w:r w:rsidR="00A57E51">
        <w:rPr>
          <w:rStyle w:val="Hypertextovprepojenie"/>
          <w:rFonts w:cs="Arial"/>
          <w:szCs w:val="19"/>
        </w:rPr>
        <w:t>a na e-mailovú adresu poskytovateľa uvedenú vo výzve na podanie podnetu</w:t>
      </w:r>
      <w:r w:rsidRPr="006E4DBE">
        <w:t>).</w:t>
      </w:r>
    </w:p>
    <w:p w14:paraId="728F295B" w14:textId="586FE2D5" w:rsidR="006E4DBE" w:rsidRPr="006E4DBE" w:rsidRDefault="006E4DBE" w:rsidP="006E4DBE">
      <w:pPr>
        <w:spacing w:before="120" w:after="120" w:line="288" w:lineRule="auto"/>
        <w:jc w:val="both"/>
      </w:pPr>
      <w:r w:rsidRPr="006E4DBE">
        <w:t>V prípade, že právoplatné rozhodnutie ÚVO nepotvrdí predbežné závery poskytovateľa týkajúce sa porušenia pravidiel a postupov VO, ktoré mali alebo mohli mať vplyv na výsledok VO</w:t>
      </w:r>
      <w:r w:rsidR="00A57E51">
        <w:t>, poskytovateľ trvá na zistených nedostatkoch</w:t>
      </w:r>
      <w:r w:rsidR="00A57E51" w:rsidRPr="006E4DBE">
        <w:t xml:space="preserve"> </w:t>
      </w:r>
      <w:r w:rsidRPr="006E4DBE">
        <w:t>a nie je možné odstrániť protiprávny stav, je poskytovateľ oprávnený uplatniť ex ante finančnú opravu pred podpisom zmluvy s úspešným uchádzačom iba v prípade, ak by opakovaním procesu VO vznikli vysoké dodatočné náklady. Uvedenú skutočnosť je povinný preukázať prijímateľ na základe výzvy poskytovateľa. V prípade, že nie je možné preukázať, že opakovaním procesu VO by vznikli vysoké dodatočné náklady, poskytovateľ konštatuje nesúhlas s podpísaním zmluvy s úspešným uchádzačom a vyzve prijímateľa, aby zrušil použitý postup zadávania zákazky a odporučí vyhlásiť nové verejné obstarávanie.</w:t>
      </w:r>
    </w:p>
    <w:p w14:paraId="1706CC54" w14:textId="7B32A6C5" w:rsidR="006E4DBE" w:rsidRDefault="00A57E51" w:rsidP="00AD07E2">
      <w:pPr>
        <w:spacing w:before="120" w:after="120" w:line="288" w:lineRule="auto"/>
        <w:jc w:val="both"/>
      </w:pPr>
      <w:bookmarkStart w:id="174" w:name="kapitola_33722_ods24"/>
      <w:r>
        <w:t>Ak poskytovateľ ani ÚVO nezistí porušenie pravidiel a postupov VO, ktoré mali alebo mohli mať vplyv na výsledok VO, resp. poskytovateľ pri vecnej kontrole VO nezistí nesúlad</w:t>
      </w:r>
      <w:r w:rsidRPr="001517B0">
        <w:t xml:space="preserve"> predmetu obstarávania, návrhu zmluvných podmienok a iných údajov so schválenou ŽoNFP a účinnou zmluvou o NFP</w:t>
      </w:r>
      <w:r>
        <w:t>, v návrhu správy z kontroly/správe z kontroly poskytovateľ vyjadrí súhlas s podpísaním zmluvy prijímateľa s úspešným uchádzačom.</w:t>
      </w:r>
      <w:bookmarkEnd w:id="174"/>
    </w:p>
    <w:p w14:paraId="7CD44160" w14:textId="77777777" w:rsidR="00A57E51" w:rsidRDefault="00A57E51" w:rsidP="00A57E51">
      <w:pPr>
        <w:spacing w:before="120" w:after="120" w:line="288" w:lineRule="auto"/>
        <w:jc w:val="both"/>
      </w:pPr>
      <w:r>
        <w:t>Súhlas s podpísaním zmluvy s úspešným uchádzačom predstavuje predpoklad k vydaniu záveru v rámci následnej ex post kontroly.</w:t>
      </w:r>
    </w:p>
    <w:p w14:paraId="2682A3D7" w14:textId="77777777" w:rsidR="00A57E51" w:rsidRDefault="00A57E51" w:rsidP="00AD07E2">
      <w:pPr>
        <w:spacing w:before="120" w:after="120" w:line="288" w:lineRule="auto"/>
        <w:jc w:val="both"/>
        <w:rPr>
          <w:b/>
        </w:rPr>
      </w:pPr>
    </w:p>
    <w:p w14:paraId="7A55D2DE" w14:textId="0F485696"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14:paraId="7A55D2DF" w14:textId="4F479443"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003E07AA" w:rsidRPr="00923BC1">
        <w:rPr>
          <w:lang w:val="sk-SK"/>
        </w:rPr>
        <w:t xml:space="preserve">, </w:t>
      </w:r>
      <w:r w:rsidR="003E07AA" w:rsidRPr="00937DBD">
        <w:rPr>
          <w:rFonts w:ascii="Arial" w:hAnsi="Arial" w:cs="Arial"/>
          <w:sz w:val="19"/>
          <w:szCs w:val="19"/>
          <w:lang w:val="sk-SK"/>
        </w:rPr>
        <w:t xml:space="preserve">okrem prípadov kedy je účinnosť zmluvy viazaná na odkladaciu podmienku (napr. </w:t>
      </w:r>
      <w:r w:rsidR="00774183">
        <w:rPr>
          <w:rFonts w:ascii="Arial" w:hAnsi="Arial" w:cs="Arial"/>
          <w:sz w:val="19"/>
          <w:szCs w:val="19"/>
          <w:lang w:val="sk-SK"/>
        </w:rPr>
        <w:t xml:space="preserve">na </w:t>
      </w:r>
      <w:r w:rsidR="003E07AA" w:rsidRPr="00937DBD">
        <w:rPr>
          <w:rFonts w:ascii="Arial" w:hAnsi="Arial" w:cs="Arial"/>
          <w:sz w:val="19"/>
          <w:szCs w:val="19"/>
          <w:lang w:val="sk-SK"/>
        </w:rPr>
        <w:t>podpis zmluvy o</w:t>
      </w:r>
      <w:r w:rsidR="003E07AA">
        <w:rPr>
          <w:rFonts w:ascii="Arial" w:hAnsi="Arial" w:cs="Arial"/>
          <w:sz w:val="19"/>
          <w:szCs w:val="19"/>
          <w:lang w:val="sk-SK"/>
        </w:rPr>
        <w:t> </w:t>
      </w:r>
      <w:r w:rsidR="003E07AA" w:rsidRPr="00937DBD">
        <w:rPr>
          <w:rFonts w:ascii="Arial" w:hAnsi="Arial" w:cs="Arial"/>
          <w:sz w:val="19"/>
          <w:szCs w:val="19"/>
          <w:lang w:val="sk-SK"/>
        </w:rPr>
        <w:t>NFP</w:t>
      </w:r>
      <w:r w:rsidR="00774183" w:rsidRPr="00774183">
        <w:rPr>
          <w:rFonts w:ascii="Arial" w:hAnsi="Arial" w:cs="Arial"/>
          <w:color w:val="auto"/>
          <w:sz w:val="19"/>
          <w:szCs w:val="19"/>
          <w:lang w:val="sk-SK"/>
        </w:rPr>
        <w:t xml:space="preserve"> </w:t>
      </w:r>
      <w:r w:rsidR="00774183" w:rsidRPr="00774183">
        <w:rPr>
          <w:rFonts w:ascii="Arial" w:hAnsi="Arial" w:cs="Arial"/>
          <w:sz w:val="19"/>
          <w:szCs w:val="19"/>
          <w:lang w:val="sk-SK"/>
        </w:rPr>
        <w:t>alebo na deň doručenia správy z kontroly VO so schvaľujúcim výrokom a pod.</w:t>
      </w:r>
      <w:r w:rsidR="003E07AA" w:rsidRPr="00937DBD">
        <w:rPr>
          <w:rFonts w:ascii="Arial" w:hAnsi="Arial" w:cs="Arial"/>
          <w:sz w:val="19"/>
          <w:szCs w:val="19"/>
          <w:lang w:val="sk-SK"/>
        </w:rPr>
        <w:t>)</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14:paraId="1A28FF4D" w14:textId="77777777" w:rsidR="007E728A" w:rsidRDefault="003E07AA" w:rsidP="003E07AA">
      <w:pPr>
        <w:pStyle w:val="Default"/>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 xml:space="preserve">V týchto osobitných prípadoch </w:t>
      </w:r>
      <w:r w:rsidRPr="0017789F">
        <w:rPr>
          <w:rFonts w:ascii="Arial" w:hAnsi="Arial" w:cs="Arial"/>
          <w:color w:val="auto"/>
          <w:sz w:val="19"/>
          <w:szCs w:val="19"/>
          <w:lang w:val="sk-SK"/>
        </w:rPr>
        <w:t>prijímateľ predkladá dokumentáciu z verejného obstarávania vo fáze po podpise zmluvy s úspešným uchádzačom, ktorá je platná, ale nie je účinná. V prípade za</w:t>
      </w:r>
      <w:r w:rsidRPr="003E07AA">
        <w:rPr>
          <w:rFonts w:ascii="Arial" w:hAnsi="Arial" w:cs="Arial"/>
          <w:color w:val="auto"/>
          <w:sz w:val="19"/>
          <w:szCs w:val="19"/>
          <w:lang w:val="sk-SK"/>
        </w:rPr>
        <w:t xml:space="preserve">dávania zákazky s využitím elektronického trhoviska sa dokumentácia predkladá vo fáze po vygenerovaní výslednej zmluvy príslušným elektronickým informačným systémom, po jej zverejnení v zmysle zákona o  slobode informácií  </w:t>
      </w:r>
      <w:r w:rsidR="00B73EC8" w:rsidRPr="00B73EC8">
        <w:rPr>
          <w:rFonts w:ascii="Arial" w:hAnsi="Arial" w:cs="Arial"/>
          <w:color w:val="auto"/>
          <w:sz w:val="19"/>
          <w:szCs w:val="19"/>
          <w:lang w:val="sk-SK"/>
        </w:rPr>
        <w:t>(pokiaľ sa jedná o povinnú osobu podľa zákona o  slobode informácií), pričom</w:t>
      </w:r>
      <w:r w:rsidR="007E728A">
        <w:rPr>
          <w:rFonts w:ascii="Arial" w:hAnsi="Arial" w:cs="Arial"/>
          <w:color w:val="auto"/>
          <w:sz w:val="19"/>
          <w:szCs w:val="19"/>
          <w:lang w:val="sk-SK"/>
        </w:rPr>
        <w:t>:</w:t>
      </w:r>
    </w:p>
    <w:p w14:paraId="069511E7" w14:textId="1A51599F" w:rsidR="00774183" w:rsidRDefault="00B73EC8" w:rsidP="005B7173">
      <w:pPr>
        <w:pStyle w:val="Default"/>
        <w:numPr>
          <w:ilvl w:val="0"/>
          <w:numId w:val="111"/>
        </w:numPr>
        <w:spacing w:before="120" w:after="120" w:line="288" w:lineRule="auto"/>
        <w:jc w:val="both"/>
        <w:rPr>
          <w:rFonts w:ascii="Arial" w:hAnsi="Arial" w:cs="Arial"/>
          <w:color w:val="auto"/>
          <w:sz w:val="19"/>
          <w:szCs w:val="19"/>
          <w:lang w:val="sk-SK"/>
        </w:rPr>
      </w:pPr>
      <w:r w:rsidRPr="00B73EC8">
        <w:rPr>
          <w:rFonts w:ascii="Arial" w:hAnsi="Arial" w:cs="Arial"/>
          <w:color w:val="auto"/>
          <w:sz w:val="19"/>
          <w:szCs w:val="19"/>
          <w:lang w:val="sk-SK"/>
        </w:rPr>
        <w:t>zmluva je už platná</w:t>
      </w:r>
      <w:r w:rsidR="007E728A">
        <w:rPr>
          <w:rFonts w:ascii="Arial" w:hAnsi="Arial" w:cs="Arial"/>
          <w:color w:val="auto"/>
          <w:sz w:val="19"/>
          <w:szCs w:val="19"/>
          <w:lang w:val="sk-SK"/>
        </w:rPr>
        <w:t xml:space="preserve"> </w:t>
      </w:r>
      <w:r w:rsidR="007E728A" w:rsidRPr="007E728A">
        <w:rPr>
          <w:rFonts w:ascii="Arial" w:hAnsi="Arial" w:cs="Arial"/>
          <w:color w:val="auto"/>
          <w:sz w:val="19"/>
          <w:szCs w:val="19"/>
          <w:lang w:val="sk-SK"/>
        </w:rPr>
        <w:t>a  účinná (platí pre zákazky uskutočnené podľa Obchodných podmienok elektronického trhoviska (OPET) verzia 3.3</w:t>
      </w:r>
      <w:r w:rsidR="00774183" w:rsidRPr="00774183">
        <w:rPr>
          <w:rFonts w:ascii="Arial" w:hAnsi="Arial" w:cs="Arial"/>
          <w:color w:val="auto"/>
          <w:sz w:val="19"/>
          <w:szCs w:val="19"/>
          <w:lang w:val="sk-SK"/>
        </w:rPr>
        <w:t xml:space="preserve"> bez odkladacej podmienky nadobudnutia účinnosti viď nižšie</w:t>
      </w:r>
      <w:r w:rsidR="007E728A" w:rsidRPr="007E728A">
        <w:rPr>
          <w:rFonts w:ascii="Arial" w:hAnsi="Arial" w:cs="Arial"/>
          <w:color w:val="auto"/>
          <w:sz w:val="19"/>
          <w:szCs w:val="19"/>
          <w:lang w:val="sk-SK"/>
        </w:rPr>
        <w:t>)</w:t>
      </w:r>
      <w:r w:rsidR="00F9051D">
        <w:rPr>
          <w:rFonts w:ascii="Arial" w:hAnsi="Arial" w:cs="Arial"/>
          <w:color w:val="auto"/>
          <w:sz w:val="19"/>
          <w:szCs w:val="19"/>
          <w:lang w:val="sk-SK"/>
        </w:rPr>
        <w:t>alebo</w:t>
      </w:r>
    </w:p>
    <w:p w14:paraId="4237CA36" w14:textId="59D5EB67" w:rsidR="003E07AA" w:rsidRDefault="00774183" w:rsidP="003E07AA">
      <w:pPr>
        <w:pStyle w:val="Default"/>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 xml:space="preserve">zmluva je len platná - </w:t>
      </w:r>
      <w:r w:rsidR="00A57E51">
        <w:rPr>
          <w:rFonts w:ascii="Arial" w:hAnsi="Arial" w:cs="Arial"/>
          <w:color w:val="auto"/>
          <w:sz w:val="19"/>
          <w:szCs w:val="19"/>
          <w:lang w:val="sk-SK"/>
        </w:rPr>
        <w:t>p</w:t>
      </w:r>
      <w:r w:rsidR="007E728A" w:rsidRPr="007E728A">
        <w:rPr>
          <w:rFonts w:ascii="Arial" w:hAnsi="Arial" w:cs="Arial"/>
          <w:color w:val="auto"/>
          <w:sz w:val="19"/>
          <w:szCs w:val="19"/>
          <w:lang w:val="sk-SK"/>
        </w:rPr>
        <w:t xml:space="preserve">rijímateľ v osobitných požiadavkách na plnenie Opisného formulára môže zadať odkladaciu podmienku nadobudnutia účinnosti zmluvy (napr. </w:t>
      </w:r>
      <w:r>
        <w:rPr>
          <w:rFonts w:ascii="Arial" w:hAnsi="Arial" w:cs="Arial"/>
          <w:color w:val="auto"/>
          <w:sz w:val="19"/>
          <w:szCs w:val="19"/>
          <w:lang w:val="sk-SK"/>
        </w:rPr>
        <w:t>schvaľujúce vyjadrenie v správe z</w:t>
      </w:r>
      <w:r w:rsidRPr="007E728A">
        <w:rPr>
          <w:rFonts w:ascii="Arial" w:hAnsi="Arial" w:cs="Arial"/>
          <w:color w:val="auto"/>
          <w:sz w:val="19"/>
          <w:szCs w:val="19"/>
          <w:lang w:val="sk-SK"/>
        </w:rPr>
        <w:t xml:space="preserve"> </w:t>
      </w:r>
      <w:r w:rsidR="007E728A" w:rsidRPr="007E728A">
        <w:rPr>
          <w:rFonts w:ascii="Arial" w:hAnsi="Arial" w:cs="Arial"/>
          <w:color w:val="auto"/>
          <w:sz w:val="19"/>
          <w:szCs w:val="19"/>
          <w:lang w:val="sk-SK"/>
        </w:rPr>
        <w:t xml:space="preserve"> ko</w:t>
      </w:r>
      <w:r w:rsidR="007E728A">
        <w:rPr>
          <w:rFonts w:ascii="Arial" w:hAnsi="Arial" w:cs="Arial"/>
          <w:color w:val="auto"/>
          <w:sz w:val="19"/>
          <w:szCs w:val="19"/>
          <w:lang w:val="sk-SK"/>
        </w:rPr>
        <w:t>ntroly verejného obstarávania)</w:t>
      </w:r>
      <w:r w:rsidR="00F9051D">
        <w:rPr>
          <w:rFonts w:ascii="Arial" w:hAnsi="Arial" w:cs="Arial"/>
          <w:color w:val="auto"/>
          <w:sz w:val="19"/>
          <w:szCs w:val="19"/>
          <w:lang w:val="sk-SK"/>
        </w:rPr>
        <w:t>.</w:t>
      </w:r>
      <w:r w:rsidR="003E07AA" w:rsidRPr="00937DBD">
        <w:rPr>
          <w:rFonts w:ascii="Arial" w:hAnsi="Arial" w:cs="Arial"/>
          <w:color w:val="auto"/>
          <w:sz w:val="19"/>
          <w:szCs w:val="19"/>
          <w:lang w:val="sk-SK"/>
        </w:rPr>
        <w:t>Tento</w:t>
      </w:r>
      <w:r w:rsidR="003E07AA" w:rsidRPr="00703E20">
        <w:rPr>
          <w:rFonts w:ascii="Arial" w:hAnsi="Arial" w:cs="Arial"/>
          <w:color w:val="auto"/>
          <w:sz w:val="19"/>
          <w:szCs w:val="19"/>
          <w:lang w:val="sk-SK"/>
        </w:rPr>
        <w:t xml:space="preserve"> druh kontroly </w:t>
      </w:r>
      <w:r w:rsidR="003E07AA">
        <w:rPr>
          <w:rFonts w:ascii="Arial" w:hAnsi="Arial" w:cs="Arial"/>
          <w:color w:val="auto"/>
          <w:sz w:val="19"/>
          <w:szCs w:val="19"/>
          <w:lang w:val="sk-SK"/>
        </w:rPr>
        <w:t xml:space="preserve"> </w:t>
      </w:r>
      <w:r w:rsidR="003E07AA" w:rsidRPr="00703E20">
        <w:rPr>
          <w:rFonts w:ascii="Arial" w:hAnsi="Arial" w:cs="Arial"/>
          <w:color w:val="auto"/>
          <w:sz w:val="19"/>
          <w:szCs w:val="19"/>
          <w:lang w:val="sk-SK"/>
        </w:rPr>
        <w:t>sa nevzťahuje na VO, ktoré bolo predmetom druhej ex-ante kontroly (na tento prípad sa vzťahuje postup</w:t>
      </w:r>
      <w:r w:rsidR="00E275A6">
        <w:rPr>
          <w:rFonts w:ascii="Arial" w:hAnsi="Arial" w:cs="Arial"/>
          <w:color w:val="auto"/>
          <w:sz w:val="19"/>
          <w:szCs w:val="19"/>
          <w:lang w:val="sk-SK"/>
        </w:rPr>
        <w:t xml:space="preserve"> kontroly VO</w:t>
      </w:r>
      <w:r w:rsidR="003E07AA" w:rsidRPr="00703E20">
        <w:rPr>
          <w:rFonts w:ascii="Arial" w:hAnsi="Arial" w:cs="Arial"/>
          <w:color w:val="auto"/>
          <w:sz w:val="19"/>
          <w:szCs w:val="19"/>
          <w:lang w:val="sk-SK"/>
        </w:rPr>
        <w:t xml:space="preserve"> uvedený v písm. d) tejto príručky – </w:t>
      </w:r>
      <w:r w:rsidR="003E07AA" w:rsidRPr="00703E20" w:rsidDel="00AC19A3">
        <w:rPr>
          <w:rFonts w:ascii="Arial" w:hAnsi="Arial" w:cs="Arial"/>
          <w:color w:val="auto"/>
          <w:sz w:val="19"/>
          <w:szCs w:val="19"/>
          <w:lang w:val="sk-SK"/>
        </w:rPr>
        <w:t>N</w:t>
      </w:r>
      <w:r w:rsidR="003E07AA" w:rsidRPr="00703E20">
        <w:rPr>
          <w:rFonts w:ascii="Arial" w:hAnsi="Arial" w:cs="Arial"/>
          <w:color w:val="auto"/>
          <w:sz w:val="19"/>
          <w:szCs w:val="19"/>
          <w:lang w:val="sk-SK"/>
        </w:rPr>
        <w:t xml:space="preserve">ásledná ex-post kontrola). </w:t>
      </w:r>
    </w:p>
    <w:p w14:paraId="6E51E630" w14:textId="3F0034ED"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Lehota na výkon štandardnej ex-post kontroly je 20 pracovných dní.</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111"/>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ex-ante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05FB3427" w:rsidR="009D7F63" w:rsidRPr="0073389C" w:rsidRDefault="00774183" w:rsidP="009D7F63">
      <w:pPr>
        <w:pStyle w:val="Bulletslevel2"/>
        <w:spacing w:after="120" w:line="288" w:lineRule="auto"/>
        <w:ind w:left="567" w:hanging="283"/>
        <w:rPr>
          <w:rFonts w:cs="Arial"/>
          <w:szCs w:val="19"/>
          <w:lang w:val="sk-SK"/>
        </w:rPr>
      </w:pPr>
      <w:r>
        <w:rPr>
          <w:rFonts w:cs="Arial"/>
          <w:szCs w:val="19"/>
          <w:lang w:val="sk-SK"/>
        </w:rPr>
        <w:t>informácie o</w:t>
      </w:r>
      <w:r w:rsidRPr="0073389C">
        <w:rPr>
          <w:rFonts w:cs="Arial"/>
          <w:szCs w:val="19"/>
          <w:lang w:val="sk-SK"/>
        </w:rPr>
        <w:t xml:space="preserve"> </w:t>
      </w:r>
      <w:r w:rsidR="009D7F63" w:rsidRPr="0073389C">
        <w:rPr>
          <w:rFonts w:cs="Arial"/>
          <w:szCs w:val="19"/>
          <w:lang w:val="sk-SK"/>
        </w:rPr>
        <w:t>výsledku VO/ informácií zaslaných ÚVO a Ú.v. EÚ;</w:t>
      </w:r>
    </w:p>
    <w:p w14:paraId="7A55D2E3" w14:textId="110C7DA9" w:rsidR="009D7F63" w:rsidRDefault="00774183" w:rsidP="009D7F63">
      <w:pPr>
        <w:pStyle w:val="Bulletslevel2"/>
        <w:spacing w:after="120" w:line="288" w:lineRule="auto"/>
        <w:ind w:left="567" w:hanging="283"/>
        <w:rPr>
          <w:rFonts w:cs="Arial"/>
          <w:szCs w:val="19"/>
          <w:lang w:val="sk-SK"/>
        </w:rPr>
      </w:pPr>
      <w:r w:rsidRPr="0073389C">
        <w:rPr>
          <w:rFonts w:cs="Arial"/>
          <w:szCs w:val="19"/>
          <w:lang w:val="sk-SK"/>
        </w:rPr>
        <w:t>potvrdeni</w:t>
      </w:r>
      <w:r>
        <w:rPr>
          <w:rFonts w:cs="Arial"/>
          <w:szCs w:val="19"/>
          <w:lang w:val="sk-SK"/>
        </w:rPr>
        <w:t>a</w:t>
      </w:r>
      <w:r w:rsidRPr="0073389C">
        <w:rPr>
          <w:rFonts w:cs="Arial"/>
          <w:szCs w:val="19"/>
          <w:lang w:val="sk-SK"/>
        </w:rPr>
        <w:t xml:space="preserve"> </w:t>
      </w:r>
      <w:r w:rsidR="009D7F63" w:rsidRPr="0073389C">
        <w:rPr>
          <w:rFonts w:cs="Arial"/>
          <w:szCs w:val="19"/>
          <w:lang w:val="sk-SK"/>
        </w:rPr>
        <w:t>o zverejnení uzavretej zmluvy medzi prijímateľom a úspešným uchádzačom v CRZ, resp. na webovom sídle prijímateľa (uvedené zdokladuje napr. predložením „print screen“);</w:t>
      </w:r>
    </w:p>
    <w:p w14:paraId="0B24E19F" w14:textId="46ACD5A0"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w:t>
      </w:r>
      <w:r w:rsidR="00774183">
        <w:rPr>
          <w:rFonts w:cs="Arial"/>
          <w:szCs w:val="19"/>
          <w:lang w:val="sk-SK"/>
        </w:rPr>
        <w:t>ho</w:t>
      </w:r>
      <w:r w:rsidRPr="00E70656">
        <w:rPr>
          <w:rFonts w:cs="Arial"/>
          <w:szCs w:val="19"/>
          <w:lang w:val="sk-SK"/>
        </w:rPr>
        <w:t xml:space="preserve"> vyhlásenia o neprítomnosti konfliktu záujmov osôb zúčastňujúcich sa na procese VO;</w:t>
      </w:r>
    </w:p>
    <w:p w14:paraId="17560AF1" w14:textId="273D666E" w:rsidR="003E07AA" w:rsidRPr="0073389C" w:rsidRDefault="003E07AA" w:rsidP="009D7F63">
      <w:pPr>
        <w:pStyle w:val="Bulletslevel2"/>
        <w:spacing w:after="120" w:line="288" w:lineRule="auto"/>
        <w:ind w:left="567" w:hanging="283"/>
        <w:rPr>
          <w:rFonts w:cs="Arial"/>
          <w:szCs w:val="19"/>
          <w:lang w:val="sk-SK"/>
        </w:rPr>
      </w:pPr>
      <w:r w:rsidRPr="003E07AA">
        <w:rPr>
          <w:rFonts w:cs="Arial"/>
          <w:szCs w:val="19"/>
          <w:lang w:val="sk-SK"/>
        </w:rPr>
        <w:t>právoplatné</w:t>
      </w:r>
      <w:r w:rsidR="00774183">
        <w:rPr>
          <w:rFonts w:cs="Arial"/>
          <w:szCs w:val="19"/>
          <w:lang w:val="sk-SK"/>
        </w:rPr>
        <w:t>ho</w:t>
      </w:r>
      <w:r w:rsidRPr="003E07AA">
        <w:rPr>
          <w:rFonts w:cs="Arial"/>
          <w:szCs w:val="19"/>
          <w:lang w:val="sk-SK"/>
        </w:rPr>
        <w:t xml:space="preserve"> </w:t>
      </w:r>
      <w:r w:rsidR="00774183" w:rsidRPr="003E07AA">
        <w:rPr>
          <w:rFonts w:cs="Arial"/>
          <w:szCs w:val="19"/>
          <w:lang w:val="sk-SK"/>
        </w:rPr>
        <w:t>rozhodnuti</w:t>
      </w:r>
      <w:r w:rsidR="00774183">
        <w:rPr>
          <w:rFonts w:cs="Arial"/>
          <w:szCs w:val="19"/>
          <w:lang w:val="sk-SK"/>
        </w:rPr>
        <w:t>a</w:t>
      </w:r>
      <w:r w:rsidR="00774183" w:rsidRPr="003E07AA">
        <w:rPr>
          <w:rFonts w:cs="Arial"/>
          <w:szCs w:val="19"/>
          <w:lang w:val="sk-SK"/>
        </w:rPr>
        <w:t xml:space="preserve"> </w:t>
      </w:r>
      <w:r w:rsidRPr="003E07AA">
        <w:rPr>
          <w:rFonts w:cs="Arial"/>
          <w:szCs w:val="19"/>
          <w:lang w:val="sk-SK"/>
        </w:rPr>
        <w:t>ÚVO, pokiaľ bola v rámci daného VO vykonaná kontrola</w:t>
      </w:r>
      <w:r w:rsidRPr="00E70656">
        <w:rPr>
          <w:rFonts w:cs="Arial"/>
          <w:szCs w:val="19"/>
          <w:lang w:val="sk-SK"/>
        </w:rPr>
        <w:t>;</w:t>
      </w:r>
    </w:p>
    <w:p w14:paraId="7A55D2E4" w14:textId="71B83C22" w:rsidR="009D7F63" w:rsidRPr="0073389C" w:rsidRDefault="00774183" w:rsidP="009D7F63">
      <w:pPr>
        <w:pStyle w:val="Bulletslevel2"/>
        <w:spacing w:after="120" w:line="288" w:lineRule="auto"/>
        <w:ind w:left="567" w:hanging="283"/>
        <w:rPr>
          <w:rFonts w:cs="Arial"/>
          <w:szCs w:val="19"/>
          <w:lang w:val="sk-SK"/>
        </w:rPr>
      </w:pPr>
      <w:r w:rsidRPr="0073389C">
        <w:rPr>
          <w:rFonts w:cs="Arial"/>
          <w:szCs w:val="19"/>
          <w:lang w:val="sk-SK"/>
        </w:rPr>
        <w:t>ďalš</w:t>
      </w:r>
      <w:r>
        <w:rPr>
          <w:rFonts w:cs="Arial"/>
          <w:szCs w:val="19"/>
          <w:lang w:val="sk-SK"/>
        </w:rPr>
        <w:t>ích</w:t>
      </w:r>
      <w:r w:rsidRPr="0073389C">
        <w:rPr>
          <w:rFonts w:cs="Arial"/>
          <w:szCs w:val="19"/>
          <w:lang w:val="sk-SK"/>
        </w:rPr>
        <w:t xml:space="preserve"> </w:t>
      </w:r>
      <w:r w:rsidR="009D7F63" w:rsidRPr="0073389C">
        <w:rPr>
          <w:rFonts w:cs="Arial"/>
          <w:szCs w:val="19"/>
          <w:lang w:val="sk-SK"/>
        </w:rPr>
        <w:t>relevantn</w:t>
      </w:r>
      <w:r>
        <w:rPr>
          <w:rFonts w:cs="Arial"/>
          <w:szCs w:val="19"/>
          <w:lang w:val="sk-SK"/>
        </w:rPr>
        <w:t>ých</w:t>
      </w:r>
      <w:r w:rsidR="009D7F63" w:rsidRPr="0073389C">
        <w:rPr>
          <w:rFonts w:cs="Arial"/>
          <w:szCs w:val="19"/>
          <w:lang w:val="sk-SK"/>
        </w:rPr>
        <w:t xml:space="preserve"> doklad</w:t>
      </w:r>
      <w:r>
        <w:rPr>
          <w:rFonts w:cs="Arial"/>
          <w:szCs w:val="19"/>
          <w:lang w:val="sk-SK"/>
        </w:rPr>
        <w:t>ov</w:t>
      </w:r>
      <w:r w:rsidR="009D7F63" w:rsidRPr="0073389C">
        <w:rPr>
          <w:rFonts w:cs="Arial"/>
          <w:szCs w:val="19"/>
          <w:lang w:val="sk-SK"/>
        </w:rPr>
        <w:t>, týkajúc</w:t>
      </w:r>
      <w:r>
        <w:rPr>
          <w:rFonts w:cs="Arial"/>
          <w:szCs w:val="19"/>
          <w:lang w:val="sk-SK"/>
        </w:rPr>
        <w:t>ich</w:t>
      </w:r>
      <w:r w:rsidR="009D7F63" w:rsidRPr="0073389C">
        <w:rPr>
          <w:rFonts w:cs="Arial"/>
          <w:szCs w:val="19"/>
          <w:lang w:val="sk-SK"/>
        </w:rPr>
        <w:t xml:space="preserve"> sa nových skutočností</w:t>
      </w:r>
      <w:r w:rsidR="00BC769F">
        <w:rPr>
          <w:rFonts w:cs="Arial"/>
          <w:szCs w:val="19"/>
          <w:lang w:val="sk-SK"/>
        </w:rPr>
        <w:t>.</w:t>
      </w:r>
    </w:p>
    <w:p w14:paraId="7A55D2E5" w14:textId="4B4D9B5B" w:rsidR="009D7F63" w:rsidRDefault="009D7F63" w:rsidP="009D7F63">
      <w:pPr>
        <w:pStyle w:val="Default"/>
        <w:spacing w:before="120" w:after="120" w:line="288" w:lineRule="auto"/>
        <w:jc w:val="both"/>
        <w:rPr>
          <w:rFonts w:ascii="Arial" w:hAnsi="Arial" w:cs="Arial"/>
          <w:sz w:val="19"/>
          <w:szCs w:val="19"/>
          <w:lang w:val="sk-SK"/>
        </w:rPr>
      </w:pPr>
    </w:p>
    <w:p w14:paraId="3D471B93" w14:textId="77777777"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ex-ante kontroly, resp. prijímateľ v procese druhej ex-ante kontroly nepostupoval v súlade s § 169 ods. 2 ZVO, poskytovateľ v súlade s § 169 ods. 3 ZVO dá podnet na preskúmanie úkonov kontrolovaného po uz</w:t>
      </w:r>
      <w:r w:rsidRPr="00E575D3">
        <w:t>avretí zmluvy, koncesnej zmluvy alebo rámcovej dohody.</w:t>
      </w:r>
    </w:p>
    <w:p w14:paraId="3E94358A" w14:textId="77777777" w:rsidR="0017789F" w:rsidRDefault="0017789F" w:rsidP="009D7F63">
      <w:pPr>
        <w:pStyle w:val="Default"/>
        <w:spacing w:before="120" w:after="120" w:line="288" w:lineRule="auto"/>
        <w:jc w:val="both"/>
        <w:rPr>
          <w:rFonts w:ascii="Arial" w:hAnsi="Arial" w:cs="Arial"/>
          <w:sz w:val="19"/>
          <w:szCs w:val="19"/>
          <w:lang w:val="sk-SK"/>
        </w:rPr>
      </w:pPr>
    </w:p>
    <w:p w14:paraId="313604C0" w14:textId="53F65654"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r w:rsidR="00774183">
        <w:rPr>
          <w:rFonts w:ascii="Arial" w:hAnsi="Arial" w:cs="Arial"/>
          <w:color w:val="auto"/>
          <w:sz w:val="19"/>
          <w:szCs w:val="19"/>
          <w:lang w:val="sk-SK"/>
        </w:rPr>
        <w:t xml:space="preserve"> </w:t>
      </w:r>
      <w:r w:rsidR="00774183" w:rsidRPr="00774183">
        <w:rPr>
          <w:rFonts w:ascii="Arial" w:hAnsi="Arial" w:cs="Arial"/>
          <w:color w:val="auto"/>
          <w:sz w:val="19"/>
          <w:szCs w:val="19"/>
          <w:lang w:val="sk-SK"/>
        </w:rPr>
        <w:t xml:space="preserve">V prípade, že </w:t>
      </w:r>
      <w:r w:rsidR="00774183" w:rsidRPr="00774183">
        <w:rPr>
          <w:rFonts w:ascii="Arial" w:hAnsi="Arial" w:cs="Arial"/>
          <w:b/>
          <w:color w:val="auto"/>
          <w:sz w:val="19"/>
          <w:szCs w:val="19"/>
          <w:lang w:val="sk-SK"/>
        </w:rPr>
        <w:t>cena v ponuke uchádzača</w:t>
      </w:r>
      <w:r w:rsidR="00774183" w:rsidRPr="00774183">
        <w:rPr>
          <w:rFonts w:ascii="Arial" w:hAnsi="Arial" w:cs="Arial"/>
          <w:color w:val="auto"/>
          <w:sz w:val="19"/>
          <w:szCs w:val="19"/>
          <w:lang w:val="sk-SK"/>
        </w:rPr>
        <w:t xml:space="preserve">, ktorý bol vyhodnotený </w:t>
      </w:r>
      <w:r w:rsidR="00774183" w:rsidRPr="00774183">
        <w:rPr>
          <w:rFonts w:ascii="Arial" w:hAnsi="Arial" w:cs="Arial"/>
          <w:b/>
          <w:color w:val="auto"/>
          <w:sz w:val="19"/>
          <w:szCs w:val="19"/>
          <w:lang w:val="sk-SK"/>
        </w:rPr>
        <w:t>ako úspešný, je vyššia ako predpokladaná hodnota zákazky</w:t>
      </w:r>
      <w:r w:rsidR="00774183" w:rsidRPr="00774183">
        <w:rPr>
          <w:rFonts w:ascii="Arial" w:hAnsi="Arial" w:cs="Arial"/>
          <w:color w:val="auto"/>
          <w:sz w:val="19"/>
          <w:szCs w:val="19"/>
          <w:lang w:val="sk-SK"/>
        </w:rPr>
        <w:t xml:space="preserve">, poskytovateľ požaduje od prijímateľa odôvodnenie, prečo predmetný postup zadávania zákazky nezrušil, ak nejde o zákazku realizovanú cez EKS. V prípade, že v rámci použitého postupu zadávania zákazky bola predložená len jedna ponuka a prijímateľ použitý postup zadávania zákazky nezrušil, je povinný v súlade s </w:t>
      </w:r>
      <w:r w:rsidR="00774183" w:rsidRPr="00774183">
        <w:rPr>
          <w:rFonts w:ascii="Arial" w:hAnsi="Arial" w:cs="Arial"/>
          <w:b/>
          <w:color w:val="auto"/>
          <w:sz w:val="19"/>
          <w:szCs w:val="19"/>
          <w:lang w:val="sk-SK"/>
        </w:rPr>
        <w:t>§ 57 ods. 2 ZVO</w:t>
      </w:r>
      <w:r w:rsidR="00774183" w:rsidRPr="00774183">
        <w:rPr>
          <w:rFonts w:ascii="Arial" w:hAnsi="Arial" w:cs="Arial"/>
          <w:color w:val="auto"/>
          <w:sz w:val="19"/>
          <w:szCs w:val="19"/>
          <w:lang w:val="sk-SK"/>
        </w:rPr>
        <w:t xml:space="preserve"> zverejniť v profile </w:t>
      </w:r>
      <w:r w:rsidR="00774183" w:rsidRPr="00774183">
        <w:rPr>
          <w:rFonts w:ascii="Arial" w:hAnsi="Arial" w:cs="Arial"/>
          <w:b/>
          <w:color w:val="auto"/>
          <w:sz w:val="19"/>
          <w:szCs w:val="19"/>
          <w:lang w:val="sk-SK"/>
        </w:rPr>
        <w:t>odôvodnenie</w:t>
      </w:r>
      <w:r w:rsidR="00774183" w:rsidRPr="00774183">
        <w:rPr>
          <w:rFonts w:ascii="Arial" w:hAnsi="Arial" w:cs="Arial"/>
          <w:color w:val="auto"/>
          <w:sz w:val="19"/>
          <w:szCs w:val="19"/>
          <w:lang w:val="sk-SK"/>
        </w:rPr>
        <w:t xml:space="preserve">, prečo verejné obstarávanie nezrušil. Ustanovenia týkajúce sa prípadu, že bola predložená jedna ponuka sa </w:t>
      </w:r>
      <w:r w:rsidR="00774183" w:rsidRPr="00774183">
        <w:rPr>
          <w:rFonts w:ascii="Arial" w:hAnsi="Arial" w:cs="Arial"/>
          <w:b/>
          <w:color w:val="auto"/>
          <w:sz w:val="19"/>
          <w:szCs w:val="19"/>
          <w:lang w:val="sk-SK"/>
        </w:rPr>
        <w:t>nevzťahujú na zákazky</w:t>
      </w:r>
      <w:r w:rsidR="00774183" w:rsidRPr="00774183">
        <w:rPr>
          <w:rFonts w:ascii="Arial" w:hAnsi="Arial" w:cs="Arial"/>
          <w:color w:val="auto"/>
          <w:sz w:val="19"/>
          <w:szCs w:val="19"/>
          <w:lang w:val="sk-SK"/>
        </w:rPr>
        <w:t xml:space="preserve"> s nízkymi hodnotami podľa § 117 ZVO a zákazky s využitím elektronického trhoviska.</w:t>
      </w:r>
    </w:p>
    <w:p w14:paraId="7A55D2E6" w14:textId="7AECE10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112"/>
      </w:r>
      <w:r w:rsidR="00BA496C" w:rsidRPr="00BA496C">
        <w:t>, pokiaľ Prijímateľ je povinnou osobou v zmysle zákona o slobodnom prístupe k informáciám.</w:t>
      </w:r>
    </w:p>
    <w:p w14:paraId="4A065DB8" w14:textId="2DA8E1D7"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 xml:space="preserve">Dňom odoslania žiadosti </w:t>
      </w:r>
      <w:r w:rsidR="00BC769F">
        <w:rPr>
          <w:rFonts w:cs="Arial"/>
          <w:szCs w:val="19"/>
        </w:rPr>
        <w:t>sa</w:t>
      </w:r>
      <w:r w:rsidRPr="00E70656">
        <w:rPr>
          <w:rFonts w:cs="Arial"/>
          <w:szCs w:val="19"/>
        </w:rPr>
        <w:t xml:space="preserve"> lehota na výkon kontroly VO</w:t>
      </w:r>
      <w:r w:rsidR="00BC769F">
        <w:rPr>
          <w:rFonts w:cs="Arial"/>
          <w:szCs w:val="19"/>
        </w:rPr>
        <w:t xml:space="preserve"> prerušuje</w:t>
      </w:r>
      <w:r w:rsidRPr="00E70656">
        <w:rPr>
          <w:rFonts w:cs="Arial"/>
          <w:szCs w:val="19"/>
        </w:rPr>
        <w:t xml:space="preserve">. Dňom nasledujúcim po dni doručenia vysvetlenia alebo doplnenia dokumentácie poskytovateľovi </w:t>
      </w:r>
      <w:r w:rsidR="00BC769F">
        <w:rPr>
          <w:rFonts w:cs="Arial"/>
          <w:szCs w:val="19"/>
        </w:rPr>
        <w:t>pokračuje</w:t>
      </w:r>
      <w:r w:rsidRPr="00E70656">
        <w:rPr>
          <w:rFonts w:cs="Arial"/>
          <w:szCs w:val="19"/>
        </w:rPr>
        <w:t xml:space="preserve"> </w:t>
      </w:r>
      <w:r w:rsidR="00BC769F" w:rsidRPr="00E70656">
        <w:rPr>
          <w:rFonts w:cs="Arial"/>
          <w:szCs w:val="19"/>
        </w:rPr>
        <w:t>plyn</w:t>
      </w:r>
      <w:r w:rsidR="00BC769F">
        <w:rPr>
          <w:rFonts w:cs="Arial"/>
          <w:szCs w:val="19"/>
        </w:rPr>
        <w:t>utie</w:t>
      </w:r>
      <w:r w:rsidRPr="00E70656">
        <w:rPr>
          <w:rFonts w:cs="Arial"/>
          <w:szCs w:val="19"/>
        </w:rPr>
        <w:t xml:space="preserve"> </w:t>
      </w:r>
      <w:r>
        <w:rPr>
          <w:rFonts w:cs="Arial"/>
          <w:szCs w:val="19"/>
        </w:rPr>
        <w:t>lehot</w:t>
      </w:r>
      <w:r w:rsidR="00BC769F">
        <w:rPr>
          <w:rFonts w:cs="Arial"/>
          <w:szCs w:val="19"/>
        </w:rPr>
        <w:t>y</w:t>
      </w:r>
      <w:r>
        <w:rPr>
          <w:rFonts w:cs="Arial"/>
          <w:szCs w:val="19"/>
        </w:rPr>
        <w:t xml:space="preserve">  </w:t>
      </w:r>
      <w:r w:rsidRPr="00E70656">
        <w:rPr>
          <w:rFonts w:cs="Arial"/>
          <w:szCs w:val="19"/>
        </w:rPr>
        <w:t>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14:paraId="7A55D2E7" w14:textId="533521B7" w:rsidR="009D7F63" w:rsidRPr="0073389C" w:rsidRDefault="009D7F63" w:rsidP="009D7F63">
      <w:pPr>
        <w:spacing w:before="120" w:after="120" w:line="288" w:lineRule="auto"/>
        <w:jc w:val="both"/>
      </w:pPr>
    </w:p>
    <w:p w14:paraId="2DD6C8A0" w14:textId="12288D4D"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23C860B1" w14:textId="22803C50" w:rsidR="00E70656" w:rsidRPr="0073389C" w:rsidRDefault="00BA496C" w:rsidP="00E70656">
      <w:pPr>
        <w:spacing w:before="120" w:after="120" w:line="288" w:lineRule="auto"/>
        <w:jc w:val="both"/>
        <w:rPr>
          <w:rFonts w:cs="Arial"/>
          <w:szCs w:val="19"/>
        </w:rPr>
      </w:pPr>
      <w:r>
        <w:rPr>
          <w:rFonts w:cs="Arial"/>
          <w:szCs w:val="19"/>
        </w:rPr>
        <w:t>F</w:t>
      </w:r>
      <w:r w:rsidR="00745F4B">
        <w:rPr>
          <w:rFonts w:cs="Arial"/>
          <w:szCs w:val="19"/>
        </w:rPr>
        <w:t>inančná</w:t>
      </w:r>
      <w:r w:rsidR="00E70656" w:rsidRPr="00E70656">
        <w:rPr>
          <w:rFonts w:cs="Arial"/>
          <w:szCs w:val="19"/>
        </w:rPr>
        <w:t xml:space="preserve"> kontrola VO sa považuje za ukončenú zaslaním správy z kontroly VO prijímateľovi.</w:t>
      </w:r>
    </w:p>
    <w:p w14:paraId="7A55D2E8" w14:textId="2C96857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14:paraId="7A55D2EB" w14:textId="291E03BB" w:rsidR="009D7F63" w:rsidRPr="0073389C" w:rsidRDefault="009D7F63" w:rsidP="009D7F63">
      <w:pPr>
        <w:spacing w:before="120" w:after="120" w:line="288" w:lineRule="auto"/>
        <w:jc w:val="both"/>
      </w:pPr>
      <w:r w:rsidRPr="0073389C">
        <w:t xml:space="preserve">Ak pri </w:t>
      </w:r>
      <w:r w:rsidR="00BC769F">
        <w:t xml:space="preserve">štandardnej </w:t>
      </w:r>
      <w:r w:rsidRPr="0073389C">
        <w:t xml:space="preserve">ex-post kontrole poskytovateľ nezistí porušenie </w:t>
      </w:r>
      <w:r w:rsidR="00BC769F">
        <w:t>pravidiel</w:t>
      </w:r>
      <w:r w:rsidR="00BC769F" w:rsidRPr="0073389C">
        <w:t xml:space="preserve"> </w:t>
      </w:r>
      <w:r w:rsidRPr="0073389C">
        <w:t>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je pripustenie výdavkov súvisiacich s VO do financovania. Toto pripustenie výdavkov do financovania predstavuje jeden z predpokladov ovplyvňujúcich posudzovanie oprávnenosti výdavkov predložených ďalej prijímateľom v rámci ŽoP.</w:t>
      </w:r>
    </w:p>
    <w:p w14:paraId="7A55D2EC" w14:textId="5511E883" w:rsidR="009D7F63" w:rsidRPr="0073389C" w:rsidRDefault="009D7F63" w:rsidP="009D7F63">
      <w:pPr>
        <w:spacing w:before="120" w:after="120" w:line="288" w:lineRule="auto"/>
        <w:jc w:val="both"/>
      </w:pPr>
      <w:r w:rsidRPr="0073389C">
        <w: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509FD75C"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14:paraId="7A55D2EE"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7240E36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7A55D2F1" w14:textId="737D6965"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113"/>
      </w:r>
      <w:r w:rsidR="00E275A6">
        <w:rPr>
          <w:rFonts w:cs="Arial"/>
          <w:szCs w:val="19"/>
          <w:lang w:val="sk-SK"/>
        </w:rPr>
        <w:t>(ďalej aj ako „metodický pokyn</w:t>
      </w:r>
      <w:r w:rsidR="00E275A6" w:rsidRPr="00703E20">
        <w:rPr>
          <w:rFonts w:cs="Arial"/>
          <w:szCs w:val="19"/>
          <w:lang w:val="sk-SK"/>
        </w:rPr>
        <w:t xml:space="preserve"> CKO č. 5</w:t>
      </w:r>
      <w:r w:rsidR="00E275A6">
        <w:rPr>
          <w:rFonts w:cs="Arial"/>
          <w:szCs w:val="19"/>
          <w:lang w:val="sk-SK"/>
        </w:rPr>
        <w:t>“)</w:t>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14:paraId="7A55D2F2" w14:textId="1DC2F0F8" w:rsidR="009D7F63" w:rsidRDefault="009D7F63" w:rsidP="009D7F63">
      <w:pPr>
        <w:spacing w:before="120" w:after="120" w:line="288" w:lineRule="auto"/>
        <w:jc w:val="both"/>
      </w:pPr>
      <w:r w:rsidRPr="0073389C">
        <w:t xml:space="preserve">Rozhodnutie poskytovateľa, či bude postupovať podľa prvej alebo druhej odrážky predchádzajúceho odseku závisí závažnosti  </w:t>
      </w:r>
      <w:r w:rsidR="00BC769F" w:rsidRPr="0073389C">
        <w:t>zisten</w:t>
      </w:r>
      <w:r w:rsidR="00BC769F">
        <w:t>ých</w:t>
      </w:r>
      <w:r w:rsidR="00BC769F" w:rsidRPr="0073389C">
        <w:t xml:space="preserve"> </w:t>
      </w:r>
      <w:r w:rsidRPr="0073389C">
        <w:t>nedostatkov.</w:t>
      </w:r>
    </w:p>
    <w:p w14:paraId="6B2907F3" w14:textId="7BD9C466"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ŽoP, označené ako neoprávnené.</w:t>
      </w:r>
    </w:p>
    <w:p w14:paraId="7A55D2F4" w14:textId="62D3CC85"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t xml:space="preserve">Poskytovateľ vykonáva následnú ex-post kontrolu pri všetkých VO, v rámci ktorých bola riadne ukončená druhá ex-ante kontrola. </w:t>
      </w:r>
    </w:p>
    <w:p w14:paraId="6BBB61FB" w14:textId="4BF082A3" w:rsidR="00B8656C" w:rsidRPr="00B8656C" w:rsidRDefault="00B8656C" w:rsidP="00B8656C">
      <w:pPr>
        <w:spacing w:before="120" w:after="120" w:line="288" w:lineRule="auto"/>
        <w:jc w:val="both"/>
        <w:rPr>
          <w:rFonts w:cs="Arial"/>
          <w:szCs w:val="19"/>
          <w:lang w:eastAsia="x-none"/>
        </w:rPr>
      </w:pPr>
    </w:p>
    <w:p w14:paraId="0EAAC2B6" w14:textId="70B6406D"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w:t>
      </w:r>
    </w:p>
    <w:p w14:paraId="7A55D2F7" w14:textId="0B953EDA"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 xml:space="preserve">Prijímateľ predkladá poskytovateľovi  </w:t>
      </w:r>
      <w:r w:rsidR="00A85808" w:rsidRPr="0073389C">
        <w:rPr>
          <w:lang w:eastAsia="x-none"/>
        </w:rPr>
        <w:t>zmluv</w:t>
      </w:r>
      <w:r w:rsidR="00A85808">
        <w:rPr>
          <w:lang w:eastAsia="x-none"/>
        </w:rPr>
        <w:t>u</w:t>
      </w:r>
      <w:r w:rsidR="00A85808" w:rsidRPr="0073389C">
        <w:rPr>
          <w:lang w:eastAsia="x-none"/>
        </w:rPr>
        <w:t xml:space="preserve"> </w:t>
      </w:r>
      <w:r w:rsidRPr="0073389C">
        <w:rPr>
          <w:lang w:eastAsia="x-none"/>
        </w:rPr>
        <w:t xml:space="preserve">s úspešným uchádzačom </w:t>
      </w:r>
      <w:r w:rsidR="00A85808" w:rsidRPr="00A85808">
        <w:rPr>
          <w:lang w:eastAsia="x-none"/>
        </w:rPr>
        <w:t>cez ITMS 2014+ spôsobom, ktorý zabezpečí identifikáciu osôb, ktoré zmluvu podpísali, aby bolo možné overiť ich oprávnenosť konať v mene zmluvnej strany.</w:t>
      </w:r>
      <w:r w:rsidRPr="0073389C">
        <w:rPr>
          <w:lang w:eastAsia="x-none"/>
        </w:rPr>
        <w:t xml:space="preserve">. Túto zmluvu predkladá prijímateľ </w:t>
      </w:r>
      <w:r w:rsidR="00A85808" w:rsidRPr="00A85808">
        <w:rPr>
          <w:lang w:eastAsia="x-none"/>
        </w:rPr>
        <w:t>cez ITMS 2014+</w:t>
      </w:r>
      <w:r w:rsidR="00A85808">
        <w:rPr>
          <w:lang w:eastAsia="x-none"/>
        </w:rPr>
        <w:t xml:space="preserve"> </w:t>
      </w:r>
      <w:r w:rsidRPr="0073389C">
        <w:rPr>
          <w:lang w:eastAsia="x-none"/>
        </w:rPr>
        <w:t>vrátane všetkých jej príloh. Poskytovateľ je oprávnený v rámci podmienok zmluvy o NFP, resp. záväzných dokumentov, na ktoré zmluva o NFP odkazuje, určiť prijímateľovi výnimku z predkladania týchto príloh, t.j.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114"/>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14:paraId="7A55D2F9" w14:textId="34500978"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„printscreen“);</w:t>
      </w:r>
    </w:p>
    <w:p w14:paraId="47449CDE" w14:textId="6BD6C8A6" w:rsidR="00B8656C" w:rsidRPr="0073389C" w:rsidRDefault="00B8656C"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xml:space="preserve">, ktoré neboli predložené v rámci druhej ex-ante kontroly. </w:t>
      </w:r>
    </w:p>
    <w:p w14:paraId="7A55D2FC" w14:textId="64D0755D"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 xml:space="preserve">Dňom odoslania žiadosti/výzvy </w:t>
      </w:r>
      <w:r w:rsidR="00BC769F">
        <w:t>sa</w:t>
      </w:r>
      <w:r w:rsidR="009D7F63" w:rsidRPr="0073389C">
        <w:t xml:space="preserve"> lehota na výkon kontroly</w:t>
      </w:r>
      <w:r>
        <w:rPr>
          <w:rFonts w:cs="Arial"/>
          <w:szCs w:val="19"/>
        </w:rPr>
        <w:t xml:space="preserve"> VO</w:t>
      </w:r>
      <w:r w:rsidR="00BC769F">
        <w:rPr>
          <w:rFonts w:cs="Arial"/>
          <w:szCs w:val="19"/>
        </w:rPr>
        <w:t xml:space="preserve"> prerušuje</w:t>
      </w:r>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7798EC76"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w:t>
      </w:r>
      <w:r w:rsidR="00BC769F">
        <w:rPr>
          <w:lang w:eastAsia="x-none"/>
        </w:rPr>
        <w:t>pokračuje</w:t>
      </w:r>
      <w:r w:rsidR="00BC769F" w:rsidRPr="0073389C">
        <w:rPr>
          <w:lang w:eastAsia="x-none"/>
        </w:rPr>
        <w:t xml:space="preserve"> </w:t>
      </w:r>
      <w:r w:rsidRPr="0073389C">
        <w:rPr>
          <w:lang w:eastAsia="x-none"/>
        </w:rPr>
        <w:t>plyn</w:t>
      </w:r>
      <w:r w:rsidR="00BC769F">
        <w:rPr>
          <w:lang w:eastAsia="x-none"/>
        </w:rPr>
        <w:t>utie</w:t>
      </w:r>
      <w:r w:rsidRPr="0073389C">
        <w:rPr>
          <w:lang w:eastAsia="x-none"/>
        </w:rPr>
        <w:t xml:space="preserve"> lehot</w:t>
      </w:r>
      <w:r w:rsidR="00BC769F">
        <w:rPr>
          <w:lang w:eastAsia="x-none"/>
        </w:rPr>
        <w:t>y</w:t>
      </w:r>
      <w:r w:rsidRPr="0073389C">
        <w:rPr>
          <w:lang w:eastAsia="x-none"/>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54FC0F89"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Poskytovateľ spolu s výzvou vypracuje a prijímateľovi zašle návrh správy z kontroly VO, v ktorej určí lehotu na podanie námietok k návrhu 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6B8F6FE8" w14:textId="28B71F31" w:rsidR="00B8656C" w:rsidRPr="00B8656C" w:rsidRDefault="006D1938" w:rsidP="00B8656C">
      <w:pPr>
        <w:spacing w:before="120" w:after="120" w:line="288" w:lineRule="auto"/>
        <w:jc w:val="both"/>
        <w:rPr>
          <w:rFonts w:cs="Arial"/>
          <w:szCs w:val="19"/>
        </w:rPr>
      </w:pPr>
      <w:r>
        <w:rPr>
          <w:rFonts w:cs="Arial"/>
          <w:szCs w:val="19"/>
        </w:rPr>
        <w:t>F</w:t>
      </w:r>
      <w:r w:rsidR="00D049A5">
        <w:rPr>
          <w:rFonts w:cs="Arial"/>
          <w:szCs w:val="19"/>
        </w:rPr>
        <w:t xml:space="preserve">inančná </w:t>
      </w:r>
      <w:r w:rsidR="00B8656C" w:rsidRPr="00B8656C">
        <w:rPr>
          <w:rFonts w:cs="Arial"/>
          <w:szCs w:val="19"/>
        </w:rPr>
        <w:t>kontrola VO sa považuje za ukončenú zaslaním</w:t>
      </w:r>
      <w:r w:rsidR="00D049A5">
        <w:rPr>
          <w:rFonts w:cs="Arial"/>
          <w:szCs w:val="19"/>
        </w:rPr>
        <w:t xml:space="preserve"> </w:t>
      </w:r>
      <w:r w:rsidR="00B8656C" w:rsidRPr="00B8656C">
        <w:rPr>
          <w:rFonts w:cs="Arial"/>
          <w:szCs w:val="19"/>
        </w:rPr>
        <w:t>správy z kontroly VO prijímateľovi.</w:t>
      </w:r>
    </w:p>
    <w:p w14:paraId="7A55D2FF" w14:textId="785CF18F" w:rsidR="009D7F63" w:rsidRPr="0073389C" w:rsidRDefault="009D7F63" w:rsidP="009D7F63">
      <w:pPr>
        <w:spacing w:before="120" w:after="120" w:line="288" w:lineRule="auto"/>
        <w:jc w:val="both"/>
        <w:rPr>
          <w:lang w:eastAsia="x-none"/>
        </w:rPr>
      </w:pPr>
      <w:r w:rsidRPr="0073389C">
        <w:rPr>
          <w:lang w:eastAsia="x-none"/>
        </w:rPr>
        <w:t xml:space="preserve">Ak pri </w:t>
      </w:r>
      <w:r w:rsidR="00BC769F">
        <w:rPr>
          <w:lang w:eastAsia="x-none"/>
        </w:rPr>
        <w:t xml:space="preserve">následnej </w:t>
      </w:r>
      <w:r w:rsidRPr="0073389C">
        <w:rPr>
          <w:lang w:eastAsia="x-none"/>
        </w:rPr>
        <w:t xml:space="preserve">ex-post kontrole poskytovateľ nezistí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14:paraId="7A55D300" w14:textId="143465A8"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6B7CFE" w:rsidDel="006B7CFE">
        <w:rPr>
          <w:rFonts w:cs="Arial"/>
          <w:szCs w:val="19"/>
        </w:rPr>
        <w:t xml:space="preserve"> </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20ABEA85"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 xml:space="preserve">post kontrole poskytovateľ 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018CC044"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14:paraId="7A55D304" w14:textId="3CFD783D" w:rsidR="009D7F63" w:rsidRPr="0073389C" w:rsidRDefault="009D7F63" w:rsidP="009D7F63">
      <w:pPr>
        <w:spacing w:before="120" w:after="120" w:line="288" w:lineRule="auto"/>
        <w:jc w:val="both"/>
        <w:rPr>
          <w:lang w:eastAsia="x-none"/>
        </w:rPr>
      </w:pPr>
      <w:r w:rsidRPr="0073389C">
        <w:rPr>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závažnosti  zisten</w:t>
      </w:r>
      <w:r w:rsidR="00BC769F">
        <w:rPr>
          <w:lang w:eastAsia="x-none"/>
        </w:rPr>
        <w:t>ých</w:t>
      </w:r>
      <w:r w:rsidRPr="0073389C">
        <w:rPr>
          <w:lang w:eastAsia="x-none"/>
        </w:rPr>
        <w:t xml:space="preserve"> nedostatkov. </w:t>
      </w:r>
    </w:p>
    <w:p w14:paraId="7A55D305" w14:textId="50CCDD20" w:rsidR="009D7F63" w:rsidRDefault="009D7F63" w:rsidP="009D7F63">
      <w:pPr>
        <w:spacing w:before="120" w:after="120" w:line="288" w:lineRule="auto"/>
        <w:jc w:val="both"/>
        <w:rPr>
          <w:lang w:eastAsia="x-none"/>
        </w:rPr>
      </w:pPr>
      <w:r w:rsidRPr="0073389C">
        <w:rPr>
          <w:lang w:eastAsia="x-none"/>
        </w:rPr>
        <w:t xml:space="preserve">Pokiaľ poskytovateľ </w:t>
      </w:r>
      <w:r w:rsidR="00BC769F" w:rsidRPr="00BC769F">
        <w:rPr>
          <w:lang w:eastAsia="x-none"/>
        </w:rPr>
        <w:t xml:space="preserve">vyjadril nesúhlas s podpísaním zmluvy s úspešným uchádzačom, nie je možné </w:t>
      </w:r>
      <w:r w:rsidRPr="0073389C">
        <w:rPr>
          <w:lang w:eastAsia="x-none"/>
        </w:rPr>
        <w:t xml:space="preserve">určiť ex-ante </w:t>
      </w:r>
      <w:r w:rsidR="006B7CFE" w:rsidRPr="006B7CFE">
        <w:rPr>
          <w:lang w:eastAsia="x-none"/>
        </w:rPr>
        <w:t>finančnú opravu</w:t>
      </w:r>
      <w:r w:rsidRPr="0073389C">
        <w:rPr>
          <w:lang w:eastAsia="x-none"/>
        </w:rPr>
        <w:t xml:space="preserve">,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57E58F89" w14:textId="77777777"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14:paraId="46204386" w14:textId="77777777" w:rsidR="00A553F1" w:rsidRPr="0073389C" w:rsidRDefault="00A553F1" w:rsidP="00771817">
      <w:pPr>
        <w:spacing w:before="120" w:after="120" w:line="288" w:lineRule="auto"/>
        <w:jc w:val="both"/>
        <w:rPr>
          <w:lang w:eastAsia="x-none"/>
        </w:rPr>
      </w:pPr>
    </w:p>
    <w:p w14:paraId="7A55D306" w14:textId="75E0FA3F" w:rsidR="009D7F63" w:rsidRPr="0073389C" w:rsidRDefault="009D7F63" w:rsidP="00771817">
      <w:pPr>
        <w:spacing w:before="120" w:after="120" w:line="288" w:lineRule="auto"/>
        <w:jc w:val="both"/>
        <w:rPr>
          <w:b/>
        </w:rPr>
      </w:pPr>
      <w:r w:rsidRPr="0073389C">
        <w:rPr>
          <w:b/>
        </w:rPr>
        <w:t>e) Kontrola dodatkov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14:paraId="7A55D307" w14:textId="62A218B3"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w:t>
      </w:r>
      <w:r w:rsidR="00A85808" w:rsidRPr="00A85808">
        <w:t xml:space="preserve">za účelom ich kontroly </w:t>
      </w:r>
      <w:r w:rsidRPr="0073389C">
        <w:t xml:space="preserve">(pred podpisom oboma zmluvnými stranami) súvisiacich s výsledkom VO </w:t>
      </w:r>
      <w:r w:rsidR="00BC769F">
        <w:t xml:space="preserve">alebo obstarávania </w:t>
      </w:r>
      <w:r w:rsidRPr="0073389C">
        <w:t>spolufinancovaného z</w:t>
      </w:r>
      <w:r w:rsidR="00A85808">
        <w:t> </w:t>
      </w:r>
      <w:r w:rsidRPr="0073389C">
        <w:t>EŠIF</w:t>
      </w:r>
      <w:r w:rsidR="00A85808">
        <w:t>,</w:t>
      </w:r>
      <w:r w:rsidRPr="0073389C">
        <w:t xml:space="preserve"> </w:t>
      </w:r>
      <w:r w:rsidR="00A85808" w:rsidRPr="00A85808">
        <w:t xml:space="preserve">pri ktorých je </w:t>
      </w:r>
      <w:r w:rsidR="00A85808" w:rsidRPr="00AD07E2">
        <w:rPr>
          <w:b/>
        </w:rPr>
        <w:t>hodnota upraveného zmluvného plnenia rovnaká alebo vyššia ako 15 000 EUR bez DPH</w:t>
      </w:r>
      <w:r w:rsidR="00A85808" w:rsidRPr="00A85808">
        <w:t xml:space="preserve"> a/alebo ide o zmeny iné ako úpravu hodnoty zmluvného plnenia.</w:t>
      </w:r>
      <w:r w:rsidRPr="0073389C">
        <w:t xml:space="preserve">. Uvedená povinnosť sa vzťahuje aj na prípady, keď sa dodatok vzťahuje na časť výdavkov, ktoré nie sú oprávnenými výdavkami, avšak sú súčasťou zákazky, ktorá je spolufinancovaná z fondov EŠIF. </w:t>
      </w:r>
      <w:r w:rsidR="00A85808" w:rsidRPr="00A85808">
        <w:t>Uvedená povinnosť sa nevzťahuje na prípady, keď sa dodatkom menia identifikačné a kontaktné údaje zmluvných strán (napr. adresa sídla, kontaktné osoby, číslo bankového účtu a pod.).</w:t>
      </w:r>
      <w:r w:rsidR="00A85808">
        <w:t xml:space="preserve"> </w:t>
      </w:r>
      <w:r w:rsidR="00A85808" w:rsidRPr="00A85808">
        <w:t xml:space="preserve">V prípade, keď sa dodatkom menia identifikačné a kontaktné údaje zmluvných strán alebo sa mení len </w:t>
      </w:r>
      <w:r w:rsidR="00A85808" w:rsidRPr="00AD07E2">
        <w:rPr>
          <w:b/>
        </w:rPr>
        <w:t>hodnota upraveného zmluvného plnenia, ktorá je nižšia ako 15 000 EUR bez DPH</w:t>
      </w:r>
      <w:r w:rsidR="00A85808" w:rsidRPr="00A85808">
        <w:t xml:space="preserve">, je prijímateľ oprávnený predložiť takýto dodatok až </w:t>
      </w:r>
      <w:r w:rsidR="00A85808" w:rsidRPr="00AD07E2">
        <w:rPr>
          <w:b/>
        </w:rPr>
        <w:t>po jeho podpise</w:t>
      </w:r>
      <w:r w:rsidR="00A85808" w:rsidRPr="00A85808">
        <w:t xml:space="preserve"> oboma zmluvnými stranami, teda nie je povinný ho predložiť na schválenie pred jeho podpisom</w:t>
      </w:r>
    </w:p>
    <w:p w14:paraId="7A55D308" w14:textId="7E9BBBB6"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w:t>
      </w:r>
    </w:p>
    <w:p w14:paraId="212E7F6E" w14:textId="5922E028" w:rsidR="00F25EBB" w:rsidRPr="0073389C" w:rsidRDefault="00F25EBB" w:rsidP="009D7F63">
      <w:pPr>
        <w:spacing w:before="120" w:after="120" w:line="288" w:lineRule="auto"/>
        <w:jc w:val="both"/>
        <w:rPr>
          <w:rFonts w:cs="Arial"/>
          <w:szCs w:val="19"/>
        </w:rPr>
      </w:pPr>
      <w:r w:rsidRPr="00F25EBB">
        <w:rPr>
          <w:rFonts w:cs="Arial"/>
          <w:szCs w:val="19"/>
        </w:rPr>
        <w:t xml:space="preserve">Lehota na výkon </w:t>
      </w:r>
      <w:r w:rsidRPr="00AD07E2">
        <w:rPr>
          <w:rFonts w:cs="Arial"/>
          <w:b/>
          <w:szCs w:val="19"/>
        </w:rPr>
        <w:t xml:space="preserve">kontroly návrhu dodatku je </w:t>
      </w:r>
      <w:r w:rsidR="00A85808" w:rsidRPr="00AD07E2">
        <w:rPr>
          <w:rFonts w:cs="Arial"/>
          <w:b/>
          <w:szCs w:val="19"/>
        </w:rPr>
        <w:t xml:space="preserve">10 </w:t>
      </w:r>
      <w:r w:rsidRPr="00AD07E2">
        <w:rPr>
          <w:rFonts w:cs="Arial"/>
          <w:b/>
          <w:szCs w:val="19"/>
        </w:rPr>
        <w:t>pracovných dní</w:t>
      </w:r>
      <w:r w:rsidRPr="00F25EBB">
        <w:rPr>
          <w:rFonts w:cs="Arial"/>
          <w:szCs w:val="19"/>
        </w:rPr>
        <w:t>.</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115"/>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návrh dodatku zmluvy s úspešným uchádzačom, ktorého prílohou je v prípade dodávky stavebných prác alebo tovarov aj podporné stanovisko stavebného dozoru alebo iného príslušného odborníka atď. Stanovisko by malo obsahovať dôvody, ktoré vedú k zazmluvneniu dodatočných prác a služieb nad rámec zmluvy medzi prijímateľom a úspešným uchádzačom;</w:t>
      </w:r>
    </w:p>
    <w:p w14:paraId="70FABAD0" w14:textId="6C506A99"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14:paraId="4F23555A" w14:textId="301B1BD6" w:rsidR="004A1434" w:rsidRPr="004A1434" w:rsidRDefault="004A1434" w:rsidP="004A1434">
      <w:pPr>
        <w:spacing w:before="120" w:after="120" w:line="288" w:lineRule="auto"/>
        <w:jc w:val="both"/>
        <w:rPr>
          <w:rFonts w:cs="Arial"/>
          <w:szCs w:val="19"/>
        </w:rPr>
      </w:pPr>
      <w:r w:rsidRPr="004A1434">
        <w:rPr>
          <w:rFonts w:cs="Arial"/>
          <w:szCs w:val="19"/>
        </w:rPr>
        <w:t xml:space="preserve">Poskytovateľ požiada prijímateľa v prípade potreby </w:t>
      </w:r>
      <w:r w:rsidR="00BC769F">
        <w:rPr>
          <w:rFonts w:cs="Arial"/>
          <w:szCs w:val="19"/>
        </w:rPr>
        <w:t xml:space="preserve">o </w:t>
      </w:r>
      <w:r w:rsidRPr="004A1434">
        <w:rPr>
          <w:rFonts w:cs="Arial"/>
          <w:szCs w:val="19"/>
        </w:rPr>
        <w:t>odôvodneni</w:t>
      </w:r>
      <w:r w:rsidR="00BC769F">
        <w:rPr>
          <w:rFonts w:cs="Arial"/>
          <w:szCs w:val="19"/>
        </w:rPr>
        <w:t>e</w:t>
      </w:r>
      <w:r w:rsidRPr="004A1434">
        <w:rPr>
          <w:rFonts w:cs="Arial"/>
          <w:szCs w:val="19"/>
        </w:rPr>
        <w:t xml:space="preserve"> zvoleného postupu, resp. vysvetleni</w:t>
      </w:r>
      <w:r w:rsidR="00BC769F">
        <w:rPr>
          <w:rFonts w:cs="Arial"/>
          <w:szCs w:val="19"/>
        </w:rPr>
        <w:t>e</w:t>
      </w:r>
      <w:r w:rsidRPr="004A1434">
        <w:rPr>
          <w:rFonts w:cs="Arial"/>
          <w:szCs w:val="19"/>
        </w:rPr>
        <w:t>/doplneni</w:t>
      </w:r>
      <w:r w:rsidR="00BC769F">
        <w:rPr>
          <w:rFonts w:cs="Arial"/>
          <w:szCs w:val="19"/>
        </w:rPr>
        <w:t>e</w:t>
      </w:r>
      <w:r w:rsidRPr="004A1434">
        <w:rPr>
          <w:rFonts w:cs="Arial"/>
          <w:szCs w:val="19"/>
        </w:rPr>
        <w:t xml:space="preserve"> dokumentácie alebo informácií v lehote </w:t>
      </w:r>
      <w:r w:rsidRPr="00AD07E2">
        <w:rPr>
          <w:rFonts w:cs="Arial"/>
          <w:b/>
          <w:szCs w:val="19"/>
        </w:rPr>
        <w:t xml:space="preserve">minimálne 5 pracovných dní a maximálne 10 pracovných dní </w:t>
      </w:r>
      <w:r w:rsidRPr="004A1434">
        <w:rPr>
          <w:rFonts w:cs="Arial"/>
          <w:szCs w:val="19"/>
        </w:rPr>
        <w:t xml:space="preserve">odo dňa doručenia žiadosti o vysvetlenie resp. doplnenie dokumentácie. Dňom odoslania žiadosti </w:t>
      </w:r>
      <w:r w:rsidR="00BC769F">
        <w:rPr>
          <w:rFonts w:cs="Arial"/>
          <w:szCs w:val="19"/>
        </w:rPr>
        <w:t>sa</w:t>
      </w:r>
      <w:r w:rsidRPr="004A1434">
        <w:rPr>
          <w:rFonts w:cs="Arial"/>
          <w:szCs w:val="19"/>
        </w:rPr>
        <w:t xml:space="preserve"> lehota na výkon kontroly VO</w:t>
      </w:r>
      <w:r w:rsidR="00BC769F">
        <w:rPr>
          <w:rFonts w:cs="Arial"/>
          <w:szCs w:val="19"/>
        </w:rPr>
        <w:t xml:space="preserve"> prerušuje</w:t>
      </w:r>
      <w:r w:rsidRPr="004A1434">
        <w:rPr>
          <w:rFonts w:cs="Arial"/>
          <w:szCs w:val="19"/>
        </w:rPr>
        <w:t xml:space="preserve">. Dňom nasledujúcim po dni doručenia vysvetlenia alebo doplnenia dokumentácie poskytovateľovi </w:t>
      </w:r>
      <w:r w:rsidR="00BC769F">
        <w:rPr>
          <w:rFonts w:cs="Arial"/>
          <w:szCs w:val="19"/>
        </w:rPr>
        <w:t>pokračuje</w:t>
      </w:r>
      <w:r w:rsidR="00BC769F" w:rsidRPr="004A1434">
        <w:rPr>
          <w:rFonts w:cs="Arial"/>
          <w:szCs w:val="19"/>
        </w:rPr>
        <w:t xml:space="preserve"> </w:t>
      </w:r>
      <w:r w:rsidRPr="004A1434">
        <w:rPr>
          <w:rFonts w:cs="Arial"/>
          <w:szCs w:val="19"/>
        </w:rPr>
        <w:t>plyn</w:t>
      </w:r>
      <w:r w:rsidR="00BC769F">
        <w:rPr>
          <w:rFonts w:cs="Arial"/>
          <w:szCs w:val="19"/>
        </w:rPr>
        <w:t>utie</w:t>
      </w:r>
      <w:r w:rsidRPr="004A1434">
        <w:rPr>
          <w:rFonts w:cs="Arial"/>
          <w:szCs w:val="19"/>
        </w:rPr>
        <w:t xml:space="preserve">  lehot</w:t>
      </w:r>
      <w:r w:rsidR="00BC769F">
        <w:rPr>
          <w:rFonts w:cs="Arial"/>
          <w:szCs w:val="19"/>
        </w:rPr>
        <w:t>y</w:t>
      </w:r>
      <w:r w:rsidR="00A85808">
        <w:rPr>
          <w:rFonts w:cs="Arial"/>
          <w:szCs w:val="19"/>
        </w:rPr>
        <w:t xml:space="preserve"> </w:t>
      </w:r>
      <w:r w:rsidRPr="004A1434">
        <w:rPr>
          <w:rFonts w:cs="Arial"/>
          <w:szCs w:val="19"/>
        </w:rPr>
        <w:t>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198E33B7" w14:textId="4771D00D"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w:t>
      </w:r>
      <w:r w:rsidRPr="00AD07E2">
        <w:rPr>
          <w:rFonts w:cs="Arial"/>
          <w:b/>
          <w:szCs w:val="19"/>
        </w:rPr>
        <w:t>prijímateľa v návrhu správy z kontroly VO</w:t>
      </w:r>
      <w:r w:rsidRPr="004A1434">
        <w:rPr>
          <w:rFonts w:cs="Arial"/>
          <w:szCs w:val="19"/>
        </w:rPr>
        <w:t xml:space="preserve"> v primeranej lehote na odstránenie nedostatkov, zapracovanie pripomienok, zdôvodnenie nezapracovania pripomienok alebo podanie námietok k návrhu správy z kontroly. Poskytovateľ posúdi námietky k návrhu správy z kontroly VO a zašle prijímateľovi </w:t>
      </w:r>
      <w:r w:rsidRPr="00AD07E2">
        <w:rPr>
          <w:rFonts w:cs="Arial"/>
          <w:b/>
          <w:szCs w:val="19"/>
        </w:rPr>
        <w:t>správu z kontroly</w:t>
      </w:r>
      <w:r w:rsidRPr="004A1434">
        <w:rPr>
          <w:rFonts w:cs="Arial"/>
          <w:szCs w:val="19"/>
        </w:rPr>
        <w:t xml:space="preserve">, ktorej záverom môže byť súhlas alebo nesúhlas s uzavretím dodatku s úspešným uchádzačom. V prípade zistenia porušenia </w:t>
      </w:r>
      <w:r w:rsidR="00BC769F">
        <w:rPr>
          <w:rFonts w:cs="Arial"/>
          <w:szCs w:val="19"/>
        </w:rPr>
        <w:t>pravidiel</w:t>
      </w:r>
      <w:r w:rsidR="00BC769F" w:rsidRPr="004A1434">
        <w:rPr>
          <w:rFonts w:cs="Arial"/>
          <w:szCs w:val="19"/>
        </w:rPr>
        <w:t xml:space="preserve"> </w:t>
      </w:r>
      <w:r w:rsidRPr="004A1434">
        <w:rPr>
          <w:rFonts w:cs="Arial"/>
          <w:szCs w:val="19"/>
        </w:rPr>
        <w:t xml:space="preserve">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14:paraId="3E03CD73" w14:textId="68B1CD4A"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14:paraId="19742123" w14:textId="2D1C3387" w:rsidR="00AE02EE" w:rsidRDefault="00AE02EE" w:rsidP="004A1434">
      <w:pPr>
        <w:spacing w:before="120" w:after="120" w:line="288" w:lineRule="auto"/>
        <w:jc w:val="both"/>
        <w:rPr>
          <w:rFonts w:cs="Arial"/>
          <w:szCs w:val="19"/>
        </w:rPr>
      </w:pPr>
      <w:r w:rsidRPr="00AE02EE">
        <w:rPr>
          <w:rFonts w:cs="Arial"/>
          <w:szCs w:val="19"/>
        </w:rPr>
        <w:t>Ak poskytovateľ identifikuje nedostatky v procese VO, postupuje analogicky vo vzťahu k druhej ex-ante kontrole</w:t>
      </w:r>
      <w:r w:rsidR="00D077F7">
        <w:rPr>
          <w:rFonts w:cs="Arial"/>
          <w:szCs w:val="19"/>
        </w:rPr>
        <w:t xml:space="preserve"> </w:t>
      </w:r>
      <w:r w:rsidR="00D077F7" w:rsidRPr="00D077F7">
        <w:rPr>
          <w:rFonts w:cs="Arial"/>
          <w:szCs w:val="19"/>
        </w:rPr>
        <w:t xml:space="preserve">s výnimkou tých častí, ktoré upravujú kontrolu zákaziek </w:t>
      </w:r>
      <w:r w:rsidR="00756D3C">
        <w:rPr>
          <w:rFonts w:cs="Arial"/>
          <w:szCs w:val="19"/>
        </w:rPr>
        <w:t>zadávaných nadlimitným postupom</w:t>
      </w:r>
      <w:r w:rsidR="00756D3C" w:rsidRPr="00D077F7">
        <w:rPr>
          <w:rFonts w:cs="Arial"/>
          <w:szCs w:val="19"/>
        </w:rPr>
        <w:t xml:space="preserve"> </w:t>
      </w:r>
      <w:r w:rsidR="00D077F7" w:rsidRPr="00D077F7">
        <w:rPr>
          <w:rFonts w:cs="Arial"/>
          <w:szCs w:val="19"/>
        </w:rPr>
        <w:t xml:space="preserve">pred podpisom zmluvy zo strany ÚVO </w:t>
      </w:r>
      <w:r w:rsidR="00756D3C">
        <w:rPr>
          <w:rFonts w:cs="Arial"/>
          <w:szCs w:val="19"/>
        </w:rPr>
        <w:t>podľa</w:t>
      </w:r>
      <w:r w:rsidR="00D077F7" w:rsidRPr="00D077F7">
        <w:rPr>
          <w:rFonts w:cs="Arial"/>
          <w:szCs w:val="19"/>
        </w:rPr>
        <w:t xml:space="preserve"> § 169 ods. 2 ZVO.</w:t>
      </w:r>
    </w:p>
    <w:p w14:paraId="37D4DB52" w14:textId="72EC6B8A" w:rsidR="004A1434" w:rsidRPr="0073389C" w:rsidRDefault="007F4E20" w:rsidP="004A1434">
      <w:pPr>
        <w:spacing w:before="120" w:after="120" w:line="288" w:lineRule="auto"/>
        <w:jc w:val="both"/>
        <w:rPr>
          <w:rFonts w:cs="Arial"/>
          <w:szCs w:val="19"/>
        </w:rPr>
      </w:pPr>
      <w:r>
        <w:rPr>
          <w:rFonts w:cs="Arial"/>
          <w:szCs w:val="19"/>
        </w:rPr>
        <w:t>F</w:t>
      </w:r>
      <w:r w:rsidR="000E6C6C">
        <w:rPr>
          <w:rFonts w:cs="Arial"/>
          <w:szCs w:val="19"/>
        </w:rPr>
        <w:t>inančná</w:t>
      </w:r>
      <w:r w:rsidR="004A1434" w:rsidRPr="004A1434">
        <w:rPr>
          <w:rFonts w:cs="Arial"/>
          <w:szCs w:val="19"/>
        </w:rPr>
        <w:t xml:space="preserve"> kontrola VO sa považuje za ukončenú zaslaním</w:t>
      </w:r>
      <w:r w:rsidR="000E6C6C">
        <w:rPr>
          <w:rFonts w:cs="Arial"/>
          <w:szCs w:val="19"/>
        </w:rPr>
        <w:t xml:space="preserve"> </w:t>
      </w:r>
      <w:r w:rsidR="004A1434" w:rsidRPr="004A1434">
        <w:rPr>
          <w:rFonts w:cs="Arial"/>
          <w:szCs w:val="19"/>
        </w:rPr>
        <w:t>správy z kontroly VO prijímateľovi.</w:t>
      </w:r>
      <w:r w:rsidR="004A1434">
        <w:rPr>
          <w:rFonts w:cs="Arial"/>
          <w:szCs w:val="19"/>
        </w:rPr>
        <w:t xml:space="preserve"> </w:t>
      </w:r>
    </w:p>
    <w:p w14:paraId="7A55D313" w14:textId="6D33DB71"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EDAAFD2"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návrh príslušného oznámenia o </w:t>
      </w:r>
      <w:r w:rsidR="00D077F7" w:rsidRPr="00D077F7">
        <w:t>zámere uzavrieť zmluvu</w:t>
      </w:r>
      <w:r w:rsidRPr="009F4290">
        <w:t>. Až po kontrole tohto oznámenia a posúdení oprávnenosti použitia priameho rokovacieho konania je prijímateľ oprávnený začať realizovať tento postup. Po skončení procesov v rámci postupu priameho rokovacieho 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30765704" w:rsidR="009D7F63" w:rsidRPr="0073389C" w:rsidRDefault="009D7F63" w:rsidP="009D7F63">
      <w:pPr>
        <w:spacing w:before="120" w:after="120" w:line="288" w:lineRule="auto"/>
        <w:rPr>
          <w:b/>
        </w:rPr>
      </w:pPr>
      <w:r w:rsidRPr="0073389C">
        <w:rPr>
          <w:b/>
        </w:rPr>
        <w:t>f) Kontrola dodatkov –</w:t>
      </w:r>
      <w:r w:rsidR="00865602">
        <w:rPr>
          <w:b/>
        </w:rPr>
        <w:t xml:space="preserve"> </w:t>
      </w:r>
      <w:r w:rsidR="000E6C6C">
        <w:rPr>
          <w:b/>
        </w:rPr>
        <w:t xml:space="preserve">finančná </w:t>
      </w:r>
      <w:r w:rsidRPr="0073389C">
        <w:rPr>
          <w:b/>
        </w:rPr>
        <w:t xml:space="preserve">kontrola </w:t>
      </w:r>
      <w:r w:rsidR="00A85808">
        <w:rPr>
          <w:b/>
        </w:rPr>
        <w:t xml:space="preserve">uzavretého </w:t>
      </w:r>
      <w:r w:rsidRPr="0073389C">
        <w:rPr>
          <w:b/>
        </w:rPr>
        <w:t>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116"/>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„printscreen-u“). </w:t>
      </w:r>
    </w:p>
    <w:p w14:paraId="7A55D319" w14:textId="6E755B61"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1B07B171"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Pokiaľ prijímateľ predloží na kontrolu dodatok, </w:t>
      </w:r>
      <w:r w:rsidR="00A85808" w:rsidRPr="00A85808">
        <w:t>svojim obsahom spadá do kategórie povinne kontrolovaných návrhov dodatkov podľa pravidiel uvedených v bode e) tejto kapitoly</w:t>
      </w:r>
      <w:r w:rsidR="00A85808">
        <w:t>,</w:t>
      </w:r>
      <w:r w:rsidR="00A85808" w:rsidRPr="00A85808">
        <w:rPr>
          <w:b/>
        </w:rPr>
        <w:t xml:space="preserve"> </w:t>
      </w:r>
      <w:r w:rsidRPr="0073389C">
        <w:rPr>
          <w:b/>
        </w:rPr>
        <w:t>ktorý nebol predmetom kontroly</w:t>
      </w:r>
      <w:r w:rsidRPr="0073389C">
        <w:t xml:space="preserve"> pred jeho podpisom zo strany poskytovateľa, môže byť toto konanie prijímateľa považované za podstatné porušenie zmluvy o NFP. </w:t>
      </w:r>
    </w:p>
    <w:p w14:paraId="7A55D31A" w14:textId="3A2EF253" w:rsidR="009D7F63" w:rsidRPr="0073389C" w:rsidRDefault="009D7F63" w:rsidP="009D7F63">
      <w:pPr>
        <w:spacing w:before="120" w:after="120" w:line="288" w:lineRule="auto"/>
        <w:jc w:val="both"/>
      </w:pPr>
      <w:r w:rsidRPr="0073389C">
        <w:t xml:space="preserve">Poskytovateľ vykoná </w:t>
      </w:r>
      <w:r w:rsidRPr="00AD07E2">
        <w:rPr>
          <w:b/>
        </w:rPr>
        <w:t>kontrolu dodatku</w:t>
      </w:r>
      <w:r w:rsidRPr="0073389C">
        <w:t xml:space="preserve"> v lehote </w:t>
      </w:r>
      <w:r w:rsidR="00A85808" w:rsidRPr="00AD07E2">
        <w:rPr>
          <w:b/>
        </w:rPr>
        <w:t xml:space="preserve">5 </w:t>
      </w:r>
      <w:r w:rsidRPr="00AD07E2">
        <w:rPr>
          <w:b/>
        </w:rPr>
        <w:t>pracovných dní</w:t>
      </w:r>
      <w:r w:rsidR="00A85808" w:rsidRPr="00A85808">
        <w:rPr>
          <w:rFonts w:cs="Arial"/>
          <w:szCs w:val="19"/>
        </w:rPr>
        <w:t xml:space="preserve"> </w:t>
      </w:r>
      <w:r w:rsidR="00A85808" w:rsidRPr="00A85808">
        <w:t xml:space="preserve">ak dodatok bol predmetom aj kontroly návrhu dodatku pred jeho podpisom </w:t>
      </w:r>
      <w:r w:rsidR="00A85808" w:rsidRPr="00AD07E2">
        <w:rPr>
          <w:b/>
        </w:rPr>
        <w:t>a 15 pracovných dní</w:t>
      </w:r>
      <w:r w:rsidR="00A85808" w:rsidRPr="00A85808">
        <w:t>, ak dodatok nebol predmetom kontroly návrhu dodatku pred jeho podpisom</w:t>
      </w:r>
      <w:r w:rsidRPr="0073389C">
        <w:t>.</w:t>
      </w:r>
    </w:p>
    <w:p w14:paraId="7A55D31C" w14:textId="744751C5" w:rsidR="009D7F63" w:rsidRPr="0073389C" w:rsidRDefault="009D7F63" w:rsidP="009D7F63">
      <w:pPr>
        <w:spacing w:before="120" w:after="120" w:line="288" w:lineRule="auto"/>
        <w:jc w:val="both"/>
      </w:pPr>
      <w:r w:rsidRPr="0073389C">
        <w:t xml:space="preserve">Pri kontrole dodatku, ktorý nebol predmetom kontroly </w:t>
      </w:r>
      <w:r w:rsidR="00963E0D">
        <w:rPr>
          <w:rFonts w:cs="Arial"/>
          <w:szCs w:val="19"/>
        </w:rPr>
        <w:t xml:space="preserve">VO </w:t>
      </w:r>
      <w:r w:rsidRPr="0073389C">
        <w:t xml:space="preserve">pred jeho podpisom   postupuje poskytovateľ primerane podľa pravidiel uvedených v kapitole „Štandardná ex-post VO“. Pokiaľ poskytovateľ pri kontrole tohto dodatku nezistí porušenie </w:t>
      </w:r>
      <w:r w:rsidR="001A42C2">
        <w:t>pravidiel</w:t>
      </w:r>
      <w:r w:rsidR="001A42C2" w:rsidRPr="0073389C">
        <w:t xml:space="preserve"> </w:t>
      </w:r>
      <w:r w:rsidRPr="0073389C">
        <w:t>a postupov VO, resp. porušenie pravidiel a ustanovení legislatívy SR a EÚ, predmetný dodatok schváli.</w:t>
      </w:r>
    </w:p>
    <w:p w14:paraId="3C540536" w14:textId="36133A5C" w:rsidR="00963E0D" w:rsidRPr="00963E0D" w:rsidRDefault="00963E0D" w:rsidP="00963E0D">
      <w:pPr>
        <w:spacing w:before="120" w:after="120" w:line="288" w:lineRule="auto"/>
        <w:jc w:val="both"/>
        <w:rPr>
          <w:rFonts w:cs="Arial"/>
          <w:szCs w:val="19"/>
        </w:rPr>
      </w:pPr>
      <w:r w:rsidRPr="00963E0D">
        <w:rPr>
          <w:rFonts w:cs="Arial"/>
          <w:szCs w:val="19"/>
        </w:rPr>
        <w:t xml:space="preserve">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w:t>
      </w:r>
      <w:r w:rsidR="001A42C2">
        <w:rPr>
          <w:rFonts w:cs="Arial"/>
          <w:szCs w:val="19"/>
        </w:rPr>
        <w:t>sa</w:t>
      </w:r>
      <w:r w:rsidRPr="00963E0D">
        <w:rPr>
          <w:rFonts w:cs="Arial"/>
          <w:szCs w:val="19"/>
        </w:rPr>
        <w:t xml:space="preserve"> lehota na výkon kontroly VO</w:t>
      </w:r>
      <w:r w:rsidR="001A42C2">
        <w:rPr>
          <w:rFonts w:cs="Arial"/>
          <w:szCs w:val="19"/>
        </w:rPr>
        <w:t xml:space="preserve"> prerušuje</w:t>
      </w:r>
      <w:r w:rsidRPr="00963E0D">
        <w:rPr>
          <w:rFonts w:cs="Arial"/>
          <w:szCs w:val="19"/>
        </w:rPr>
        <w:t xml:space="preserve">. Dňom nasledujúcim po dni doručenia vysvetlenia alebo doplnenia dokumentácie poskytovateľovi </w:t>
      </w:r>
      <w:r w:rsidR="001A42C2">
        <w:rPr>
          <w:rFonts w:cs="Arial"/>
          <w:szCs w:val="19"/>
        </w:rPr>
        <w:t>pokračuje</w:t>
      </w:r>
      <w:r w:rsidR="001A42C2" w:rsidRPr="00963E0D">
        <w:rPr>
          <w:rFonts w:cs="Arial"/>
          <w:szCs w:val="19"/>
        </w:rPr>
        <w:t xml:space="preserve"> plyn</w:t>
      </w:r>
      <w:r w:rsidR="001A42C2">
        <w:rPr>
          <w:rFonts w:cs="Arial"/>
          <w:szCs w:val="19"/>
        </w:rPr>
        <w:t>utie</w:t>
      </w:r>
      <w:r w:rsidRPr="00963E0D">
        <w:rPr>
          <w:rFonts w:cs="Arial"/>
          <w:szCs w:val="19"/>
        </w:rPr>
        <w:t xml:space="preserve"> lehot</w:t>
      </w:r>
      <w:r w:rsidR="001A42C2">
        <w:rPr>
          <w:rFonts w:cs="Arial"/>
          <w:szCs w:val="19"/>
        </w:rPr>
        <w:t>y</w:t>
      </w:r>
      <w:r w:rsidRPr="00963E0D">
        <w:rPr>
          <w:rFonts w:cs="Arial"/>
          <w:szCs w:val="19"/>
        </w:rPr>
        <w:t xml:space="preserve">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24ACFE4C"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 </w:t>
      </w:r>
    </w:p>
    <w:p w14:paraId="2C516963" w14:textId="2DB1FB02"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w:t>
      </w:r>
      <w:r w:rsidR="001A42C2">
        <w:rPr>
          <w:rFonts w:cs="Arial"/>
          <w:szCs w:val="19"/>
        </w:rPr>
        <w:t>pravidiel</w:t>
      </w:r>
      <w:r w:rsidR="001A42C2" w:rsidRPr="00963E0D">
        <w:rPr>
          <w:rFonts w:cs="Arial"/>
          <w:szCs w:val="19"/>
        </w:rPr>
        <w:t xml:space="preserve"> </w:t>
      </w:r>
      <w:r w:rsidRPr="00963E0D">
        <w:rPr>
          <w:rFonts w:cs="Arial"/>
          <w:szCs w:val="19"/>
        </w:rPr>
        <w:t xml:space="preserve">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634CEDEA" w:rsidR="00963E0D" w:rsidRPr="00963E0D" w:rsidRDefault="007F4E20" w:rsidP="00963E0D">
      <w:pPr>
        <w:spacing w:before="120" w:after="120" w:line="288" w:lineRule="auto"/>
        <w:jc w:val="both"/>
        <w:rPr>
          <w:rFonts w:cs="Arial"/>
          <w:szCs w:val="19"/>
        </w:rPr>
      </w:pPr>
      <w:r>
        <w:rPr>
          <w:rFonts w:cs="Arial"/>
          <w:szCs w:val="19"/>
        </w:rPr>
        <w:t>F</w:t>
      </w:r>
      <w:r w:rsidR="000E6C6C">
        <w:rPr>
          <w:rFonts w:cs="Arial"/>
          <w:szCs w:val="19"/>
        </w:rPr>
        <w:t xml:space="preserve">inančná </w:t>
      </w:r>
      <w:r w:rsidR="00963E0D" w:rsidRPr="00963E0D">
        <w:rPr>
          <w:rFonts w:cs="Arial"/>
          <w:szCs w:val="19"/>
        </w:rPr>
        <w:t>kontrola VO sa považuje za ukončenú zaslaním správy z kontroly VO prijímateľovi.</w:t>
      </w:r>
    </w:p>
    <w:p w14:paraId="1BAAFE7C" w14:textId="1FF74D7A" w:rsidR="00963E0D" w:rsidRPr="00963E0D" w:rsidRDefault="00963E0D" w:rsidP="00963E0D">
      <w:pPr>
        <w:spacing w:before="120" w:after="120" w:line="288" w:lineRule="auto"/>
        <w:jc w:val="both"/>
        <w:rPr>
          <w:rFonts w:cs="Arial"/>
          <w:szCs w:val="19"/>
        </w:rPr>
      </w:pPr>
      <w:r w:rsidRPr="00963E0D">
        <w:rPr>
          <w:rFonts w:cs="Arial"/>
          <w:szCs w:val="19"/>
        </w:rPr>
        <w:t xml:space="preserve">Ak poskytovateľ pri kontrole dodatku zistí porušenie </w:t>
      </w:r>
      <w:r w:rsidR="001A42C2">
        <w:rPr>
          <w:rFonts w:cs="Arial"/>
          <w:szCs w:val="19"/>
        </w:rPr>
        <w:t>pravidiel</w:t>
      </w:r>
      <w:r w:rsidR="001A42C2" w:rsidRPr="00963E0D">
        <w:rPr>
          <w:rFonts w:cs="Arial"/>
          <w:szCs w:val="19"/>
        </w:rPr>
        <w:t xml:space="preserve"> </w:t>
      </w:r>
      <w:r w:rsidRPr="00963E0D">
        <w:rPr>
          <w:rFonts w:cs="Arial"/>
          <w:szCs w:val="19"/>
        </w:rPr>
        <w:t>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5B7173">
      <w:pPr>
        <w:pStyle w:val="Odsekzoznamu"/>
        <w:numPr>
          <w:ilvl w:val="0"/>
          <w:numId w:val="82"/>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2DF180C2" w:rsidR="00963E0D" w:rsidRPr="00963E0D" w:rsidRDefault="00963E0D" w:rsidP="005B7173">
      <w:pPr>
        <w:pStyle w:val="Odsekzoznamu"/>
        <w:numPr>
          <w:ilvl w:val="0"/>
          <w:numId w:val="82"/>
        </w:numPr>
        <w:spacing w:before="120" w:after="120" w:line="288" w:lineRule="auto"/>
        <w:jc w:val="both"/>
        <w:rPr>
          <w:rFonts w:cs="Arial"/>
          <w:szCs w:val="19"/>
        </w:rPr>
      </w:pPr>
      <w:r w:rsidRPr="00963E0D">
        <w:rPr>
          <w:rFonts w:cs="Arial"/>
          <w:szCs w:val="19"/>
        </w:rPr>
        <w:t xml:space="preserve">postupuje podľa metodického pokynu CKO č. 5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14:paraId="579D51DE" w14:textId="1F2C599C"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ŽoP, vychádzajúce z realizácie výsledku daného VO, budú zo strany poskytovateľa, označené ako neoprávnené. Rozhodnutie poskytovateľa, či bude postupovať podľa prvej alebo druhej odrážky predchádzajúceho odseku závisí závažnosti  zisten</w:t>
      </w:r>
      <w:r w:rsidR="001A42C2">
        <w:rPr>
          <w:rFonts w:cs="Arial"/>
          <w:szCs w:val="19"/>
        </w:rPr>
        <w:t>ých</w:t>
      </w:r>
      <w:r w:rsidRPr="00963E0D">
        <w:rPr>
          <w:rFonts w:cs="Arial"/>
          <w:szCs w:val="19"/>
        </w:rPr>
        <w:t xml:space="preserve"> nedostatkov.</w:t>
      </w:r>
    </w:p>
    <w:p w14:paraId="7A55D31E" w14:textId="486CC1E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w:t>
      </w:r>
      <w:r w:rsidR="00D35E63">
        <w:t xml:space="preserve"> 5</w:t>
      </w:r>
      <w:r w:rsidRPr="0073389C">
        <w:t xml:space="preserve">. </w:t>
      </w:r>
    </w:p>
    <w:p w14:paraId="3D65D487" w14:textId="2D676E6B" w:rsidR="00963E0D" w:rsidRDefault="00963E0D" w:rsidP="00963E0D">
      <w:pPr>
        <w:spacing w:before="120" w:after="120" w:line="288" w:lineRule="auto"/>
        <w:jc w:val="both"/>
        <w:rPr>
          <w:rFonts w:cs="Arial"/>
          <w:szCs w:val="19"/>
        </w:rPr>
      </w:pPr>
    </w:p>
    <w:p w14:paraId="646DFB88" w14:textId="1810834B" w:rsidR="007D11DA" w:rsidRPr="00697E52" w:rsidRDefault="00963E0D" w:rsidP="007D11DA">
      <w:pPr>
        <w:tabs>
          <w:tab w:val="left" w:pos="1014"/>
        </w:tabs>
        <w:spacing w:before="120" w:after="120" w:line="288" w:lineRule="auto"/>
        <w:jc w:val="both"/>
        <w:rPr>
          <w:b/>
        </w:rPr>
      </w:pPr>
      <w:r w:rsidRPr="00963E0D">
        <w:rPr>
          <w:rFonts w:cs="Arial"/>
          <w:b/>
          <w:szCs w:val="19"/>
        </w:rPr>
        <w:t xml:space="preserve">g)  </w:t>
      </w:r>
      <w:r w:rsidR="007D11DA" w:rsidRPr="00697E52">
        <w:rPr>
          <w:b/>
        </w:rPr>
        <w:t>Kontrola čiastkových zákaziek zadávaných na základe rámcových dohôd</w:t>
      </w:r>
      <w:r w:rsidR="00A85808">
        <w:rPr>
          <w:b/>
        </w:rPr>
        <w:t xml:space="preserve"> </w:t>
      </w:r>
      <w:r w:rsidR="00A85808" w:rsidRPr="00A85808">
        <w:rPr>
          <w:b/>
        </w:rPr>
        <w:t>a zákaziek zadávaných v rámci dynamického nákupného systému</w:t>
      </w:r>
    </w:p>
    <w:p w14:paraId="6A576B24" w14:textId="0214756F" w:rsidR="007D11DA" w:rsidRDefault="007D11DA" w:rsidP="007D11DA">
      <w:pPr>
        <w:tabs>
          <w:tab w:val="left" w:pos="1014"/>
        </w:tabs>
        <w:spacing w:before="120" w:after="120" w:line="288" w:lineRule="auto"/>
        <w:jc w:val="both"/>
      </w:pPr>
      <w:r>
        <w:t xml:space="preserve">Predmetom kontroly je každá čiastková </w:t>
      </w:r>
      <w:r w:rsidR="00A85808">
        <w:t>zákazka zadávaná na základe</w:t>
      </w:r>
      <w:r>
        <w:t xml:space="preserve"> rámcovej dohody,</w:t>
      </w:r>
      <w:r w:rsidR="00A85808" w:rsidRPr="00A85808">
        <w:t xml:space="preserve"> (nemá sa na mysli rámcová dohoda uzavretá v rámci DNS)</w:t>
      </w:r>
      <w:r w:rsidR="00A85808">
        <w:t xml:space="preserve">, </w:t>
      </w:r>
      <w:r>
        <w:t xml:space="preserve"> </w:t>
      </w:r>
      <w:r w:rsidR="00A85808" w:rsidRPr="00A85808">
        <w:t>a každá zákazka zadávaná v rámci DNS</w:t>
      </w:r>
      <w:r>
        <w:t>, ktoré budú financované z prostriedkov NFP.</w:t>
      </w:r>
    </w:p>
    <w:p w14:paraId="36B64302" w14:textId="77777777" w:rsidR="007D11DA" w:rsidRDefault="007D11DA" w:rsidP="007D11DA">
      <w:pPr>
        <w:tabs>
          <w:tab w:val="left" w:pos="1014"/>
        </w:tabs>
        <w:spacing w:before="120" w:after="120" w:line="288" w:lineRule="auto"/>
        <w:jc w:val="both"/>
      </w:pPr>
      <w:r>
        <w:t xml:space="preserve">Rámcové dohody sa podľa § 83 ods. 5 ZVO delia na rámcové dohody bez opätovného otvárania súťaže (tzv. uzavreté rámcové dohody) a s opätovným otváraním súťaže (tzv. otvorené rámcové dohody). </w:t>
      </w:r>
    </w:p>
    <w:p w14:paraId="50D270AC" w14:textId="77777777" w:rsidR="00A85808" w:rsidRPr="00A85808" w:rsidRDefault="00A85808" w:rsidP="00852446">
      <w:pPr>
        <w:tabs>
          <w:tab w:val="left" w:pos="1014"/>
        </w:tabs>
        <w:spacing w:line="288" w:lineRule="auto"/>
        <w:jc w:val="both"/>
      </w:pPr>
      <w:r w:rsidRPr="00A85808">
        <w:t xml:space="preserve">Rámcová dohoda určuje podmienky zadávania zákaziek počas jej platnosti, najmä čo sa týka ceny a predpokladaného množstva predmetu zákazky, t. j. pojem zadávanie zákaziek na základe rámcovej dohody subsumuje pod seba všetky čiastkové objednávky, čiastkové zmluvy, opätovné otvorenia súťaže atď. </w:t>
      </w:r>
    </w:p>
    <w:p w14:paraId="343953D9" w14:textId="77777777" w:rsidR="00A85808" w:rsidRPr="00A85808" w:rsidRDefault="00A85808" w:rsidP="00852446">
      <w:pPr>
        <w:tabs>
          <w:tab w:val="left" w:pos="1014"/>
        </w:tabs>
        <w:spacing w:line="288" w:lineRule="auto"/>
        <w:jc w:val="both"/>
      </w:pPr>
    </w:p>
    <w:p w14:paraId="16526BC0" w14:textId="77777777" w:rsidR="00A85808" w:rsidRPr="00A85808" w:rsidRDefault="00A85808"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85808">
        <w:rPr>
          <w:b/>
          <w:i/>
        </w:rPr>
        <w:t xml:space="preserve">Dôležité upozornenie: </w:t>
      </w:r>
      <w:r w:rsidRPr="00A85808">
        <w:t>Pri zadávaní zákazky na základe rámcovej dohody nemožno vykonať podstatné zmeny a doplnenia podmienok určených v rámcovej dohode.</w:t>
      </w:r>
    </w:p>
    <w:p w14:paraId="72FC55E6" w14:textId="77777777" w:rsidR="00A85808" w:rsidRPr="00A85808" w:rsidRDefault="00A85808" w:rsidP="00852446">
      <w:pPr>
        <w:tabs>
          <w:tab w:val="left" w:pos="1014"/>
        </w:tabs>
        <w:spacing w:line="288" w:lineRule="auto"/>
        <w:jc w:val="both"/>
      </w:pPr>
    </w:p>
    <w:p w14:paraId="55785EC0" w14:textId="77777777" w:rsidR="00A85808" w:rsidRPr="00A85808" w:rsidRDefault="00A85808" w:rsidP="00852446">
      <w:pPr>
        <w:tabs>
          <w:tab w:val="left" w:pos="1014"/>
        </w:tabs>
        <w:spacing w:line="288" w:lineRule="auto"/>
        <w:jc w:val="both"/>
      </w:pPr>
      <w:r w:rsidRPr="00A85808">
        <w:t>Ak má čiastková zákazka charakter objednávky, je objednávka evidovaná v ITMS 2014+. V prípade, ak má byť výsledkom zadávania čiastkovej zákazky na základe rámcovej dohody písomná zmluva, na základe ktorej sa zadávajú objednávky, eviduje sa v ITMS 2014+ iba čiastková zmluva a objednávky budú evidované na úrovni tejto čiastkovej zmluvy.</w:t>
      </w:r>
    </w:p>
    <w:p w14:paraId="05D7D1E2" w14:textId="77777777" w:rsidR="00A85808" w:rsidRPr="00A85808" w:rsidRDefault="00A85808" w:rsidP="00852446">
      <w:pPr>
        <w:tabs>
          <w:tab w:val="left" w:pos="1014"/>
        </w:tabs>
        <w:spacing w:line="288" w:lineRule="auto"/>
        <w:jc w:val="both"/>
      </w:pPr>
    </w:p>
    <w:p w14:paraId="439B6E51" w14:textId="77777777" w:rsidR="00A85808" w:rsidRPr="00A85808" w:rsidRDefault="00A85808" w:rsidP="00852446">
      <w:pPr>
        <w:tabs>
          <w:tab w:val="left" w:pos="1014"/>
        </w:tabs>
        <w:spacing w:line="288" w:lineRule="auto"/>
        <w:jc w:val="both"/>
      </w:pPr>
      <w:r w:rsidRPr="00A85808">
        <w:t>DNS je elektronický postup zadávania nadlimitnej zákazky v rozsahu skupiny alebo jej časti podľa slovníka obstarávania na tovary, stavebné práce alebo služby, ktoré sú bežne dostupné na trhu a na základe ktorého je možné zadávať čiastkové zákazky. DNS je vytvorený na určitú dobu. Zadávaniu zákaziek v rámci DNS predchádza vytvorenie DNS a zaradenie záujemcov do DNS, ktoré je možné len po podaní žiadosti záujemcu o zaradenie do DNS a splnení podmienok účasti a požiadaviek stanovených v oznámení o vyhlásení verejného obstarávania a súťažných podkladoch.</w:t>
      </w:r>
    </w:p>
    <w:p w14:paraId="3CE40180" w14:textId="77777777" w:rsidR="00A85808" w:rsidRPr="00A85808" w:rsidRDefault="00A85808" w:rsidP="00852446">
      <w:pPr>
        <w:tabs>
          <w:tab w:val="left" w:pos="1014"/>
        </w:tabs>
        <w:spacing w:line="288" w:lineRule="auto"/>
        <w:jc w:val="both"/>
      </w:pPr>
    </w:p>
    <w:p w14:paraId="121A70CE" w14:textId="77777777" w:rsidR="00A85808" w:rsidRPr="00A85808" w:rsidRDefault="00A85808" w:rsidP="00852446">
      <w:pPr>
        <w:tabs>
          <w:tab w:val="left" w:pos="1014"/>
        </w:tabs>
        <w:spacing w:line="288" w:lineRule="auto"/>
        <w:jc w:val="both"/>
      </w:pPr>
      <w:r w:rsidRPr="00A85808">
        <w:t>Pri zadávaní každej konkrétnej zákazky verejný obstarávateľ elektronicky prostredníctvom funkcionality DNS vyzve na predloženie ponuky všetkých záujemcov, ktorí boli zaradení do DNS, osobitne na každú zákazku, ktorá sa zadáva s využitím tohto systému, pričom náležitosti takejto výzvy na predkladanie ponúk upravuje ZVO. Ponuky predložené v lehote na predkladanie ponúk sa vyhodnocujú podľa kritérií uvedených v oznámení o vyhlásení verejného obstarávania, prípadne spresnených vo výzve na predkladanie ponúk.</w:t>
      </w:r>
    </w:p>
    <w:p w14:paraId="712DF199" w14:textId="77777777" w:rsidR="00A85808" w:rsidRDefault="00A85808" w:rsidP="00852446">
      <w:pPr>
        <w:tabs>
          <w:tab w:val="left" w:pos="1014"/>
        </w:tabs>
        <w:spacing w:line="288" w:lineRule="auto"/>
        <w:jc w:val="both"/>
      </w:pPr>
    </w:p>
    <w:p w14:paraId="4B8F49A1" w14:textId="77777777" w:rsidR="00A85808" w:rsidRPr="00A85808" w:rsidRDefault="00A85808" w:rsidP="00A85808">
      <w:pPr>
        <w:tabs>
          <w:tab w:val="left" w:pos="1014"/>
        </w:tabs>
        <w:spacing w:before="120" w:after="120" w:line="288" w:lineRule="auto"/>
        <w:jc w:val="both"/>
      </w:pPr>
      <w:r w:rsidRPr="00A85808">
        <w:t>Ak hodnota čiastkovej zákazky zadanej na základe rámcovej dohody predstavuje</w:t>
      </w:r>
      <w:r w:rsidRPr="00A85808">
        <w:br/>
        <w:t>z pohľadu finančného limitu zákazku s nízkou hodnotou podľa § 117 ZVO, resp. zákazku podľa § 9 ods. 9 zákona č. 25/2006 Z. z., môže prijímateľ predložiť dokumentáciu na kontrolu aj súčasne so ŽoP, ktorá obsahuje deklarované výdavky súvisiace so zadaním predmetnej čiastkovej zákazky. Uvedené pravidlo sa týka aj čiastkovej zákazky vo finančnom limite podlimitnej zákazky, ktorá má charakter objednávky, ak bola zadávaná na základe rámcovej dohody bez opätovného otvorenia súťaže.</w:t>
      </w:r>
    </w:p>
    <w:p w14:paraId="7B27E600" w14:textId="65E9D633" w:rsidR="00F84F81" w:rsidRPr="00F84F81" w:rsidRDefault="00F84F81" w:rsidP="00F84F81">
      <w:pPr>
        <w:tabs>
          <w:tab w:val="left" w:pos="1014"/>
        </w:tabs>
        <w:spacing w:before="120" w:after="120" w:line="288" w:lineRule="auto"/>
        <w:jc w:val="both"/>
      </w:pPr>
      <w:r w:rsidRPr="00F84F81">
        <w:t xml:space="preserve">Finančná kontrola čiastkových zákaziek zadávaných na základe rámcových dohôd  </w:t>
      </w:r>
      <w:r w:rsidR="00A85808" w:rsidRPr="00A85808">
        <w:t xml:space="preserve">a zákaziek zadávaných v rámci DNS </w:t>
      </w:r>
      <w:r w:rsidRPr="00F84F81">
        <w:t xml:space="preserve">sa vykoná podľa verzie Príručky pre prijímateľa účinnej v čase predloženia čiastkových zákaziek zadávaných na základe rámcových dohôd za účelom výkonu finančnej kontroly poskytovateľovi so zohľadnením zákona o verejnom obstarávaní účinného v čase odoslania oznámenia o vyhlásení verejného obstarávania, </w:t>
      </w:r>
      <w:r w:rsidR="00A85808">
        <w:t xml:space="preserve">resp. </w:t>
      </w:r>
      <w:r w:rsidRPr="00F84F81">
        <w:t>výzvy na predkladanie ponúk do Vestníka VO na zverejnenie.</w:t>
      </w:r>
    </w:p>
    <w:p w14:paraId="6B442EB1" w14:textId="77777777" w:rsidR="00A85808" w:rsidRPr="00A85808" w:rsidRDefault="00A85808" w:rsidP="00A85808">
      <w:pPr>
        <w:tabs>
          <w:tab w:val="left" w:pos="1014"/>
        </w:tabs>
        <w:spacing w:before="120" w:after="120" w:line="288" w:lineRule="auto"/>
        <w:jc w:val="both"/>
      </w:pPr>
      <w:r w:rsidRPr="00A85808">
        <w:t>Ak hodnota čiastkovej zákazky zadanej na základe rámcovej dohody predstavuje</w:t>
      </w:r>
      <w:r w:rsidRPr="00A85808">
        <w:br/>
        <w:t>z pohľadu finančného limitu zákazku s nízkou hodnotou podľa § 117 ZVO, resp. zákazku podľa § 9 ods. 9 zákona č. 25/2006 Z. z., môže prijímateľ predložiť dokumentáciu na kontrolu aj súčasne so ŽoP, ktorá obsahuje deklarované výdavky súvisiace so zadaním predmetnej čiastkovej zákazky. Uvedené pravidlo sa týka aj čiastkovej zákazky vo finančnom limite podlimitnej zákazky, ktorá má charakter objednávky, ak bola zadávaná na základe rámcovej dohody bez opätovného otvorenia súťaže.</w:t>
      </w:r>
    </w:p>
    <w:p w14:paraId="44AF7913" w14:textId="77777777" w:rsidR="00F84F81" w:rsidRPr="00F84F81" w:rsidRDefault="00F84F81" w:rsidP="00F84F81">
      <w:pPr>
        <w:tabs>
          <w:tab w:val="left" w:pos="1014"/>
        </w:tabs>
        <w:spacing w:before="120" w:after="120" w:line="288" w:lineRule="auto"/>
        <w:jc w:val="both"/>
      </w:pPr>
      <w:r w:rsidRPr="00F84F81">
        <w:t xml:space="preserve">Poskytovateľ vykonáva kontrolu čiastkových zmlúv ako: </w:t>
      </w:r>
    </w:p>
    <w:p w14:paraId="1AC4971C" w14:textId="5ECCF23D" w:rsidR="00F84F81" w:rsidRPr="00F84F81" w:rsidRDefault="00F84F81" w:rsidP="005B7173">
      <w:pPr>
        <w:numPr>
          <w:ilvl w:val="0"/>
          <w:numId w:val="99"/>
        </w:numPr>
        <w:tabs>
          <w:tab w:val="left" w:pos="1014"/>
        </w:tabs>
        <w:spacing w:before="120" w:after="120" w:line="288" w:lineRule="auto"/>
        <w:jc w:val="both"/>
      </w:pPr>
      <w:r w:rsidRPr="00F84F81">
        <w:t>druhú ex-ante kontrolu</w:t>
      </w:r>
      <w:r w:rsidR="00834537">
        <w:t xml:space="preserve"> a následnú ex-post kontrolu alebo</w:t>
      </w:r>
      <w:r w:rsidRPr="00F84F81">
        <w:t>,</w:t>
      </w:r>
    </w:p>
    <w:p w14:paraId="45C5B354" w14:textId="77777777" w:rsidR="00F84F81" w:rsidRPr="00F84F81" w:rsidRDefault="00F84F81" w:rsidP="005B7173">
      <w:pPr>
        <w:numPr>
          <w:ilvl w:val="0"/>
          <w:numId w:val="99"/>
        </w:numPr>
        <w:tabs>
          <w:tab w:val="left" w:pos="1014"/>
        </w:tabs>
        <w:spacing w:before="120" w:after="120" w:line="288" w:lineRule="auto"/>
        <w:jc w:val="both"/>
      </w:pPr>
      <w:r w:rsidRPr="00F84F81">
        <w:t>štandardnú ex-post kontrolu.</w:t>
      </w:r>
    </w:p>
    <w:p w14:paraId="09357208" w14:textId="6B33688A" w:rsidR="007D11DA" w:rsidRPr="00C12A2D" w:rsidRDefault="007D11DA" w:rsidP="007D11DA">
      <w:pPr>
        <w:tabs>
          <w:tab w:val="left" w:pos="1014"/>
        </w:tabs>
        <w:spacing w:before="120" w:after="120" w:line="288" w:lineRule="auto"/>
        <w:jc w:val="both"/>
      </w:pPr>
      <w:r w:rsidRPr="00C12A2D">
        <w:t xml:space="preserve">Nižšie uvedené členenie rámcových dohôd sa posudzuje podľa finančného limitu vzťahujúceho sa podľa ZVO na </w:t>
      </w:r>
      <w:r w:rsidR="00834537">
        <w:t>typ verejného obstarávateľa</w:t>
      </w:r>
      <w:r w:rsidRPr="00C12A2D">
        <w:t xml:space="preserve">, </w:t>
      </w:r>
      <w:r w:rsidR="00834537" w:rsidRPr="00C12A2D">
        <w:t>ktor</w:t>
      </w:r>
      <w:r w:rsidR="00834537">
        <w:t>ý</w:t>
      </w:r>
      <w:r w:rsidR="00834537" w:rsidRPr="00C12A2D">
        <w:t xml:space="preserve"> </w:t>
      </w:r>
      <w:r w:rsidRPr="00C12A2D">
        <w:t xml:space="preserve">predmetné VO </w:t>
      </w:r>
      <w:r w:rsidR="00834537">
        <w:t>realizuje</w:t>
      </w:r>
      <w:r w:rsidRPr="00C12A2D">
        <w:t>.</w:t>
      </w:r>
    </w:p>
    <w:p w14:paraId="62644943" w14:textId="77777777" w:rsidR="007D11DA" w:rsidRDefault="007D11DA" w:rsidP="007D11DA">
      <w:pPr>
        <w:tabs>
          <w:tab w:val="left" w:pos="1014"/>
        </w:tabs>
        <w:spacing w:before="120" w:after="120" w:line="288" w:lineRule="auto"/>
        <w:jc w:val="both"/>
      </w:pPr>
    </w:p>
    <w:p w14:paraId="3C5B7D8F" w14:textId="2E3E73CA"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t xml:space="preserve">Odporúčanie pre prijímateľa: </w:t>
      </w:r>
      <w:r w:rsidRPr="00697E52">
        <w:t xml:space="preserve">Prijímateľ čiastkovú zmluvu predkladá na kontrolu </w:t>
      </w:r>
      <w:r w:rsidR="00834537">
        <w:t>p</w:t>
      </w:r>
      <w:r w:rsidR="00834537" w:rsidRPr="00697E52">
        <w:t xml:space="preserve">oskytovateľovi </w:t>
      </w:r>
      <w:r w:rsidRPr="00697E52">
        <w:t>až po ukončení kontroly verejného obstarávania, výsledkom ktorého je uzavretie rámcovej dohody, na základe ktorej sa čiastková zmluva zadáva.</w:t>
      </w:r>
      <w:r w:rsidRPr="00697E52">
        <w:rPr>
          <w:b/>
          <w:i/>
        </w:rPr>
        <w:t xml:space="preserve">   </w:t>
      </w:r>
    </w:p>
    <w:p w14:paraId="1CECB835" w14:textId="77777777" w:rsidR="007D11DA" w:rsidRDefault="007D11DA" w:rsidP="007D11DA">
      <w:pPr>
        <w:tabs>
          <w:tab w:val="left" w:pos="1014"/>
        </w:tabs>
        <w:spacing w:before="120" w:after="120" w:line="288" w:lineRule="auto"/>
        <w:jc w:val="both"/>
      </w:pPr>
    </w:p>
    <w:p w14:paraId="40639A40"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14:paraId="482170A7" w14:textId="77777777" w:rsidR="007D11DA" w:rsidRDefault="007D11DA" w:rsidP="007D11DA">
      <w:pPr>
        <w:tabs>
          <w:tab w:val="left" w:pos="1014"/>
        </w:tabs>
        <w:spacing w:before="120" w:after="120" w:line="288" w:lineRule="auto"/>
        <w:jc w:val="both"/>
      </w:pPr>
    </w:p>
    <w:p w14:paraId="45EB839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t>43 ods. 13 až 15</w:t>
      </w:r>
      <w:r w:rsidRPr="00697E52">
        <w:t xml:space="preserve"> ZVO a § </w:t>
      </w:r>
      <w:r>
        <w:t xml:space="preserve">83 </w:t>
      </w:r>
      <w:r w:rsidRPr="00697E52">
        <w:t>ZVO (najmä povinnosť uvádzania možnosti výpovede z dôvodov uvedených v predmetných ustanoveniach ZVO a pravidlá zadávania čiastkových zákaziek z rámcových dohôd).</w:t>
      </w:r>
    </w:p>
    <w:p w14:paraId="77253324" w14:textId="77777777" w:rsidR="007D11DA" w:rsidRDefault="007D11DA" w:rsidP="007D11DA">
      <w:pPr>
        <w:tabs>
          <w:tab w:val="left" w:pos="1014"/>
        </w:tabs>
        <w:spacing w:before="120" w:after="120" w:line="288" w:lineRule="auto"/>
        <w:jc w:val="both"/>
      </w:pPr>
    </w:p>
    <w:p w14:paraId="025ECB4B" w14:textId="0174A8F7" w:rsidR="008F2958" w:rsidRDefault="008F2958" w:rsidP="007D11DA">
      <w:pPr>
        <w:tabs>
          <w:tab w:val="left" w:pos="1014"/>
        </w:tabs>
        <w:spacing w:before="120" w:after="120" w:line="288" w:lineRule="auto"/>
        <w:jc w:val="both"/>
      </w:pPr>
      <w:r w:rsidRPr="008F2958">
        <w:t>Pod pojmom „hodnota čiastkovej zákazky“ sa rozumie hodnota čiastkovej zákazky v eur bez DPH, ktorá bude/je predmetom čiastkovej zmluvy alebo objednávky.</w:t>
      </w:r>
    </w:p>
    <w:p w14:paraId="2B8029FD" w14:textId="77777777" w:rsidR="008F2958" w:rsidRDefault="008F2958" w:rsidP="007D11DA">
      <w:pPr>
        <w:tabs>
          <w:tab w:val="left" w:pos="1014"/>
        </w:tabs>
        <w:spacing w:before="120" w:after="120" w:line="288" w:lineRule="auto"/>
        <w:jc w:val="both"/>
      </w:pPr>
    </w:p>
    <w:p w14:paraId="6927D7BF" w14:textId="77777777" w:rsidR="007D11DA" w:rsidRPr="00697E52" w:rsidRDefault="007D11DA" w:rsidP="005B7173">
      <w:pPr>
        <w:pStyle w:val="Odsekzoznamu"/>
        <w:numPr>
          <w:ilvl w:val="0"/>
          <w:numId w:val="87"/>
        </w:numPr>
        <w:spacing w:after="120" w:line="288" w:lineRule="auto"/>
        <w:jc w:val="both"/>
        <w:rPr>
          <w:b/>
        </w:rPr>
      </w:pPr>
      <w:r w:rsidRPr="00697E52">
        <w:rPr>
          <w:b/>
        </w:rPr>
        <w:t>Uzavreté rámcové dohody</w:t>
      </w:r>
    </w:p>
    <w:p w14:paraId="7A88D69F" w14:textId="77777777" w:rsidR="006B360C" w:rsidRPr="00697E52" w:rsidRDefault="006B360C" w:rsidP="00DD30A9">
      <w:pPr>
        <w:pStyle w:val="Odsekzoznamu"/>
        <w:spacing w:after="120" w:line="288" w:lineRule="auto"/>
        <w:jc w:val="both"/>
        <w:rPr>
          <w:b/>
        </w:rPr>
      </w:pPr>
    </w:p>
    <w:p w14:paraId="5334BD25" w14:textId="4B7534FE" w:rsidR="00834537" w:rsidRPr="00834537" w:rsidRDefault="007D11DA" w:rsidP="00834537">
      <w:pPr>
        <w:tabs>
          <w:tab w:val="left" w:pos="1014"/>
        </w:tabs>
        <w:spacing w:before="120" w:after="120" w:line="288" w:lineRule="auto"/>
        <w:jc w:val="both"/>
      </w:pPr>
      <w:r>
        <w:t xml:space="preserve">Poskytovateľ kontroluje postup zadávania čiastkových zákaziek z rámcovej dohody na základe dokumentácie predloženej prijímateľom </w:t>
      </w:r>
      <w:r w:rsidR="00834537" w:rsidRPr="00834537">
        <w:t xml:space="preserve">vo fáze po uzatvorení čiastkovej zmluvy (resp. zadaní a akceptácii objednávky) s dodávateľom (štandardná ex-post kontrola), pričom táto čiastková zmluva je už platná a účinná (okrem prípadov, kedy je účinnosť zmluvy viazaná na odkladaciu podmienku, ktorá ešte nenastala).  </w:t>
      </w:r>
    </w:p>
    <w:p w14:paraId="75001771" w14:textId="77777777" w:rsidR="00834537" w:rsidRPr="00834537" w:rsidRDefault="00834537" w:rsidP="00834537">
      <w:pPr>
        <w:tabs>
          <w:tab w:val="left" w:pos="1014"/>
        </w:tabs>
        <w:spacing w:before="120" w:after="120" w:line="288" w:lineRule="auto"/>
        <w:jc w:val="both"/>
      </w:pPr>
      <w:r w:rsidRPr="00834537">
        <w:t xml:space="preserve">Prijímateľ predkladá  poskytovateľovi kompletnú dokumentáciu zo zadávania čiastkovej zákazky na kontrolu cez ITMS 2014+ v súlade s pravidlami uvedenými pre štandardnú ex post kontrolu v bode c) tejto kapitoly. </w:t>
      </w:r>
    </w:p>
    <w:p w14:paraId="72F3CEAA" w14:textId="4AAF7060" w:rsidR="007D11DA" w:rsidRDefault="007D11DA" w:rsidP="007D11DA">
      <w:pPr>
        <w:tabs>
          <w:tab w:val="left" w:pos="1014"/>
        </w:tabs>
        <w:spacing w:before="120" w:after="120" w:line="288" w:lineRule="auto"/>
        <w:jc w:val="both"/>
      </w:pPr>
      <w:r>
        <w:t xml:space="preserve">Predmetom kontroly po podpise čiastkovej zmluvy s dodávateľom, vykonávanej Poskytovateľom sú: </w:t>
      </w:r>
    </w:p>
    <w:p w14:paraId="0E4C33DE" w14:textId="77777777" w:rsidR="007D11DA" w:rsidRDefault="007D11DA" w:rsidP="005B7173">
      <w:pPr>
        <w:pStyle w:val="Odsekzoznamu"/>
        <w:numPr>
          <w:ilvl w:val="0"/>
          <w:numId w:val="88"/>
        </w:numPr>
        <w:tabs>
          <w:tab w:val="left" w:pos="1014"/>
        </w:tabs>
        <w:spacing w:before="120" w:after="120" w:line="288" w:lineRule="auto"/>
        <w:jc w:val="both"/>
      </w:pPr>
      <w:r>
        <w:t xml:space="preserve">čiastkové zmluvy (resp. objednávky) uzatvárané na základe rámcových dohôd bez opätovného otvárania súťaže a </w:t>
      </w:r>
    </w:p>
    <w:p w14:paraId="1C6E728A" w14:textId="209B9ED8" w:rsidR="007D11DA" w:rsidRDefault="007D11DA" w:rsidP="005B7173">
      <w:pPr>
        <w:pStyle w:val="Odsekzoznamu"/>
        <w:numPr>
          <w:ilvl w:val="0"/>
          <w:numId w:val="88"/>
        </w:numPr>
        <w:tabs>
          <w:tab w:val="left" w:pos="1014"/>
        </w:tabs>
        <w:spacing w:before="120" w:after="120" w:line="288" w:lineRule="auto"/>
        <w:jc w:val="both"/>
      </w:pPr>
      <w:r>
        <w:t>postup vedúci k uzatvoreniu čiastkových zmlúv na základe rámcovej dohody s jedným alebo s viacerými uchádzačmi</w:t>
      </w:r>
      <w:r w:rsidR="00834537">
        <w:t xml:space="preserve"> bez opätovného otvárania súťaže</w:t>
      </w:r>
      <w:r>
        <w:t xml:space="preserve">. </w:t>
      </w:r>
    </w:p>
    <w:p w14:paraId="571B7F5E" w14:textId="7413BC89" w:rsidR="007D11DA" w:rsidRDefault="007D11DA" w:rsidP="007D11DA">
      <w:pPr>
        <w:tabs>
          <w:tab w:val="left" w:pos="1014"/>
        </w:tabs>
        <w:spacing w:before="120" w:after="120" w:line="288" w:lineRule="auto"/>
        <w:jc w:val="both"/>
      </w:pPr>
      <w:r>
        <w:t xml:space="preserve">Poskytovateľ vykoná kontrolu pred podpisom čiastkovej zmluvy </w:t>
      </w:r>
      <w:r w:rsidRPr="00AD07E2">
        <w:rPr>
          <w:b/>
        </w:rPr>
        <w:t>v lehote 20 pracovných dní</w:t>
      </w:r>
      <w:r>
        <w:t>.</w:t>
      </w:r>
    </w:p>
    <w:p w14:paraId="38035FC9" w14:textId="4ADDEF2C" w:rsidR="006B360C" w:rsidRDefault="006B360C" w:rsidP="00B72499">
      <w:pPr>
        <w:tabs>
          <w:tab w:val="left" w:pos="1014"/>
        </w:tabs>
        <w:spacing w:before="120" w:after="120" w:line="288" w:lineRule="auto"/>
        <w:jc w:val="both"/>
      </w:pPr>
    </w:p>
    <w:p w14:paraId="311C27D3" w14:textId="77777777" w:rsidR="007D11DA" w:rsidRPr="00697E52" w:rsidRDefault="007D11DA" w:rsidP="005B7173">
      <w:pPr>
        <w:pStyle w:val="Odsekzoznamu"/>
        <w:numPr>
          <w:ilvl w:val="0"/>
          <w:numId w:val="87"/>
        </w:numPr>
        <w:tabs>
          <w:tab w:val="left" w:pos="1014"/>
        </w:tabs>
        <w:spacing w:before="120" w:after="120" w:line="288" w:lineRule="auto"/>
        <w:jc w:val="both"/>
        <w:rPr>
          <w:b/>
        </w:rPr>
      </w:pPr>
      <w:r w:rsidRPr="00697E52">
        <w:rPr>
          <w:b/>
        </w:rPr>
        <w:t xml:space="preserve">Otvorené rámcové dohody </w:t>
      </w:r>
    </w:p>
    <w:p w14:paraId="20308D8A" w14:textId="77777777" w:rsidR="007D11DA" w:rsidRDefault="007D11DA" w:rsidP="007D11DA">
      <w:pPr>
        <w:tabs>
          <w:tab w:val="left" w:pos="1014"/>
        </w:tabs>
        <w:spacing w:before="120" w:after="120" w:line="288" w:lineRule="auto"/>
        <w:jc w:val="both"/>
      </w:pPr>
    </w:p>
    <w:p w14:paraId="01B2B058" w14:textId="37C06D3C" w:rsidR="007D11DA" w:rsidRDefault="007D11DA" w:rsidP="005B7173">
      <w:pPr>
        <w:pStyle w:val="Odsekzoznamu"/>
        <w:numPr>
          <w:ilvl w:val="0"/>
          <w:numId w:val="106"/>
        </w:numPr>
        <w:spacing w:before="120" w:after="120" w:line="288" w:lineRule="auto"/>
        <w:ind w:left="426"/>
        <w:jc w:val="both"/>
      </w:pPr>
      <w:r w:rsidRPr="005E0D17">
        <w:rPr>
          <w:b/>
        </w:rPr>
        <w:t xml:space="preserve">Čiastková zmluva, ktorej hodnota je rovnaká alebo vyššia ako finančný limit </w:t>
      </w:r>
      <w:r w:rsidR="00721741" w:rsidRPr="005E0D17">
        <w:rPr>
          <w:b/>
        </w:rPr>
        <w:t>pre nadlimitnú zákazku v závislosti od typu obstarávajúceho subjektu a predmetu zákazky</w:t>
      </w:r>
      <w:r>
        <w:t xml:space="preserve"> </w:t>
      </w:r>
    </w:p>
    <w:p w14:paraId="595D11A7" w14:textId="2137B240"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721741">
        <w:t xml:space="preserve"> (druhá ex-ante kontrola) </w:t>
      </w:r>
      <w:r>
        <w:t>aj po uzatvorení čiastkovej zmluvy (resp. zadaní a akceptácii objednávky) s úspešným uchádzačom</w:t>
      </w:r>
      <w:r w:rsidR="00721741">
        <w:t xml:space="preserve"> </w:t>
      </w:r>
      <w:r w:rsidR="00721741" w:rsidRPr="00721741">
        <w:t>(následná ex-post kontrola</w:t>
      </w:r>
      <w:r w:rsidR="00670B6A">
        <w:t>)</w:t>
      </w:r>
      <w:r w:rsidR="00721741" w:rsidRPr="00721741">
        <w:t xml:space="preserve"> </w:t>
      </w:r>
      <w:r w:rsidR="00670B6A" w:rsidRPr="00670B6A">
        <w:t>V prípadoch, ak bola čiastková zákazka z rámcovej dohody zadaná napr. ešte pred uzavretím zmluvy o poskytnutí NFP alebo z iných objektívnych dôvodov vyplývajúcich z tejto príručky, vykoná sa jej finančná kontrola ako</w:t>
      </w:r>
      <w:r w:rsidR="00721741" w:rsidRPr="00721741">
        <w:t xml:space="preserve"> štandardná ex-post kontrola</w:t>
      </w:r>
      <w:r>
        <w:t>.</w:t>
      </w:r>
    </w:p>
    <w:p w14:paraId="4127C69E" w14:textId="70BDFF96" w:rsidR="00670B6A" w:rsidRDefault="00670B6A" w:rsidP="007D11DA">
      <w:pPr>
        <w:tabs>
          <w:tab w:val="left" w:pos="1014"/>
        </w:tabs>
        <w:spacing w:before="120" w:after="120" w:line="288" w:lineRule="auto"/>
        <w:jc w:val="both"/>
      </w:pPr>
      <w:r w:rsidRPr="00670B6A">
        <w:t xml:space="preserve">Prijímateľ predkladá  poskytovateľovi kompletnú dokumentáciu zo zadávania čiastkovej zákazky na kontrolu cez ITMS 2014+ v súlade s pravidlami uvedenými </w:t>
      </w:r>
      <w:r>
        <w:t>pre druhú ex-</w:t>
      </w:r>
      <w:r w:rsidRPr="00670B6A">
        <w:t>ante kontrolu (v bode b) tejto kapitoly) a pre následnú</w:t>
      </w:r>
      <w:r>
        <w:t xml:space="preserve"> ex-</w:t>
      </w:r>
      <w:r w:rsidRPr="00670B6A">
        <w:t>post kontrolu (v bode d) tejto kapitoly).</w:t>
      </w:r>
      <w:r w:rsidR="007D11DA">
        <w:t xml:space="preserve"> </w:t>
      </w:r>
    </w:p>
    <w:p w14:paraId="627B1273" w14:textId="474EFF22" w:rsidR="007D11DA" w:rsidRDefault="007D11DA" w:rsidP="007D11DA">
      <w:pPr>
        <w:tabs>
          <w:tab w:val="left" w:pos="1014"/>
        </w:tabs>
        <w:spacing w:before="120" w:after="120" w:line="288" w:lineRule="auto"/>
        <w:jc w:val="both"/>
      </w:pPr>
      <w:r>
        <w:t xml:space="preserve">Predmetom kontroly pred podpisom čiastkovej zmluvy s dodávateľom, vykonávanej Poskytovateľom </w:t>
      </w:r>
      <w:r w:rsidR="00670B6A">
        <w:t>je</w:t>
      </w:r>
      <w:r>
        <w:t xml:space="preserve">: </w:t>
      </w:r>
    </w:p>
    <w:p w14:paraId="267FBD5D" w14:textId="2C8056F2" w:rsidR="007D11DA" w:rsidRDefault="007D11DA" w:rsidP="005B7173">
      <w:pPr>
        <w:pStyle w:val="Odsekzoznamu"/>
        <w:numPr>
          <w:ilvl w:val="0"/>
          <w:numId w:val="88"/>
        </w:numPr>
        <w:tabs>
          <w:tab w:val="left" w:pos="1014"/>
        </w:tabs>
        <w:spacing w:line="288" w:lineRule="auto"/>
        <w:jc w:val="both"/>
      </w:pPr>
    </w:p>
    <w:p w14:paraId="0D906EBB" w14:textId="77777777" w:rsidR="007D11DA" w:rsidRDefault="007D11DA" w:rsidP="005B7173">
      <w:pPr>
        <w:pStyle w:val="Odsekzoznamu"/>
        <w:numPr>
          <w:ilvl w:val="0"/>
          <w:numId w:val="88"/>
        </w:numPr>
        <w:tabs>
          <w:tab w:val="left" w:pos="1014"/>
        </w:tabs>
        <w:spacing w:line="288" w:lineRule="auto"/>
        <w:jc w:val="both"/>
      </w:pPr>
      <w:r>
        <w:t xml:space="preserve">postup vedúci k uzatvoreniu čiastkových zmlúv na základe rámcovej dohody. </w:t>
      </w:r>
    </w:p>
    <w:p w14:paraId="78F4BC85" w14:textId="0E6D01E5" w:rsidR="007D11DA" w:rsidRDefault="00670B6A" w:rsidP="007D11DA">
      <w:pPr>
        <w:tabs>
          <w:tab w:val="left" w:pos="1014"/>
        </w:tabs>
        <w:spacing w:before="120" w:after="120" w:line="288" w:lineRule="auto"/>
        <w:jc w:val="both"/>
      </w:pPr>
      <w:r w:rsidRPr="00670B6A">
        <w:t>Predmetom kontroly po podpise čiastkovej zmluvy s dodávateľom, vykonávanej Poskytovateľom sú:</w:t>
      </w:r>
    </w:p>
    <w:p w14:paraId="4707B9BA" w14:textId="6A49446F" w:rsidR="00670B6A" w:rsidRDefault="00670B6A" w:rsidP="005B7173">
      <w:pPr>
        <w:pStyle w:val="Odsekzoznamu"/>
        <w:numPr>
          <w:ilvl w:val="0"/>
          <w:numId w:val="112"/>
        </w:numPr>
        <w:tabs>
          <w:tab w:val="left" w:pos="1014"/>
        </w:tabs>
        <w:spacing w:before="120" w:after="120" w:line="288" w:lineRule="auto"/>
        <w:jc w:val="both"/>
      </w:pPr>
      <w:r w:rsidRPr="00670B6A">
        <w:t>čiastkové zmluvy (resp. objednávky) uzatvárané na základe rámcových dohôd s opätovným otváraním súťaže</w:t>
      </w:r>
      <w:r>
        <w:t>.</w:t>
      </w:r>
    </w:p>
    <w:p w14:paraId="5FF12A2F" w14:textId="2B51DB6C" w:rsidR="007D11DA" w:rsidRDefault="007D11DA" w:rsidP="007D11DA">
      <w:pPr>
        <w:tabs>
          <w:tab w:val="left" w:pos="1014"/>
        </w:tabs>
        <w:spacing w:before="120" w:after="120" w:line="288" w:lineRule="auto"/>
        <w:jc w:val="both"/>
      </w:pPr>
      <w:r>
        <w:t xml:space="preserve">Poskytovateľ vykoná kontrolu pred podpisom čiastkovej zmluvy </w:t>
      </w:r>
      <w:r w:rsidRPr="00AD07E2">
        <w:rPr>
          <w:b/>
        </w:rPr>
        <w:t>v lehote 20 pracovných dní</w:t>
      </w:r>
      <w:r>
        <w:t xml:space="preserve"> </w:t>
      </w:r>
      <w:r w:rsidR="00670B6A">
        <w:t>(podľa pravidiel druhej ex-</w:t>
      </w:r>
      <w:r w:rsidR="00670B6A" w:rsidRPr="00670B6A">
        <w:t>ante kontroly)</w:t>
      </w:r>
      <w:r w:rsidR="00721741" w:rsidRPr="00721741" w:rsidDel="00525654">
        <w:t>.</w:t>
      </w:r>
    </w:p>
    <w:p w14:paraId="16BC6D0C" w14:textId="73B06377" w:rsidR="00670B6A" w:rsidRPr="00721741" w:rsidRDefault="00670B6A" w:rsidP="00721741">
      <w:pPr>
        <w:tabs>
          <w:tab w:val="left" w:pos="1014"/>
        </w:tabs>
        <w:spacing w:before="120" w:after="120" w:line="288" w:lineRule="auto"/>
        <w:jc w:val="both"/>
      </w:pPr>
    </w:p>
    <w:p w14:paraId="1CB76402" w14:textId="6330C7B1" w:rsidR="007D11DA" w:rsidRDefault="007D11DA" w:rsidP="007D11DA">
      <w:pPr>
        <w:tabs>
          <w:tab w:val="left" w:pos="1014"/>
        </w:tabs>
        <w:spacing w:before="120" w:after="120" w:line="288" w:lineRule="auto"/>
        <w:jc w:val="both"/>
      </w:pPr>
      <w:r>
        <w:t xml:space="preserve">Kontrolu po podpise čiastkovej zmluvy vykoná Poskytovateľ </w:t>
      </w:r>
      <w:r w:rsidRPr="00AD07E2">
        <w:rPr>
          <w:b/>
        </w:rPr>
        <w:t>v lehote 7 pracovných dní</w:t>
      </w:r>
      <w:r w:rsidR="00670B6A">
        <w:t xml:space="preserve"> </w:t>
      </w:r>
      <w:r w:rsidR="00670B6A" w:rsidRPr="00670B6A">
        <w:t xml:space="preserve">(podľa pravidiel </w:t>
      </w:r>
      <w:r w:rsidR="00670B6A">
        <w:t>následnej ex-</w:t>
      </w:r>
      <w:r w:rsidR="00670B6A" w:rsidRPr="00670B6A">
        <w:t xml:space="preserve">post kontroly), resp. </w:t>
      </w:r>
      <w:r w:rsidR="00670B6A" w:rsidRPr="00AD07E2">
        <w:rPr>
          <w:b/>
        </w:rPr>
        <w:t>20 pracovných dní</w:t>
      </w:r>
      <w:r w:rsidR="00670B6A" w:rsidRPr="00670B6A">
        <w:t xml:space="preserve"> </w:t>
      </w:r>
      <w:r w:rsidR="00670B6A">
        <w:t>(podľa pravidiel štandardnej ex-</w:t>
      </w:r>
      <w:r w:rsidR="00670B6A" w:rsidRPr="00670B6A">
        <w:t>post kontroly)</w:t>
      </w:r>
      <w:r>
        <w:t xml:space="preserve">. </w:t>
      </w:r>
    </w:p>
    <w:p w14:paraId="428465E3" w14:textId="77777777" w:rsidR="007D11DA" w:rsidRDefault="007D11DA" w:rsidP="007D11DA">
      <w:pPr>
        <w:tabs>
          <w:tab w:val="left" w:pos="1014"/>
        </w:tabs>
        <w:spacing w:before="120" w:after="120" w:line="288" w:lineRule="auto"/>
        <w:jc w:val="both"/>
      </w:pPr>
    </w:p>
    <w:p w14:paraId="6C45820A" w14:textId="589B79C0" w:rsidR="007D11DA" w:rsidRDefault="007D11DA" w:rsidP="005B7173">
      <w:pPr>
        <w:pStyle w:val="Odsekzoznamu"/>
        <w:numPr>
          <w:ilvl w:val="0"/>
          <w:numId w:val="106"/>
        </w:numPr>
        <w:spacing w:before="120" w:after="120" w:line="288" w:lineRule="auto"/>
        <w:ind w:left="426" w:hanging="349"/>
        <w:jc w:val="both"/>
      </w:pPr>
      <w:r w:rsidRPr="005E0D17">
        <w:rPr>
          <w:b/>
        </w:rPr>
        <w:t xml:space="preserve">Čiastková zmluva, ktorej hodnota je nižšia ako finančný limit </w:t>
      </w:r>
      <w:r w:rsidR="00721741" w:rsidRPr="005E0D17">
        <w:rPr>
          <w:b/>
        </w:rPr>
        <w:t>pre nadlimitnú zákazku v závislosti od typu obstarávajúceho subjektu a predmetu zákazky</w:t>
      </w:r>
    </w:p>
    <w:p w14:paraId="65C1708B" w14:textId="7E5B863D" w:rsidR="007D11DA" w:rsidRDefault="007D11DA" w:rsidP="007D11DA">
      <w:pPr>
        <w:tabs>
          <w:tab w:val="left" w:pos="1014"/>
        </w:tabs>
        <w:spacing w:before="120" w:after="120" w:line="288" w:lineRule="auto"/>
        <w:jc w:val="both"/>
      </w:pPr>
      <w:r>
        <w:t>Poskytovateľ kontroluje postup zadávania čiastkových zákaziek na základe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pričom táto čiastková zmluva je už platná a</w:t>
      </w:r>
      <w:r w:rsidR="00670B6A">
        <w:t> </w:t>
      </w:r>
      <w:r>
        <w:t>účinná</w:t>
      </w:r>
      <w:r w:rsidR="00670B6A">
        <w:t xml:space="preserve"> </w:t>
      </w:r>
      <w:r w:rsidR="00670B6A" w:rsidRPr="00670B6A">
        <w:t>(okrem prípadov, kedy je účinnosť zmluvy viazaná na odkladaciu podmienku, ktorá ešte nenastala)</w:t>
      </w:r>
      <w:r>
        <w:t xml:space="preserve">.  </w:t>
      </w:r>
    </w:p>
    <w:p w14:paraId="4907641B" w14:textId="1839C15B" w:rsidR="007D11DA" w:rsidRDefault="00670B6A" w:rsidP="007D11DA">
      <w:pPr>
        <w:tabs>
          <w:tab w:val="left" w:pos="1014"/>
        </w:tabs>
        <w:spacing w:before="120" w:after="120" w:line="288" w:lineRule="auto"/>
        <w:jc w:val="both"/>
      </w:pPr>
      <w:r w:rsidRPr="00670B6A">
        <w:t xml:space="preserve">Prijímateľ predkladá  poskytovateľovi kompletnú dokumentáciu zo zadávania čiastkovej zákazky na kontrolu cez ITMS 2014+ v súlade s pravidlami uvedenými pre štandardnú ex post kontrolu v bode c) tejto kapitoly. </w:t>
      </w:r>
      <w:r w:rsidR="007D11DA">
        <w:t xml:space="preserve">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14:paraId="3B9830F5" w14:textId="7ABB88D0" w:rsidR="007D11DA" w:rsidRDefault="007D11DA" w:rsidP="007D11DA">
      <w:pPr>
        <w:tabs>
          <w:tab w:val="left" w:pos="1014"/>
        </w:tabs>
        <w:spacing w:before="120" w:after="120" w:line="288" w:lineRule="auto"/>
        <w:jc w:val="both"/>
      </w:pPr>
      <w:r w:rsidRPr="00AD07E2">
        <w:rPr>
          <w:b/>
        </w:rPr>
        <w:t>Poskytovateľ vykoná túto kontrolu v lehote 20 pracovných dní</w:t>
      </w:r>
      <w:r>
        <w:t xml:space="preserve"> </w:t>
      </w:r>
      <w:r w:rsidR="00670B6A">
        <w:t>(podľa pravidiel štandardnej ex-</w:t>
      </w:r>
      <w:r w:rsidR="00670B6A" w:rsidRPr="00670B6A">
        <w:t>post kontroly)</w:t>
      </w:r>
      <w:r>
        <w:t>.</w:t>
      </w:r>
    </w:p>
    <w:p w14:paraId="59FF4E45" w14:textId="77777777" w:rsidR="003F77E4" w:rsidRDefault="003F77E4" w:rsidP="007D11DA">
      <w:pPr>
        <w:tabs>
          <w:tab w:val="left" w:pos="1014"/>
        </w:tabs>
        <w:spacing w:before="120" w:after="120" w:line="288" w:lineRule="auto"/>
        <w:jc w:val="both"/>
      </w:pPr>
    </w:p>
    <w:p w14:paraId="5AC80C06" w14:textId="77777777" w:rsidR="003F77E4" w:rsidRPr="003F77E4" w:rsidRDefault="003F77E4" w:rsidP="005B7173">
      <w:pPr>
        <w:numPr>
          <w:ilvl w:val="0"/>
          <w:numId w:val="87"/>
        </w:numPr>
        <w:tabs>
          <w:tab w:val="left" w:pos="1014"/>
        </w:tabs>
        <w:spacing w:line="288" w:lineRule="auto"/>
        <w:jc w:val="both"/>
        <w:rPr>
          <w:b/>
        </w:rPr>
      </w:pPr>
      <w:r w:rsidRPr="003F77E4">
        <w:rPr>
          <w:b/>
        </w:rPr>
        <w:t>Dynamický nákupný systém</w:t>
      </w:r>
    </w:p>
    <w:p w14:paraId="65A1FBAD" w14:textId="77777777" w:rsidR="003F77E4" w:rsidRPr="003F77E4" w:rsidRDefault="003F77E4" w:rsidP="00852446">
      <w:pPr>
        <w:tabs>
          <w:tab w:val="left" w:pos="1014"/>
        </w:tabs>
        <w:spacing w:before="240" w:after="240" w:line="288" w:lineRule="auto"/>
        <w:jc w:val="both"/>
      </w:pPr>
      <w:r w:rsidRPr="003F77E4">
        <w:t>Na kontrolu/finančnú kontrolu DNS a zákaziek zadávaných v rámci DNS, sa primerane vzťahujú všeobecné ustanovenia k výkonu kontroly/finančnej kontroly verejného obstarávania podľa tejto príručky.</w:t>
      </w:r>
    </w:p>
    <w:p w14:paraId="63E71289" w14:textId="44FEF070" w:rsidR="003F77E4" w:rsidRPr="003F77E4" w:rsidRDefault="003F77E4" w:rsidP="00852446">
      <w:pPr>
        <w:tabs>
          <w:tab w:val="left" w:pos="1014"/>
        </w:tabs>
        <w:spacing w:before="240" w:after="240" w:line="288" w:lineRule="auto"/>
        <w:jc w:val="both"/>
      </w:pPr>
      <w:r w:rsidRPr="003F77E4">
        <w:t>Ak bude zriadenie DNS predmetom kontroly/finančnej kontroly zo strany poskytovateľa súčasne so zákazkou zadávanou v rámci DNS, poskytovateľ vykoná zároveň kontrolu zriadenia DNS podľa typu kontroly príslušného postupu zadávania zákazky uvedeného v kapitole 2.5.</w:t>
      </w:r>
      <w:r>
        <w:t>6</w:t>
      </w:r>
      <w:r w:rsidRPr="003F77E4">
        <w:t xml:space="preserve"> tejto príručky.</w:t>
      </w:r>
    </w:p>
    <w:p w14:paraId="63613A52" w14:textId="4E4596F9" w:rsidR="003F77E4" w:rsidRPr="003F77E4" w:rsidRDefault="003F77E4" w:rsidP="00852446">
      <w:pPr>
        <w:tabs>
          <w:tab w:val="left" w:pos="1014"/>
        </w:tabs>
        <w:spacing w:before="240" w:after="240" w:line="288" w:lineRule="auto"/>
        <w:jc w:val="both"/>
      </w:pPr>
      <w:r w:rsidRPr="003F77E4">
        <w:t>Pre aplikáciu správneho postupu pri výkone kontroly/finančnej kontroly verejného obstarávania je potrebné vychádzať z hodnoty zákazky zadávanej v rámci DNS, a následne postupovať primerane podľa kapitoly 2.5.</w:t>
      </w:r>
      <w:r>
        <w:t>6</w:t>
      </w:r>
      <w:r w:rsidRPr="003F77E4">
        <w:t>. tejto príručky.</w:t>
      </w:r>
    </w:p>
    <w:p w14:paraId="695BB81A" w14:textId="77777777" w:rsidR="003F77E4" w:rsidRDefault="003F77E4" w:rsidP="00852446">
      <w:pPr>
        <w:tabs>
          <w:tab w:val="left" w:pos="1014"/>
        </w:tabs>
        <w:spacing w:before="240" w:after="240" w:line="288" w:lineRule="auto"/>
        <w:jc w:val="both"/>
      </w:pPr>
      <w:r w:rsidRPr="003F77E4">
        <w:t>Pod pojmom „zmluvná hodnota zákazky“, sa tento účel rozumie skutočná hodnota zákazky v EUR bez DPH, ktorá bude/je predmetom zmluvy alebo objednávky.</w:t>
      </w:r>
    </w:p>
    <w:p w14:paraId="244529C6" w14:textId="7EB2AE95" w:rsidR="003F77E4" w:rsidRPr="003F77E4" w:rsidRDefault="003F77E4" w:rsidP="00852446">
      <w:pPr>
        <w:tabs>
          <w:tab w:val="left" w:pos="1014"/>
        </w:tabs>
        <w:spacing w:before="240" w:after="240" w:line="288" w:lineRule="auto"/>
        <w:jc w:val="both"/>
      </w:pPr>
      <w:r w:rsidRPr="003F77E4">
        <w:t>Predmetom kontroly/finančnej kontroly zákaziek zadávaných v rámci DNS je najmä kontrola súladu výzvy na predkladanie ponúk s oznámením o vyhlásení verejného obstarávania, súťažnými podkladmi a všeobecnými podmienkami používania DNS, ďalej kontrola postupu zadania zákazky v nadväznosti na § 60 a § 61 ZVO, s dôrazom na kontrolu postupu prijímateľa pri vyhodnotení predložených žiadostí o zaradenie do DNS a kontrolu vyhodnotenia ponúk podľa kritérií uvedených v oznámení o vyhlásení verejného obstarávania, prípadne spresnených vo výzve na predkladanie ponúk. Predmetom kontroly/finančnej kontroly je aj kontrola podpísania zmluvy oprávnenými osobami, ak sa vyžaduje písomná forma zmluvy, jej zverejnenie v súlade so zákonom č. 211/2000 Z. z. a pod.</w:t>
      </w:r>
    </w:p>
    <w:p w14:paraId="6934E183" w14:textId="77777777" w:rsidR="003F77E4" w:rsidRPr="003F77E4" w:rsidRDefault="003F77E4" w:rsidP="00852446">
      <w:pPr>
        <w:tabs>
          <w:tab w:val="left" w:pos="1014"/>
        </w:tabs>
        <w:spacing w:before="240" w:after="240" w:line="288" w:lineRule="auto"/>
        <w:jc w:val="both"/>
      </w:pPr>
      <w:r w:rsidRPr="003F77E4">
        <w:t>Prvá ex-ante kontrola sa v prípade kontroly/finančnej kontroly zákaziek zadávaných v rámci DNS nevykonáva.</w:t>
      </w:r>
    </w:p>
    <w:p w14:paraId="2CBC598C" w14:textId="77777777" w:rsidR="003F77E4" w:rsidRPr="003F77E4" w:rsidRDefault="003F77E4" w:rsidP="00852446">
      <w:pPr>
        <w:tabs>
          <w:tab w:val="left" w:pos="1014"/>
        </w:tabs>
        <w:spacing w:after="120" w:line="288" w:lineRule="auto"/>
        <w:jc w:val="both"/>
      </w:pPr>
    </w:p>
    <w:p w14:paraId="50C42C78" w14:textId="77777777" w:rsidR="003F77E4" w:rsidRPr="003F77E4" w:rsidRDefault="003F77E4" w:rsidP="005B7173">
      <w:pPr>
        <w:numPr>
          <w:ilvl w:val="0"/>
          <w:numId w:val="113"/>
        </w:numPr>
        <w:tabs>
          <w:tab w:val="left" w:pos="1014"/>
        </w:tabs>
        <w:spacing w:after="120" w:line="288" w:lineRule="auto"/>
        <w:jc w:val="both"/>
        <w:rPr>
          <w:b/>
        </w:rPr>
      </w:pPr>
      <w:r w:rsidRPr="003F77E4">
        <w:rPr>
          <w:b/>
        </w:rPr>
        <w:t>Zákazka zadávaná v rámci DNS, ktorej hodnota je rovnaká alebo vyššia ako finančný limit pre nadlimitnú zákazku v závislosti od typu obstarávajúceho subjektu a predmetu zákazky</w:t>
      </w:r>
    </w:p>
    <w:p w14:paraId="1E5CBF60" w14:textId="70957D55" w:rsidR="003F77E4" w:rsidRPr="003F77E4" w:rsidRDefault="003F77E4" w:rsidP="00852446">
      <w:pPr>
        <w:tabs>
          <w:tab w:val="left" w:pos="1014"/>
        </w:tabs>
        <w:spacing w:before="240" w:after="120" w:line="288" w:lineRule="auto"/>
        <w:jc w:val="both"/>
      </w:pPr>
      <w:r w:rsidRPr="003F77E4">
        <w:t>Poskytovateľ kontroluje postup zadávania zákaziek v rámci DNS na základe dokumentácie predloženej prijímateľom vo fáze pred podpisom zmluvy (druhá ex</w:t>
      </w:r>
      <w:r w:rsidR="00E2462F">
        <w:t xml:space="preserve"> </w:t>
      </w:r>
      <w:r w:rsidRPr="003F77E4">
        <w:t>ante kontrola) aj po podpise zmluvy s úspešným uchádzačom</w:t>
      </w:r>
      <w:r w:rsidRPr="003F77E4" w:rsidDel="007925A7">
        <w:t xml:space="preserve"> </w:t>
      </w:r>
      <w:r w:rsidRPr="003F77E4">
        <w:t xml:space="preserve"> (následná ex-post kontrola).</w:t>
      </w:r>
    </w:p>
    <w:p w14:paraId="4A607F7D" w14:textId="77777777" w:rsidR="003F77E4" w:rsidRPr="003F77E4" w:rsidRDefault="003F77E4" w:rsidP="00852446">
      <w:pPr>
        <w:tabs>
          <w:tab w:val="left" w:pos="1014"/>
        </w:tabs>
        <w:spacing w:before="240" w:after="120" w:line="288" w:lineRule="auto"/>
        <w:jc w:val="both"/>
      </w:pPr>
      <w:r w:rsidRPr="003F77E4">
        <w:t>V prípadoch, ak bola zákazka v rámci DNS zadaná napr. ešte pred uzavretím zmluvy o poskytnutí NFP alebo z iných objektívnych dôvodov vyplývajúcich z tejto príručky, vykoná sa jej finančná kontrola ako štandardná ex-post kontrola.</w:t>
      </w:r>
    </w:p>
    <w:p w14:paraId="08DB5072" w14:textId="31F61D2A" w:rsidR="003F77E4" w:rsidRPr="003F77E4" w:rsidRDefault="003F77E4" w:rsidP="00852446">
      <w:pPr>
        <w:tabs>
          <w:tab w:val="left" w:pos="1014"/>
        </w:tabs>
        <w:spacing w:before="240" w:after="120" w:line="288" w:lineRule="auto"/>
        <w:jc w:val="both"/>
      </w:pPr>
      <w:r w:rsidRPr="003F77E4">
        <w:t>Prijímateľ predkladá  poskytovateľovi kompletnú dokumentáciu zo zadávania zákaziek v rámci DNS na kontrolu cez ITMS 2014+ v súlade s pravidlami uvedenými pre druhú ex</w:t>
      </w:r>
      <w:r w:rsidR="00E2462F">
        <w:t xml:space="preserve"> </w:t>
      </w:r>
      <w:r w:rsidRPr="003F77E4">
        <w:t>ante kontrolu (v bode b) tejto kapitoly) a pre následnú ex post kontrolu (v bode d) tejto kapitoly).</w:t>
      </w:r>
    </w:p>
    <w:p w14:paraId="6E45FC42" w14:textId="749219E1" w:rsidR="003F77E4" w:rsidRPr="003F77E4" w:rsidRDefault="003F77E4" w:rsidP="00852446">
      <w:pPr>
        <w:tabs>
          <w:tab w:val="left" w:pos="1014"/>
        </w:tabs>
        <w:spacing w:before="240" w:after="120" w:line="288" w:lineRule="auto"/>
        <w:jc w:val="both"/>
      </w:pPr>
    </w:p>
    <w:p w14:paraId="18F9CBF7" w14:textId="46BE6D6D" w:rsidR="003F77E4" w:rsidRPr="003F77E4" w:rsidRDefault="003F77E4" w:rsidP="00852446">
      <w:pPr>
        <w:tabs>
          <w:tab w:val="left" w:pos="1014"/>
        </w:tabs>
        <w:spacing w:before="240" w:after="120" w:line="288" w:lineRule="auto"/>
        <w:jc w:val="both"/>
      </w:pPr>
      <w:r w:rsidRPr="003F77E4">
        <w:t>V súlade s pravidlami druhej ex ante kontroly  prijímateľ predkladá dokumentáciu na kontrolu poskytovateľovi</w:t>
      </w:r>
      <w:r w:rsidR="005D74F8">
        <w:t>, ktorý</w:t>
      </w:r>
      <w:r>
        <w:t xml:space="preserve"> vykoná druhú ex-</w:t>
      </w:r>
      <w:r w:rsidRPr="003F77E4">
        <w:t xml:space="preserve">ante kontrolu zákazky </w:t>
      </w:r>
      <w:r w:rsidR="005D74F8">
        <w:t xml:space="preserve">zadávanej v rámci DNS </w:t>
      </w:r>
      <w:r w:rsidRPr="003F77E4">
        <w:t>a vydá návrh správy/správu z kontroly.</w:t>
      </w:r>
    </w:p>
    <w:p w14:paraId="5B27EB96" w14:textId="1278BB41" w:rsidR="003F77E4" w:rsidRPr="003F77E4" w:rsidRDefault="003F77E4" w:rsidP="00852446">
      <w:pPr>
        <w:tabs>
          <w:tab w:val="left" w:pos="1014"/>
        </w:tabs>
        <w:spacing w:before="240" w:after="120" w:line="288" w:lineRule="auto"/>
        <w:jc w:val="both"/>
      </w:pPr>
      <w:r w:rsidRPr="003F77E4">
        <w:t xml:space="preserve">Poskytovateľ vykoná </w:t>
      </w:r>
      <w:r w:rsidRPr="00AD07E2">
        <w:rPr>
          <w:b/>
        </w:rPr>
        <w:t>kontrolu pred podpisom</w:t>
      </w:r>
      <w:r w:rsidRPr="003F77E4">
        <w:t xml:space="preserve"> zmluvy s úspešným uchádzačom </w:t>
      </w:r>
      <w:r w:rsidRPr="00AD07E2">
        <w:rPr>
          <w:b/>
        </w:rPr>
        <w:t>v lehote 20 pracovných dní</w:t>
      </w:r>
      <w:r w:rsidRPr="003F77E4">
        <w:t xml:space="preserve"> (podľa pravidiel druhej ex</w:t>
      </w:r>
      <w:r w:rsidR="00AD5579">
        <w:t xml:space="preserve"> </w:t>
      </w:r>
      <w:r w:rsidRPr="003F77E4">
        <w:t>ante kontroly).</w:t>
      </w:r>
    </w:p>
    <w:p w14:paraId="16C1A418" w14:textId="3CA6A5F7" w:rsidR="003F77E4" w:rsidRPr="003F77E4" w:rsidRDefault="003F77E4" w:rsidP="00852446">
      <w:pPr>
        <w:tabs>
          <w:tab w:val="left" w:pos="1014"/>
        </w:tabs>
        <w:spacing w:before="240" w:after="120" w:line="288" w:lineRule="auto"/>
        <w:jc w:val="both"/>
      </w:pPr>
      <w:r w:rsidRPr="003F77E4">
        <w:t xml:space="preserve">Poskytovateľ vykoná </w:t>
      </w:r>
      <w:r w:rsidRPr="00AD07E2">
        <w:rPr>
          <w:b/>
        </w:rPr>
        <w:t>kontrolu po podpise</w:t>
      </w:r>
      <w:r w:rsidRPr="003F77E4">
        <w:t xml:space="preserve"> zmluvy s úspešným uchádzačom </w:t>
      </w:r>
      <w:r w:rsidRPr="00AD07E2">
        <w:rPr>
          <w:b/>
        </w:rPr>
        <w:t>v lehote 7 pracovných dní</w:t>
      </w:r>
      <w:r>
        <w:t xml:space="preserve"> (podľa pravidiel následnej ex-</w:t>
      </w:r>
      <w:r w:rsidRPr="003F77E4">
        <w:t xml:space="preserve">post kontroly), resp. </w:t>
      </w:r>
      <w:r w:rsidRPr="00AD07E2">
        <w:rPr>
          <w:b/>
        </w:rPr>
        <w:t>20 pracovných dní</w:t>
      </w:r>
      <w:r w:rsidRPr="003F77E4">
        <w:t xml:space="preserve"> </w:t>
      </w:r>
      <w:r>
        <w:t>(podľa pravidiel štandardnej ex-</w:t>
      </w:r>
      <w:r w:rsidRPr="003F77E4">
        <w:t>post kontroly).</w:t>
      </w:r>
    </w:p>
    <w:p w14:paraId="1DC0F2DB" w14:textId="77777777" w:rsidR="003F77E4" w:rsidRPr="003F77E4" w:rsidRDefault="003F77E4" w:rsidP="00852446">
      <w:pPr>
        <w:tabs>
          <w:tab w:val="left" w:pos="1014"/>
        </w:tabs>
        <w:spacing w:before="240" w:after="120" w:line="288" w:lineRule="auto"/>
        <w:jc w:val="both"/>
      </w:pPr>
    </w:p>
    <w:p w14:paraId="0E316FA3" w14:textId="77777777" w:rsidR="003F77E4" w:rsidRPr="003F77E4" w:rsidRDefault="003F77E4" w:rsidP="005B7173">
      <w:pPr>
        <w:numPr>
          <w:ilvl w:val="0"/>
          <w:numId w:val="113"/>
        </w:numPr>
        <w:tabs>
          <w:tab w:val="left" w:pos="1014"/>
        </w:tabs>
        <w:spacing w:after="120" w:line="288" w:lineRule="auto"/>
        <w:jc w:val="both"/>
        <w:rPr>
          <w:b/>
        </w:rPr>
      </w:pPr>
      <w:r w:rsidRPr="003F77E4">
        <w:rPr>
          <w:b/>
        </w:rPr>
        <w:t>Zákazka zadávaná v rámci DNS, ktorej hodnota je nižšia ako finančný limit pre nadlimitnú zákazku v závislosti od typu obstarávajúceho subjektu a predmetu zákazky</w:t>
      </w:r>
    </w:p>
    <w:p w14:paraId="19947CE9" w14:textId="3CB4591F" w:rsidR="003F77E4" w:rsidRPr="003F77E4" w:rsidRDefault="003F77E4" w:rsidP="00852446">
      <w:pPr>
        <w:tabs>
          <w:tab w:val="left" w:pos="1014"/>
        </w:tabs>
        <w:spacing w:after="120" w:line="288" w:lineRule="auto"/>
        <w:jc w:val="both"/>
      </w:pPr>
      <w:r w:rsidRPr="003F77E4">
        <w:t>Poskytovateľ kontroluje postup zadávania zákaziek v rámci DNS na základe dokumentácie predloženej prijímateľom vo fáze po uzatvorení čiastkovej zmluvy s dodávateľom (štandardná ex</w:t>
      </w:r>
      <w:r w:rsidR="00946586">
        <w:t xml:space="preserve"> </w:t>
      </w:r>
      <w:r w:rsidRPr="003F77E4">
        <w:t xml:space="preserve">post kontrola), pričom táto zmluva je už platná a účinná (okrem prípadov, kedy je účinnosť zmluvy viazaná na odkladaciu podmienku, ktorá ešte nenastala).  </w:t>
      </w:r>
    </w:p>
    <w:p w14:paraId="46B0F066" w14:textId="77777777" w:rsidR="003F77E4" w:rsidRPr="003F77E4" w:rsidRDefault="003F77E4" w:rsidP="00852446">
      <w:pPr>
        <w:tabs>
          <w:tab w:val="left" w:pos="1014"/>
        </w:tabs>
        <w:spacing w:after="120" w:line="288" w:lineRule="auto"/>
        <w:jc w:val="both"/>
      </w:pPr>
      <w:r w:rsidRPr="003F77E4">
        <w:t>Prijímateľ predkladá  poskytovateľovi kompletnú dokumentáciu zo zadávania zákaziek v rámci DNS na kontrolu cez ITMS 2014+ v súlade s pravidlami uvedenými pre štandardnú ex post kontrolu v bode c) tejto kapitoly.</w:t>
      </w:r>
    </w:p>
    <w:p w14:paraId="52FA7396" w14:textId="77777777" w:rsidR="003F77E4" w:rsidRPr="003F77E4" w:rsidRDefault="003F77E4" w:rsidP="00852446">
      <w:pPr>
        <w:tabs>
          <w:tab w:val="left" w:pos="1014"/>
        </w:tabs>
        <w:spacing w:after="120" w:line="288" w:lineRule="auto"/>
        <w:jc w:val="both"/>
      </w:pPr>
      <w:r w:rsidRPr="003F77E4">
        <w:t>Ak zmluvná hodnota zákazky zadanej v rámci DNS predstavuje z pohľadu finančného limitu zákazku s nízkou hodnotou podľa § 117 ZVO, môže prijímateľ predložiť dokumentáciu na kontrolu aj súčasne so ŽoP, ktorá obsahuje deklarované výdavky súvisiace so zadaním predmetnej zákazky.</w:t>
      </w:r>
    </w:p>
    <w:p w14:paraId="133F7788" w14:textId="77777777" w:rsidR="003F77E4" w:rsidRPr="003F77E4" w:rsidRDefault="003F77E4" w:rsidP="00852446">
      <w:pPr>
        <w:tabs>
          <w:tab w:val="left" w:pos="1014"/>
        </w:tabs>
        <w:spacing w:after="120" w:line="288" w:lineRule="auto"/>
        <w:jc w:val="both"/>
      </w:pPr>
      <w:r w:rsidRPr="003F77E4">
        <w:t>Poskytovateľ vykoná túto kontrolu v lehote 20 pracovných dní (podľa pravidiel štandardnej ex post kontroly).</w:t>
      </w:r>
    </w:p>
    <w:p w14:paraId="0AA72892" w14:textId="77777777" w:rsidR="007D11DA" w:rsidRDefault="007D11DA" w:rsidP="00963E0D">
      <w:pPr>
        <w:spacing w:before="120" w:after="120" w:line="288" w:lineRule="auto"/>
        <w:jc w:val="both"/>
        <w:rPr>
          <w:rFonts w:cs="Arial"/>
          <w:b/>
          <w:szCs w:val="19"/>
        </w:rPr>
      </w:pPr>
    </w:p>
    <w:p w14:paraId="7FE57AEA" w14:textId="3674CCB5" w:rsidR="00963E0D" w:rsidRPr="00963E0D" w:rsidRDefault="007D11DA" w:rsidP="007D11DA">
      <w:pPr>
        <w:spacing w:before="120" w:after="120" w:line="288" w:lineRule="auto"/>
        <w:jc w:val="both"/>
        <w:rPr>
          <w:rFonts w:cs="Arial"/>
          <w:b/>
          <w:szCs w:val="19"/>
        </w:rPr>
      </w:pPr>
      <w:r w:rsidRPr="00963E0D">
        <w:rPr>
          <w:rFonts w:cs="Arial"/>
          <w:b/>
          <w:szCs w:val="19"/>
        </w:rPr>
        <w:t>h)</w:t>
      </w:r>
      <w:r>
        <w:rPr>
          <w:rFonts w:cs="Arial"/>
          <w:b/>
          <w:szCs w:val="19"/>
        </w:rPr>
        <w:t xml:space="preserve"> </w:t>
      </w:r>
      <w:r w:rsidR="00963E0D" w:rsidRPr="00963E0D">
        <w:rPr>
          <w:rFonts w:cs="Arial"/>
          <w:b/>
          <w:szCs w:val="19"/>
        </w:rPr>
        <w:t xml:space="preserve">Kontrola verejného obstarávania, v rámci ktorého viacerí prijímatelia nadobúdajú tovary, práce </w:t>
      </w:r>
      <w:r>
        <w:rPr>
          <w:rFonts w:cs="Arial"/>
          <w:b/>
          <w:szCs w:val="19"/>
        </w:rPr>
        <w:t xml:space="preserve"> </w:t>
      </w:r>
      <w:r w:rsidR="00963E0D" w:rsidRPr="00963E0D">
        <w:rPr>
          <w:rFonts w:cs="Arial"/>
          <w:b/>
          <w:szCs w:val="19"/>
        </w:rPr>
        <w:t>alebo služby prostredníctvom centrálnej obstarávacej organizácie</w:t>
      </w:r>
    </w:p>
    <w:p w14:paraId="21A94F5B" w14:textId="01EC5C1F"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(t.j.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14:paraId="0A0F2433" w14:textId="4DA2E18A" w:rsidR="00EF596F" w:rsidRDefault="00EF596F" w:rsidP="00963E0D">
      <w:pPr>
        <w:spacing w:before="120" w:after="120" w:line="288" w:lineRule="auto"/>
        <w:jc w:val="both"/>
        <w:rPr>
          <w:rFonts w:cs="Arial"/>
          <w:szCs w:val="19"/>
        </w:rPr>
      </w:pPr>
      <w:r w:rsidRPr="00EF596F">
        <w:rPr>
          <w:rFonts w:cs="Arial"/>
          <w:szCs w:val="19"/>
        </w:rPr>
        <w:t xml:space="preserve">V prípade, že centrálne VO je </w:t>
      </w:r>
      <w:r w:rsidR="003F77E4">
        <w:rPr>
          <w:rFonts w:cs="Arial"/>
          <w:szCs w:val="19"/>
        </w:rPr>
        <w:t>realizované nadlimitným postupom</w:t>
      </w:r>
      <w:r w:rsidRPr="00EF596F">
        <w:rPr>
          <w:rFonts w:cs="Arial"/>
          <w:szCs w:val="19"/>
        </w:rPr>
        <w:t xml:space="preserve">, COO, prostredníctvom ktorej prijímateľ nadobúda, resp. obstaráva tovary, stavebné práce alebo služby podľa prvého odseku tejto podkapitoly príručky (písm. </w:t>
      </w:r>
      <w:r w:rsidR="00D11BA9">
        <w:rPr>
          <w:rFonts w:cs="Arial"/>
          <w:szCs w:val="19"/>
        </w:rPr>
        <w:t>h</w:t>
      </w:r>
      <w:r w:rsidRPr="00EF596F">
        <w:rPr>
          <w:rFonts w:cs="Arial"/>
          <w:szCs w:val="19"/>
        </w:rPr>
        <w:t xml:space="preserve">)) alebo dotknutý poskytovateľ, ak je rovnakou právnickou osobou ako COO, predloží pripravované centrálne VO na ÚVO za účelom výkonu ex ante posúdenia podľa § 168 ZVO.  </w:t>
      </w:r>
    </w:p>
    <w:p w14:paraId="784E5A38" w14:textId="495C69EA" w:rsidR="00D11BA9" w:rsidRDefault="00D11BA9" w:rsidP="00EF596F">
      <w:pPr>
        <w:spacing w:before="120" w:after="120" w:line="288" w:lineRule="auto"/>
        <w:jc w:val="both"/>
        <w:rPr>
          <w:rFonts w:cs="Arial"/>
          <w:szCs w:val="19"/>
        </w:rPr>
      </w:pPr>
      <w:r w:rsidRPr="00D11BA9">
        <w:rPr>
          <w:rFonts w:cs="Arial"/>
          <w:szCs w:val="19"/>
        </w:rPr>
        <w:t>V prípade, že relevantné centrálne VO, ktoré identifikuje prijímateľ a úmysel čerpať z neho oznámi včas poskytovateľovi a COO, je realizované nadlimitným postupom, COO alebo poskytovateľ, ktorý je rovnakou právnickou osobou ako COO, zašle podnet na výkon kontroly na ÚVO podľa § 169 ods. 1 písm. b) v spojení s § 169 ods. 2 ZVO vo fáze pred uzavretím zmluvy, koncesnej zmluvy alebo rámcovej dohody, pred ukončením súťaže návrhov, pred zadaním zákazky na základe rámcovej dohody alebo pred ukončením postupu inovatívneho partnerstva.</w:t>
      </w:r>
      <w:r w:rsidR="00AD52B8" w:rsidRPr="00AD52B8">
        <w:t xml:space="preserve"> </w:t>
      </w:r>
      <w:r w:rsidR="00AD52B8">
        <w:t>Ak ide o centrálne VO, ktoré nie je predmetom povinnej kontroly ÚVO podľa § 169 ods. 2 ZVO, COO zašle podnet na výkon kontroly na ÚVO podľa § 169 ods. 1 písm. b) ZVO.</w:t>
      </w:r>
    </w:p>
    <w:p w14:paraId="365B4EDD" w14:textId="77777777" w:rsidR="00D11BA9" w:rsidRPr="00D11BA9" w:rsidRDefault="00D11BA9" w:rsidP="00D11BA9">
      <w:pPr>
        <w:spacing w:before="120" w:after="120" w:line="288" w:lineRule="auto"/>
        <w:jc w:val="both"/>
        <w:rPr>
          <w:rFonts w:cs="Arial"/>
          <w:szCs w:val="19"/>
        </w:rPr>
      </w:pPr>
      <w:r w:rsidRPr="00D11BA9">
        <w:rPr>
          <w:rFonts w:cs="Arial"/>
          <w:szCs w:val="19"/>
        </w:rPr>
        <w:t>Poskytovateľ vo fáze pred podpisom zmluvy vykoná finančnú kontrolu iba vo väzbe na čiastkovú zmluvu, uzavretú na základe rámcovej dohody z pohľadu dodržania podmienok na uzavretie čiastkovej zmluvy a dodržania pravidiel hospodárnosti, pokiaľ je zmluvnou stranou čiastkovej zmluvy jeho prijímateľ a pokiaľ je hodnota čiastkovej zmluvy vo finančnom limite nadlimitnej zákazky. Povinnosti prijímateľa týkajúce sa finančnej kontroly čiastkových zákaziek zadávaných na základe rámcovej dohody, ktorá je výsledkom centrálneho VO, sa v kontexte vyššie uvedených špecifík  aplikujú podľa kapitoly 2.5.1 písm. g)  tejto príručky.</w:t>
      </w:r>
    </w:p>
    <w:p w14:paraId="2A593913" w14:textId="318D6C70" w:rsidR="00D11BA9" w:rsidRDefault="00D11BA9" w:rsidP="00EF596F">
      <w:pPr>
        <w:spacing w:before="120" w:after="120" w:line="288" w:lineRule="auto"/>
        <w:jc w:val="both"/>
        <w:rPr>
          <w:rFonts w:cs="Arial"/>
          <w:szCs w:val="19"/>
        </w:rPr>
      </w:pPr>
      <w:r w:rsidRPr="00D11BA9">
        <w:rPr>
          <w:rFonts w:cs="Arial"/>
          <w:szCs w:val="19"/>
        </w:rPr>
        <w:t xml:space="preserve">Štandardnú </w:t>
      </w:r>
      <w:r>
        <w:rPr>
          <w:rFonts w:cs="Arial"/>
          <w:szCs w:val="19"/>
        </w:rPr>
        <w:t>ex-</w:t>
      </w:r>
      <w:r w:rsidRPr="00D11BA9">
        <w:rPr>
          <w:rFonts w:cs="Arial"/>
          <w:szCs w:val="19"/>
        </w:rPr>
        <w:t>post kontrolu vykonávajú všetci poskytovatelia, ktorých prijímatelia sú účastníkmi rámcovej dohody, pričom postupujú analogicky ku  kapitole 2.5.</w:t>
      </w:r>
      <w:r>
        <w:rPr>
          <w:rFonts w:cs="Arial"/>
          <w:szCs w:val="19"/>
        </w:rPr>
        <w:t>6</w:t>
      </w:r>
      <w:r w:rsidRPr="00D11BA9">
        <w:rPr>
          <w:rFonts w:cs="Arial"/>
          <w:szCs w:val="19"/>
        </w:rPr>
        <w:t xml:space="preserve"> písm. c). Poskytovateľ, ktorý ako prvý ukončí štandardnú ex post kontrolu centrálneho VO realizovaného COO, informuje ostatných poskytovateľov o tejto skutočnosti. V prípade, že poskytovatelia, ktorých prijímatelia sú účastníkmi rámcovej dohody, identifikujú nedostatky s vplyvom alebo možným vplyvom na výsledok VO, uskutoční sa stretnutie týchto poskytovateľov, pričom pre tieto účely je možné využiť aj zasadnutie  Koordinačného výboru pre spoluprácu pri kontrole VO. Výsledkom stretnutia poskytovateľov, resp. zasadnutia Koordinačného výboru pre spoluprácu pri kontrole VO bude vzájomná dohoda o ďalšom postupe, ktorá bude predstavovať podklad pre záver o pripustení financovania verejného obstarávania v plnom rozsahu, o pripustení do financovania s finančnou opravou alebo nepripustení do financovania v plnom rozsahu.</w:t>
      </w:r>
    </w:p>
    <w:p w14:paraId="494C7487" w14:textId="151F2B06" w:rsidR="00D11BA9" w:rsidRDefault="00D11BA9" w:rsidP="00EF596F">
      <w:pPr>
        <w:spacing w:before="120" w:after="120" w:line="288" w:lineRule="auto"/>
        <w:jc w:val="both"/>
        <w:rPr>
          <w:rFonts w:cs="Arial"/>
          <w:szCs w:val="19"/>
        </w:rPr>
      </w:pPr>
      <w:r w:rsidRPr="00D11BA9">
        <w:rPr>
          <w:rFonts w:cs="Arial"/>
          <w:szCs w:val="19"/>
        </w:rPr>
        <w:t>Poskytovateľ zároveň informuje ostatných poskytovateľov, OA a CO o identifikovaní nedostatkov s vplyvom alebo možným vplyvom na výsledok VO prostredníctvom ITMS 2014+, nakoľko má poskytovateľ povinnosť evidovať každú kontrolu VO, a to spôsobom, že všetky kontroly čiastkových zákaziek zadávaných na základe rámcovej dohody sú evidované pod jedným objektom v ITMS 2014+, čo zabezpečí informovanosť ostatných poskytovateľov o ďalších prebiehajúcich kontrolách a ich záveroch.</w:t>
      </w:r>
    </w:p>
    <w:p w14:paraId="3E7E72FD" w14:textId="77777777" w:rsidR="00963E0D" w:rsidRPr="00963E0D" w:rsidRDefault="00963E0D" w:rsidP="00963E0D">
      <w:pPr>
        <w:spacing w:before="120" w:after="120" w:line="288" w:lineRule="auto"/>
        <w:jc w:val="both"/>
        <w:rPr>
          <w:rFonts w:cs="Arial"/>
          <w:szCs w:val="19"/>
        </w:rPr>
      </w:pPr>
    </w:p>
    <w:p w14:paraId="421396C5" w14:textId="048BD47F" w:rsidR="00D11BA9" w:rsidRPr="00D11BA9" w:rsidRDefault="007D11DA" w:rsidP="00D11BA9">
      <w:pPr>
        <w:spacing w:before="120" w:after="120" w:line="288" w:lineRule="auto"/>
        <w:jc w:val="both"/>
        <w:rPr>
          <w:rFonts w:cs="Arial"/>
          <w:b/>
          <w:i/>
          <w:szCs w:val="19"/>
        </w:rPr>
      </w:pPr>
      <w:r>
        <w:rPr>
          <w:rFonts w:cs="Arial"/>
          <w:b/>
          <w:szCs w:val="19"/>
        </w:rPr>
        <w:t>i</w:t>
      </w:r>
      <w:r w:rsidR="00963E0D" w:rsidRPr="00963E0D">
        <w:rPr>
          <w:rFonts w:cs="Arial"/>
          <w:b/>
          <w:szCs w:val="19"/>
        </w:rPr>
        <w:t xml:space="preserve">) Kontrola VO v rámci schvaľovacieho procesu ŽoNFP </w:t>
      </w:r>
      <w:r w:rsidR="00963E0D" w:rsidRPr="00963E0D">
        <w:rPr>
          <w:rFonts w:cs="Arial"/>
          <w:szCs w:val="19"/>
        </w:rPr>
        <w:t xml:space="preserve"> </w:t>
      </w:r>
      <w:r w:rsidR="00963E0D" w:rsidRPr="00963E0D">
        <w:rPr>
          <w:rFonts w:cs="Arial"/>
          <w:b/>
          <w:szCs w:val="19"/>
        </w:rPr>
        <w:t>alebo hodnotenia národného projektu</w:t>
      </w:r>
      <w:r w:rsidR="00D11BA9" w:rsidRPr="00D11BA9">
        <w:rPr>
          <w:rFonts w:cs="Arial"/>
          <w:b/>
          <w:i/>
          <w:szCs w:val="19"/>
        </w:rPr>
        <w:t xml:space="preserve"> alebo po ukončení schvaľovacieho procesu ŽoNFP a súčasne pred podpisom zmluvy o NFP</w:t>
      </w:r>
    </w:p>
    <w:p w14:paraId="23CC2F85" w14:textId="0500F132" w:rsidR="00525654" w:rsidRPr="00B72499" w:rsidRDefault="00963E0D" w:rsidP="00AD07E2">
      <w:pPr>
        <w:pStyle w:val="Odsekzoznamu"/>
        <w:numPr>
          <w:ilvl w:val="0"/>
          <w:numId w:val="129"/>
        </w:numPr>
        <w:spacing w:before="120" w:after="120" w:line="288" w:lineRule="auto"/>
        <w:jc w:val="both"/>
        <w:rPr>
          <w:rFonts w:cs="Arial"/>
          <w:szCs w:val="19"/>
        </w:rPr>
      </w:pPr>
      <w:r w:rsidRPr="00B72499">
        <w:rPr>
          <w:rFonts w:cs="Arial"/>
          <w:szCs w:val="19"/>
        </w:rPr>
        <w:t xml:space="preserve">Poskytovateľ </w:t>
      </w:r>
      <w:r w:rsidR="006B360C" w:rsidRPr="00B72499">
        <w:rPr>
          <w:rFonts w:cs="Arial"/>
          <w:szCs w:val="19"/>
        </w:rPr>
        <w:t xml:space="preserve">môže </w:t>
      </w:r>
      <w:r w:rsidRPr="00B72499">
        <w:rPr>
          <w:rFonts w:cs="Arial"/>
          <w:szCs w:val="19"/>
        </w:rPr>
        <w:t>vykonáva</w:t>
      </w:r>
      <w:r w:rsidR="006B360C" w:rsidRPr="00B72499">
        <w:rPr>
          <w:rFonts w:cs="Arial"/>
          <w:szCs w:val="19"/>
        </w:rPr>
        <w:t>ť</w:t>
      </w:r>
      <w:r w:rsidRPr="00B72499">
        <w:rPr>
          <w:rFonts w:cs="Arial"/>
          <w:szCs w:val="19"/>
        </w:rPr>
        <w:t xml:space="preserve"> kontrolu VO v rámci schvaľovacieho procesu ŽoNFP alebo hodnotenia NP v prípade, ak poskytovateľ uvedie v rámci výzvy alebo záväzných podmienok ako podmienku poskytnutia príspevku</w:t>
      </w:r>
      <w:r w:rsidR="00525654" w:rsidRPr="00B72499">
        <w:rPr>
          <w:rFonts w:cs="Arial"/>
          <w:szCs w:val="19"/>
        </w:rPr>
        <w:t>, aby žiadateľ mal v čase predloženia ŽoNFP ukončené VO (vo fáze po podpise zmluvy s úspešným uchádzačom), alebo aby žiadateľ mal v čase predloženia ŽoNFP verejn</w:t>
      </w:r>
      <w:r w:rsidR="00525654" w:rsidRPr="00B41557">
        <w:rPr>
          <w:rFonts w:cs="Arial"/>
          <w:szCs w:val="19"/>
        </w:rPr>
        <w:t xml:space="preserve">é obstarávanie vo fáze pred podpisom zmluvy s úspešným uchádzačom (po vyhodnotení ponúk a po ukončení všetkých revíznych postupov). V tomto prípade je súčasťou výzvy aj informácia, že v schvaľovacom procese ŽoNFP bude vykonaná aj kontrola VO. Pre tento typ kontroly sa primerane použijú ustanovenia kapitoly 2.5.6. písm. b) o druhej ex ante kontrole a kapitoly 2.5.6. písm. c) o štandardnej ex post kontrole. </w:t>
      </w:r>
      <w:r w:rsidR="00D11BA9" w:rsidRPr="00B41557">
        <w:rPr>
          <w:rFonts w:cs="Arial"/>
          <w:szCs w:val="19"/>
        </w:rPr>
        <w:t xml:space="preserve"> Po podpise zmluvy o NFP poskytovateľ vykoná administratívnu finančnú kontrolu VO podľa § 8 zákona o finančnej kontrole s ohľadom na fázu, v akom sa predmetné VO nachádza v čase zaslania dokumentácie na kontrolu. Ak je postup zadávania zákazky vo fáze pred podpisom zmluvy s úspešným uchádzačom, poskytovateľ vykoná administratívnu finančnú kontrolu ako druhú</w:t>
      </w:r>
      <w:r w:rsidR="00D11BA9" w:rsidRPr="0062573B">
        <w:rPr>
          <w:rFonts w:cs="Arial"/>
          <w:szCs w:val="19"/>
        </w:rPr>
        <w:t xml:space="preserve"> ex</w:t>
      </w:r>
      <w:r w:rsidR="00BC1454" w:rsidRPr="0062573B">
        <w:rPr>
          <w:rFonts w:cs="Arial"/>
          <w:szCs w:val="19"/>
        </w:rPr>
        <w:t xml:space="preserve"> </w:t>
      </w:r>
      <w:r w:rsidR="00D11BA9" w:rsidRPr="00B65522">
        <w:rPr>
          <w:rFonts w:cs="Arial"/>
          <w:szCs w:val="19"/>
        </w:rPr>
        <w:t>ante kontrolu - primerane použijú ustanovenia kapitoly 2.5.6. písm. b) o druh</w:t>
      </w:r>
      <w:r w:rsidR="00D11BA9" w:rsidRPr="00CE0F2A">
        <w:rPr>
          <w:rFonts w:cs="Arial"/>
          <w:szCs w:val="19"/>
        </w:rPr>
        <w:t>ej ex</w:t>
      </w:r>
      <w:r w:rsidR="00BC1454" w:rsidRPr="00CE0F2A">
        <w:rPr>
          <w:rFonts w:cs="Arial"/>
          <w:szCs w:val="19"/>
        </w:rPr>
        <w:t xml:space="preserve"> </w:t>
      </w:r>
      <w:r w:rsidR="00D11BA9" w:rsidRPr="00A24AD0">
        <w:rPr>
          <w:rFonts w:cs="Arial"/>
          <w:szCs w:val="19"/>
        </w:rPr>
        <w:t xml:space="preserve">ante kontrole. Ak je postup zadávania zákazky vo fáze po podpise zmluvy s úspešným uchádzačom, poskytovateľ vykoná štandardnú ex-post kontrolu - 2.5.6. písm. c) o štandardnej ex-post kontrole. V rámci výkonu administratívnej finančnej kontroly môže </w:t>
      </w:r>
      <w:r w:rsidR="00D11BA9" w:rsidRPr="00F85AF8">
        <w:rPr>
          <w:rFonts w:cs="Arial"/>
          <w:szCs w:val="19"/>
        </w:rPr>
        <w:t>poskytovateľ zohľadniť závery z predchádzajúcej kontroly vykonanej pred podpisom zmluvy o</w:t>
      </w:r>
      <w:r w:rsidR="00BC1454" w:rsidRPr="004019DE">
        <w:rPr>
          <w:rFonts w:cs="Arial"/>
          <w:szCs w:val="19"/>
        </w:rPr>
        <w:t> </w:t>
      </w:r>
      <w:r w:rsidR="00D11BA9" w:rsidRPr="00891160">
        <w:rPr>
          <w:rFonts w:cs="Arial"/>
          <w:szCs w:val="19"/>
        </w:rPr>
        <w:t>NFP</w:t>
      </w:r>
      <w:r w:rsidR="00BC1454" w:rsidRPr="00891160">
        <w:rPr>
          <w:rFonts w:cs="Arial"/>
          <w:szCs w:val="19"/>
        </w:rPr>
        <w:t xml:space="preserve">. Poskytovateľ </w:t>
      </w:r>
      <w:r w:rsidR="00BC1454" w:rsidRPr="00981FE7">
        <w:t>však musí v každom prípade vy</w:t>
      </w:r>
      <w:r w:rsidR="00BC1454">
        <w:t>hotoviť výstup</w:t>
      </w:r>
      <w:r w:rsidR="00BC1454" w:rsidRPr="00981FE7">
        <w:t xml:space="preserve"> z tejto administratívnej finančnej kontroly s aktuálnym dátumom, pričom výstupom bude návrh správy z kontroly/správa z</w:t>
      </w:r>
      <w:r w:rsidR="00BC1454">
        <w:t> </w:t>
      </w:r>
      <w:r w:rsidR="00BC1454" w:rsidRPr="00981FE7">
        <w:t>kontroly</w:t>
      </w:r>
      <w:r w:rsidR="00BC1454">
        <w:t xml:space="preserve"> alebo záznam, ak bola administratívna finančná kontrola zastavená z dôvodov hodných osobitného zreteľa</w:t>
      </w:r>
      <w:r w:rsidR="00BC1454" w:rsidRPr="00981FE7">
        <w:t>.</w:t>
      </w:r>
    </w:p>
    <w:p w14:paraId="7E687725" w14:textId="746BAE4B" w:rsidR="00963E0D" w:rsidRPr="00A24AD0" w:rsidRDefault="00525654" w:rsidP="00AD07E2">
      <w:pPr>
        <w:pStyle w:val="Odsekzoznamu"/>
        <w:numPr>
          <w:ilvl w:val="0"/>
          <w:numId w:val="129"/>
        </w:numPr>
        <w:spacing w:before="120" w:after="120" w:line="288" w:lineRule="auto"/>
        <w:jc w:val="both"/>
        <w:rPr>
          <w:rFonts w:cs="Arial"/>
          <w:szCs w:val="19"/>
        </w:rPr>
      </w:pPr>
      <w:r w:rsidRPr="00B72499">
        <w:rPr>
          <w:rFonts w:cs="Arial"/>
          <w:szCs w:val="19"/>
        </w:rPr>
        <w:t>Poskytovateľ môže stanoviť podmienku poskytnutia príspevku aj takým spôsobom, aby žiadateľ mal v čase predloženia ŽoNFP ukončené verejné obstarávanie alebo verejné obstarávanie vo fáze pred podpisom zmluvy s úspešným uchádzačom (o čom rovnako informuje v rámci výzvy), ale kontrola VO bude vykonaná po ukončení schvaľovacieho procesu ŽoNFP a súčasne pred uzatvorením zmluvy o NFP a na základe výsledku kontroly VO následne pristúpi poskytovateľ k uzatvoreniu, resp. neuzatvoreniu Zmluvy o NFP. Rozhodnutie o schválení žiadosti o NFP by obsahovalo odkladaciu podmienku, podľa ktorej by nadobudlo účinnosť v prípade kladného výsledku základnej finančnej kontroly VO, t. j. neboli by identifikované zistenia, ktoré mali alebo mohli mať vplyv na výsledok VO, a to dňom vydania</w:t>
      </w:r>
      <w:r w:rsidR="00D11BA9" w:rsidRPr="00B41557">
        <w:rPr>
          <w:rFonts w:cs="Arial"/>
          <w:szCs w:val="19"/>
        </w:rPr>
        <w:t xml:space="preserve"> výstupu, ktorý môže mať formu</w:t>
      </w:r>
      <w:r w:rsidRPr="00B41557">
        <w:rPr>
          <w:rFonts w:cs="Arial"/>
          <w:szCs w:val="19"/>
        </w:rPr>
        <w:t xml:space="preserve"> správy z</w:t>
      </w:r>
      <w:r w:rsidR="00D11BA9" w:rsidRPr="00B41557">
        <w:rPr>
          <w:rFonts w:cs="Arial"/>
          <w:szCs w:val="19"/>
        </w:rPr>
        <w:t> </w:t>
      </w:r>
      <w:r w:rsidRPr="00B41557">
        <w:rPr>
          <w:rFonts w:cs="Arial"/>
          <w:szCs w:val="19"/>
        </w:rPr>
        <w:t>kontroly</w:t>
      </w:r>
      <w:r w:rsidR="00D11BA9" w:rsidRPr="00B41557">
        <w:rPr>
          <w:rFonts w:cs="Arial"/>
          <w:szCs w:val="19"/>
        </w:rPr>
        <w:t xml:space="preserve"> (nejde o správu z kontroly podľa zákona o finančnej kontrole)</w:t>
      </w:r>
      <w:r w:rsidRPr="00B41557">
        <w:rPr>
          <w:rFonts w:cs="Arial"/>
          <w:szCs w:val="19"/>
        </w:rPr>
        <w:t>. Podmienkou na predloženie návrhu Zmluvy o NFP úspešnému žiadateľovi by bolo tiež predloženie údajov potrebných na vypracovanie návrhu zmluvy o NFP v lehote určenej riadiacim orgánom. Pre tento typ kontroly sa primerane pou</w:t>
      </w:r>
      <w:r w:rsidRPr="0062573B">
        <w:rPr>
          <w:rFonts w:cs="Arial"/>
          <w:szCs w:val="19"/>
        </w:rPr>
        <w:t xml:space="preserve">žijú ustanovenia kapitoly 2.5.6. písm. b) o druhej ex ante kontrole a kapitoly 2.5.6. písm. c) o štandardnej ex post kontrole, ak ods. 2 neurčuje inak. </w:t>
      </w:r>
      <w:r w:rsidR="00D11BA9" w:rsidRPr="00B65522">
        <w:rPr>
          <w:rFonts w:cs="Arial"/>
          <w:szCs w:val="19"/>
        </w:rPr>
        <w:t>Po podpise zmluvy o NFP poskytovateľ vykoná administratívnu finančnú kontrolu VO podľa § 8 zákona o finančnej kontrole s ohľadom na fázu, v akej sa p</w:t>
      </w:r>
      <w:r w:rsidR="00D11BA9" w:rsidRPr="00CE0F2A">
        <w:rPr>
          <w:rFonts w:cs="Arial"/>
          <w:szCs w:val="19"/>
        </w:rPr>
        <w:t>redmetné VO nachádza. Ak je postup zadávania zákazky vo fáze pred podpisom zmluvy s úspešným uchádzačom, poskytovateľ vykoná administratívnu finančnú kontrolu ako druhú ex-ante kontrolu, ak je postup zadávania zákazky vo fáze po podpise zmluvy s úspešným uchádzačom, poskytovateľ vykoná štandardnú ex-post kontrolu. V rámci výkonu kontroly VO môže poskytovateľ zohľadniť závery z predchádzajúcej kontroly vykonanej pred podpisom zmluvy o NFP.</w:t>
      </w:r>
      <w:r w:rsidR="00630DFE">
        <w:rPr>
          <w:rFonts w:cs="Arial"/>
          <w:szCs w:val="19"/>
        </w:rPr>
        <w:t xml:space="preserve"> </w:t>
      </w:r>
      <w:r w:rsidR="00630DFE" w:rsidRPr="00630DFE">
        <w:rPr>
          <w:rFonts w:cs="Arial"/>
          <w:szCs w:val="19"/>
        </w:rPr>
        <w:t>Poskytovateľ však musí v každom prípade vyhotoviť výstup z tejto administratívnej finančnej kontroly s aktuálnym dátumom, pričom výstupom bude návrh správy z kontroly/správa z kontroly alebo záznam, ak bola administratívna finančná kontrola zastavená z dôvodov hodných osobitného zreteľa.</w:t>
      </w:r>
    </w:p>
    <w:p w14:paraId="08AFB650" w14:textId="42C4B321" w:rsidR="00963E0D" w:rsidRPr="00B65522" w:rsidRDefault="00525654" w:rsidP="00AD07E2">
      <w:pPr>
        <w:pStyle w:val="Odsekzoznamu"/>
        <w:numPr>
          <w:ilvl w:val="0"/>
          <w:numId w:val="129"/>
        </w:numPr>
        <w:spacing w:before="120" w:after="120" w:line="288" w:lineRule="auto"/>
        <w:jc w:val="both"/>
        <w:rPr>
          <w:rFonts w:cs="Arial"/>
          <w:szCs w:val="19"/>
        </w:rPr>
      </w:pPr>
      <w:r w:rsidRPr="00A24AD0">
        <w:rPr>
          <w:rFonts w:cs="Arial"/>
          <w:szCs w:val="19"/>
        </w:rPr>
        <w:t>V prípadoch uvedených v</w:t>
      </w:r>
      <w:r w:rsidR="008C41FE" w:rsidRPr="00F85AF8">
        <w:rPr>
          <w:rFonts w:cs="Arial"/>
          <w:szCs w:val="19"/>
        </w:rPr>
        <w:t xml:space="preserve"> </w:t>
      </w:r>
      <w:hyperlink w:anchor="kapitola_33727_ods_1" w:history="1">
        <w:r w:rsidR="008C41FE" w:rsidRPr="00B72499">
          <w:rPr>
            <w:rStyle w:val="Hypertextovprepojenie"/>
            <w:rFonts w:cs="Arial"/>
            <w:szCs w:val="19"/>
          </w:rPr>
          <w:t>ods. 1 a ods. 2</w:t>
        </w:r>
      </w:hyperlink>
      <w:r w:rsidR="00963E0D" w:rsidRPr="00B72499">
        <w:rPr>
          <w:rFonts w:cs="Arial"/>
          <w:szCs w:val="19"/>
        </w:rPr>
        <w:t xml:space="preserve"> poskytovateľ definuje podmienku poskytnutia príspevku výlučne na VO, ktorých hodnota v zmysle výsledku VO predstavuje minimálne 30 % z celkovej požadovanej hodnoty NFP. Pri VO, ktoré nebudú dosahovať </w:t>
      </w:r>
      <w:r w:rsidR="00963E0D" w:rsidRPr="00B41557">
        <w:rPr>
          <w:rFonts w:cs="Arial"/>
          <w:szCs w:val="19"/>
        </w:rPr>
        <w:t xml:space="preserve">túto hodnotu, nie je žiadateľ povinný mať </w:t>
      </w:r>
      <w:r w:rsidRPr="00B41557">
        <w:rPr>
          <w:rFonts w:cs="Arial"/>
          <w:szCs w:val="19"/>
        </w:rPr>
        <w:t>ukončené VO alebo VO pred podpisom zmluvy s úspešným uchádzačom</w:t>
      </w:r>
      <w:r w:rsidR="00963E0D" w:rsidRPr="00B41557">
        <w:rPr>
          <w:rFonts w:cs="Arial"/>
          <w:szCs w:val="19"/>
        </w:rPr>
        <w:t xml:space="preserve"> už v čase predkladania NP a pri týchto VO bude vykonaná kontrola až po podpise </w:t>
      </w:r>
      <w:r w:rsidR="006A58DC" w:rsidRPr="00B41557">
        <w:rPr>
          <w:rFonts w:cs="Arial"/>
          <w:szCs w:val="19"/>
        </w:rPr>
        <w:t>z</w:t>
      </w:r>
      <w:r w:rsidR="00963E0D" w:rsidRPr="00B41557">
        <w:rPr>
          <w:rFonts w:cs="Arial"/>
          <w:szCs w:val="19"/>
        </w:rPr>
        <w:t>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w:t>
      </w:r>
      <w:r w:rsidR="00963E0D" w:rsidRPr="0062573B">
        <w:rPr>
          <w:rFonts w:cs="Arial"/>
          <w:szCs w:val="19"/>
        </w:rPr>
        <w:t xml:space="preserve">ikuje poskytovateľ analogicky v zmysle postupov uvedených v jednotlivých písmenách a) až g) kapitoly 2.5.6  Typy </w:t>
      </w:r>
      <w:r w:rsidR="00E911B7" w:rsidRPr="00B65522">
        <w:rPr>
          <w:rFonts w:cs="Arial"/>
          <w:szCs w:val="19"/>
        </w:rPr>
        <w:t xml:space="preserve">finančnej </w:t>
      </w:r>
      <w:r w:rsidR="00963E0D" w:rsidRPr="00B65522">
        <w:rPr>
          <w:rFonts w:cs="Arial"/>
          <w:szCs w:val="19"/>
        </w:rPr>
        <w:t>kontroly VO.</w:t>
      </w:r>
    </w:p>
    <w:p w14:paraId="57F1D5E1" w14:textId="1031C529" w:rsidR="00963E0D" w:rsidRPr="00A24AD0" w:rsidRDefault="00963E0D" w:rsidP="00AD07E2">
      <w:pPr>
        <w:pStyle w:val="Odsekzoznamu"/>
        <w:numPr>
          <w:ilvl w:val="0"/>
          <w:numId w:val="129"/>
        </w:numPr>
        <w:spacing w:before="120" w:after="120" w:line="288" w:lineRule="auto"/>
        <w:jc w:val="both"/>
        <w:rPr>
          <w:rFonts w:cs="Arial"/>
          <w:szCs w:val="19"/>
        </w:rPr>
      </w:pPr>
      <w:r w:rsidRPr="00CE0F2A">
        <w:rPr>
          <w:rFonts w:cs="Arial"/>
          <w:szCs w:val="19"/>
        </w:rPr>
        <w:t xml:space="preserve">Predmetom </w:t>
      </w:r>
      <w:r w:rsidRPr="00A24AD0">
        <w:rPr>
          <w:rFonts w:cs="Arial"/>
          <w:szCs w:val="19"/>
        </w:rPr>
        <w:t xml:space="preserve">overenia podmienky poskytnutia príspevku týkajúcej sa VO musí byť aj kontrola vecného súladu predmetu obstarávania, návrhu zmluvných podmienok a iných údajov s predloženým projektom. </w:t>
      </w:r>
    </w:p>
    <w:p w14:paraId="3FD27BB4" w14:textId="7C68FDB6" w:rsidR="00525654" w:rsidRPr="00B41557" w:rsidRDefault="00525654" w:rsidP="00AD07E2">
      <w:pPr>
        <w:pStyle w:val="Odsekzoznamu"/>
        <w:numPr>
          <w:ilvl w:val="0"/>
          <w:numId w:val="129"/>
        </w:numPr>
        <w:spacing w:before="120" w:after="120" w:line="288" w:lineRule="auto"/>
        <w:jc w:val="both"/>
        <w:rPr>
          <w:rFonts w:cs="Arial"/>
          <w:szCs w:val="19"/>
        </w:rPr>
      </w:pPr>
      <w:r w:rsidRPr="00F85AF8">
        <w:rPr>
          <w:rFonts w:cs="Arial"/>
          <w:szCs w:val="19"/>
        </w:rPr>
        <w:t xml:space="preserve">Žiadateľ predkladá v rámci konania o ŽoNFP verejné obstarávanie vo fáze po podpise zmluvy s úspešným uchádzačom </w:t>
      </w:r>
      <w:r w:rsidRPr="004019DE">
        <w:rPr>
          <w:rFonts w:cs="Arial"/>
          <w:b/>
          <w:szCs w:val="19"/>
        </w:rPr>
        <w:t>po nadobudnutí  platnosti tejto zmluvy</w:t>
      </w:r>
      <w:r w:rsidRPr="00891160">
        <w:rPr>
          <w:rFonts w:cs="Arial"/>
          <w:szCs w:val="19"/>
        </w:rPr>
        <w:t>, vrátane všetkých dodatkov k tejto zmluve, resp. vo fáze pred podpisom zmluvy s úspešným uchádzačom po vyhodnotení ponúk a ukončení všetkých revíznych postupov, a to ako súčasť povinných príloh ŽoNFP.</w:t>
      </w:r>
      <w:r w:rsidR="00B41557" w:rsidRPr="00B41557">
        <w:t xml:space="preserve"> </w:t>
      </w:r>
      <w:r w:rsidR="00B41557">
        <w:t>Žiadateľ je zároveň v prípade nadlimitných a podlimitných zákaziek verejného obstarávania povinný sprístupniť elektronickú podobu kompletnej dokumentácie pre účely výkonu kontroly/finančnej kontroly poskytovateľom, a to zriadením prístupu do elektronického prostriedku použitého na elektronickú komunikáciu (ak relevantné). Súčasťou elektronickej podoby dokumentácie sú aj auditné záznamy o všetkých úkonoch vykonaných v použitom elektronickom prostriedku.</w:t>
      </w:r>
    </w:p>
    <w:p w14:paraId="6A162282" w14:textId="0130B059" w:rsidR="00963E0D" w:rsidRPr="00A24AD0" w:rsidRDefault="00963E0D" w:rsidP="00AD07E2">
      <w:pPr>
        <w:pStyle w:val="Odsekzoznamu"/>
        <w:numPr>
          <w:ilvl w:val="0"/>
          <w:numId w:val="129"/>
        </w:numPr>
        <w:spacing w:before="120" w:after="120" w:line="288" w:lineRule="auto"/>
        <w:jc w:val="both"/>
        <w:rPr>
          <w:rFonts w:cs="Arial"/>
          <w:szCs w:val="19"/>
        </w:rPr>
      </w:pPr>
      <w:r w:rsidRPr="00B41557">
        <w:rPr>
          <w:rFonts w:cs="Arial"/>
          <w:szCs w:val="19"/>
        </w:rPr>
        <w:t>Závery kontroly prenesie poskytovateľ do výsledku posúdenia ŽoNFP</w:t>
      </w:r>
      <w:r w:rsidR="00525654" w:rsidRPr="00B41557">
        <w:rPr>
          <w:rFonts w:cs="Arial"/>
          <w:szCs w:val="19"/>
        </w:rPr>
        <w:t>, resp. NP, ak je kontrola VO vykonaná v rámci schvaľovacieho procesu žiadosti o NFP</w:t>
      </w:r>
      <w:r w:rsidRPr="00B41557">
        <w:rPr>
          <w:rFonts w:cs="Arial"/>
          <w:szCs w:val="19"/>
        </w:rPr>
        <w:t>. Výstupom kontroly VO nie je v tomto prípade správa z kontroly, ale rozhodnutie o schválení alebo neschválení ŽoNFP</w:t>
      </w:r>
      <w:r w:rsidR="00525654" w:rsidRPr="0062573B">
        <w:rPr>
          <w:rFonts w:cs="Arial"/>
          <w:szCs w:val="19"/>
        </w:rPr>
        <w:t xml:space="preserve">, resp. NP. V prípade uplatnenia postupu podľa ods. 2 </w:t>
      </w:r>
      <w:r w:rsidR="00D11BA9" w:rsidRPr="00B65522">
        <w:rPr>
          <w:rFonts w:cs="Arial"/>
          <w:szCs w:val="19"/>
        </w:rPr>
        <w:t xml:space="preserve">môže byť </w:t>
      </w:r>
      <w:r w:rsidR="00525654" w:rsidRPr="00B65522">
        <w:rPr>
          <w:rFonts w:cs="Arial"/>
          <w:szCs w:val="19"/>
        </w:rPr>
        <w:t>výstupom z kontroly VO návrh správy z kontroly VO/správa z kontroly VO</w:t>
      </w:r>
      <w:r w:rsidR="00D11BA9" w:rsidRPr="00CE0F2A">
        <w:rPr>
          <w:rFonts w:cs="Arial"/>
          <w:szCs w:val="19"/>
        </w:rPr>
        <w:t>, ale výstup z takejto kontroly nie je návrhom správy/správou z kontroly podľa zákona o finančnej kontrole</w:t>
      </w:r>
      <w:r w:rsidRPr="00A24AD0">
        <w:rPr>
          <w:rFonts w:cs="Arial"/>
          <w:szCs w:val="19"/>
        </w:rPr>
        <w:t xml:space="preserve">. </w:t>
      </w:r>
    </w:p>
    <w:p w14:paraId="6E36C83D" w14:textId="232EB105" w:rsidR="00963E0D" w:rsidRPr="00891160" w:rsidRDefault="00963E0D" w:rsidP="00AD07E2">
      <w:pPr>
        <w:pStyle w:val="Odsekzoznamu"/>
        <w:numPr>
          <w:ilvl w:val="0"/>
          <w:numId w:val="129"/>
        </w:numPr>
        <w:spacing w:before="120" w:after="120" w:line="288" w:lineRule="auto"/>
        <w:jc w:val="both"/>
        <w:rPr>
          <w:rFonts w:cs="Arial"/>
          <w:szCs w:val="19"/>
        </w:rPr>
      </w:pPr>
      <w:r w:rsidRPr="00A24AD0">
        <w:rPr>
          <w:rFonts w:cs="Arial"/>
          <w:szCs w:val="19"/>
        </w:rPr>
        <w:t>Kontrolu oprávnenosti výdavku z pohľadu jeho súladu s pravidlami, princípmi a postupmi VO vykoná poskytovateľ vo fáze kontroly príslušnej ŽoP,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w:t>
      </w:r>
      <w:r w:rsidRPr="00F85AF8">
        <w:rPr>
          <w:rFonts w:cs="Arial"/>
          <w:szCs w:val="19"/>
        </w:rPr>
        <w:t xml:space="preserve"> neboli predmetom kontroly v rámci schvaľovacieho procesu ŽoNFP, resp. NP, podliehajú kontrole v zmysle postu</w:t>
      </w:r>
      <w:r w:rsidRPr="004019DE">
        <w:rPr>
          <w:rFonts w:cs="Arial"/>
          <w:szCs w:val="19"/>
        </w:rPr>
        <w:t xml:space="preserve">pov uvedených v kapitole 2.5.6  Typy </w:t>
      </w:r>
      <w:r w:rsidR="00E911B7" w:rsidRPr="00891160">
        <w:rPr>
          <w:rFonts w:cs="Arial"/>
          <w:szCs w:val="19"/>
        </w:rPr>
        <w:t xml:space="preserve">finančnej </w:t>
      </w:r>
      <w:r w:rsidRPr="00891160">
        <w:rPr>
          <w:rFonts w:cs="Arial"/>
          <w:szCs w:val="19"/>
        </w:rPr>
        <w:t>kontroly VO – častiach e) a f) týkajúcich sa kontroly dodatkov.</w:t>
      </w:r>
    </w:p>
    <w:p w14:paraId="2532B89E" w14:textId="5050D5C7" w:rsidR="00FB16C6" w:rsidRDefault="00525654" w:rsidP="00AD07E2">
      <w:pPr>
        <w:pStyle w:val="Odsekzoznamu"/>
        <w:numPr>
          <w:ilvl w:val="0"/>
          <w:numId w:val="129"/>
        </w:numPr>
        <w:spacing w:before="120" w:after="120" w:line="288" w:lineRule="auto"/>
        <w:jc w:val="both"/>
        <w:rPr>
          <w:rFonts w:cs="Arial"/>
          <w:szCs w:val="19"/>
        </w:rPr>
      </w:pPr>
      <w:r w:rsidRPr="00891160">
        <w:rPr>
          <w:rFonts w:cs="Arial"/>
          <w:szCs w:val="19"/>
        </w:rPr>
        <w:t>Ak poskytovateľ zistí porušenie pravidiel a postupov VO, pričom závažnosť týchto zistení je taká, že mali alebo mohli mať vplyv na výsledok VO, poskytovateľ je oprávnený danú skutočnosť vyhodnotiť ako nesplnenie podmienky poskytnutia príspevku a rozhodnúť o neschválení ŽoNFP alebo uplatniť ex-ante finančnú opravu, ktorá bude zohľadnená pri vydaní rozhodnutia o schválení ŽoNFP. Postup podľa predchádzajúcej vety uplatní</w:t>
      </w:r>
      <w:r w:rsidR="00FB16C6" w:rsidRPr="00891160">
        <w:rPr>
          <w:rFonts w:cs="Arial"/>
          <w:szCs w:val="19"/>
        </w:rPr>
        <w:t xml:space="preserve"> poskytovateľ aj v prípade, že nedostatky vo verejnom obstarávaní, ktoré mali alebo mohli mať vplyv na výsledok verejného obstarávania identifikoval ÚVO v rozhodnutí podľa § 175 ods. 4 ZVO alebo boli identifikované v rozhodnutí Rady ÚVO.</w:t>
      </w:r>
      <w:r w:rsidRPr="00891160">
        <w:rPr>
          <w:rFonts w:cs="Arial"/>
          <w:szCs w:val="19"/>
        </w:rPr>
        <w:t xml:space="preserve"> Poskytovateľ je povinný konštatovať nesplnenie podmienky poskytnutia príspevku a rozhodnúť o neschválení ŽoNFP v prípade, že zistenia nedostatkov v rámci kontroly vecného súladu predmetu obstarávania sú takého závažného charakteru, že na riadnu realizáciu posudzovaného projektu nebude môcť žiadateľ využiť výsledok kontrolovaného VO.</w:t>
      </w:r>
    </w:p>
    <w:p w14:paraId="07DD47F3" w14:textId="43C69454" w:rsidR="00B41557" w:rsidRPr="00B41557" w:rsidRDefault="00B41557" w:rsidP="00AD07E2">
      <w:pPr>
        <w:pStyle w:val="Odsekzoznamu"/>
        <w:numPr>
          <w:ilvl w:val="0"/>
          <w:numId w:val="129"/>
        </w:numPr>
        <w:jc w:val="both"/>
        <w:rPr>
          <w:rFonts w:cs="Arial"/>
          <w:szCs w:val="19"/>
        </w:rPr>
      </w:pPr>
      <w:r w:rsidRPr="00B41557">
        <w:rPr>
          <w:rFonts w:cs="Arial"/>
          <w:szCs w:val="19"/>
        </w:rPr>
        <w:t>Poskytovateľ upozorňuje, že podmienky poskytnutia príspevku z hľadiska vyhlásenia alebo realizácie VO sú pre žiadateľov zadefinované špecificky v rámci výzvy na predloženie ŽoNFP, resp. písomného vyzvania na predloženie projektu. Proces prípravy, realizácie a ďalšej kontroly VO sa odvíja od nastavených podmienok poskytnutia príspevku (napr. podmienka mať už zrealizované VO, vyhlásené VO na jednotlivé aktivity – riadenie projektu, stavebné práce, stavebný a iný dozor a pod.). Poskytovateľ postupuje pri výkone kontroly VO v zmysle pos</w:t>
      </w:r>
      <w:r>
        <w:rPr>
          <w:rFonts w:cs="Arial"/>
          <w:szCs w:val="19"/>
        </w:rPr>
        <w:t>tupov uvedených v kapitole 2.5.6</w:t>
      </w:r>
      <w:r w:rsidRPr="00B41557">
        <w:rPr>
          <w:rFonts w:cs="Arial"/>
          <w:szCs w:val="19"/>
        </w:rPr>
        <w:t xml:space="preserve">  Typy finančnej kontroly VO.</w:t>
      </w:r>
    </w:p>
    <w:p w14:paraId="5DB4DE1F" w14:textId="77777777" w:rsidR="00B41557" w:rsidRPr="00B41557" w:rsidRDefault="00B41557" w:rsidP="00AD07E2">
      <w:pPr>
        <w:pStyle w:val="Odsekzoznamu"/>
        <w:spacing w:before="120" w:after="120" w:line="288" w:lineRule="auto"/>
        <w:jc w:val="both"/>
        <w:rPr>
          <w:rFonts w:cs="Arial"/>
          <w:szCs w:val="19"/>
        </w:rPr>
      </w:pPr>
    </w:p>
    <w:p w14:paraId="1E4229FF" w14:textId="77777777" w:rsidR="00FB16C6" w:rsidRPr="00963E0D" w:rsidRDefault="00FB16C6" w:rsidP="00963E0D">
      <w:pPr>
        <w:spacing w:before="120" w:after="120" w:line="288" w:lineRule="auto"/>
        <w:jc w:val="both"/>
        <w:rPr>
          <w:rFonts w:cs="Arial"/>
          <w:szCs w:val="19"/>
        </w:rPr>
      </w:pPr>
    </w:p>
    <w:p w14:paraId="46ACC565" w14:textId="47C3018F" w:rsidR="00963E0D" w:rsidRPr="00AD07E2" w:rsidRDefault="007D11DA" w:rsidP="00963E0D">
      <w:pPr>
        <w:spacing w:before="120" w:after="120" w:line="288" w:lineRule="auto"/>
        <w:jc w:val="both"/>
        <w:rPr>
          <w:rFonts w:cs="Arial"/>
          <w:b/>
          <w:szCs w:val="19"/>
          <w:highlight w:val="yellow"/>
        </w:rPr>
      </w:pPr>
      <w:r w:rsidRPr="00AD07E2">
        <w:rPr>
          <w:rFonts w:cs="Arial"/>
          <w:b/>
          <w:szCs w:val="19"/>
          <w:highlight w:val="yellow"/>
        </w:rPr>
        <w:t>j</w:t>
      </w:r>
      <w:r w:rsidR="00963E0D" w:rsidRPr="00AD07E2">
        <w:rPr>
          <w:rFonts w:cs="Arial"/>
          <w:b/>
          <w:szCs w:val="19"/>
          <w:highlight w:val="yellow"/>
        </w:rPr>
        <w:t>) Kontrola verejného obstarávania národných projektov, veľkých projektov</w:t>
      </w:r>
      <w:r w:rsidR="007C13BB" w:rsidRPr="00AD07E2">
        <w:rPr>
          <w:rFonts w:cs="Arial"/>
          <w:b/>
          <w:szCs w:val="19"/>
          <w:highlight w:val="yellow"/>
        </w:rPr>
        <w:t>, ktoré sú súčasťou zoznamu projektov a kontrola projektov technickej pomoci, pred podpisom zmluvy o NFP</w:t>
      </w:r>
    </w:p>
    <w:p w14:paraId="0B095B13" w14:textId="23CE1FB1" w:rsidR="009875A5" w:rsidRPr="00AD07E2" w:rsidRDefault="00963E0D" w:rsidP="00963E0D">
      <w:pPr>
        <w:spacing w:before="120" w:after="120" w:line="288" w:lineRule="auto"/>
        <w:jc w:val="both"/>
        <w:rPr>
          <w:rFonts w:cs="Arial"/>
          <w:szCs w:val="19"/>
          <w:highlight w:val="yellow"/>
        </w:rPr>
      </w:pPr>
      <w:r w:rsidRPr="00AD07E2">
        <w:rPr>
          <w:rFonts w:cs="Arial"/>
          <w:szCs w:val="19"/>
          <w:highlight w:val="yellow"/>
        </w:rPr>
        <w:t xml:space="preserve">Poskytovateľ </w:t>
      </w:r>
      <w:r w:rsidR="007C13BB" w:rsidRPr="00AD07E2">
        <w:rPr>
          <w:rFonts w:cs="Arial"/>
          <w:szCs w:val="19"/>
          <w:highlight w:val="yellow"/>
        </w:rPr>
        <w:t xml:space="preserve">môže </w:t>
      </w:r>
      <w:r w:rsidRPr="00AD07E2">
        <w:rPr>
          <w:rFonts w:cs="Arial"/>
          <w:szCs w:val="19"/>
          <w:highlight w:val="yellow"/>
        </w:rPr>
        <w:t>vykonáva</w:t>
      </w:r>
      <w:r w:rsidR="007C13BB" w:rsidRPr="00AD07E2">
        <w:rPr>
          <w:rFonts w:cs="Arial"/>
          <w:szCs w:val="19"/>
          <w:highlight w:val="yellow"/>
        </w:rPr>
        <w:t>ť</w:t>
      </w:r>
      <w:r w:rsidRPr="00AD07E2">
        <w:rPr>
          <w:rFonts w:cs="Arial"/>
          <w:szCs w:val="19"/>
          <w:highlight w:val="yellow"/>
        </w:rPr>
        <w:t xml:space="preserve"> kontrolu VO v rámci národných, veľkých projektov, ktoré sú súčasťou zoznamu projektov</w:t>
      </w:r>
      <w:r w:rsidR="009875A5" w:rsidRPr="00AD07E2">
        <w:rPr>
          <w:rFonts w:cs="Arial"/>
          <w:szCs w:val="19"/>
          <w:highlight w:val="yellow"/>
        </w:rPr>
        <w:t xml:space="preserve"> a projektov technickej pomoci</w:t>
      </w:r>
      <w:r w:rsidRPr="00AD07E2">
        <w:rPr>
          <w:rFonts w:cs="Arial"/>
          <w:szCs w:val="19"/>
          <w:highlight w:val="yellow"/>
        </w:rPr>
        <w:t xml:space="preserve"> ako prvú ex</w:t>
      </w:r>
      <w:r w:rsidR="00B1693B" w:rsidRPr="00AD07E2">
        <w:rPr>
          <w:rFonts w:cs="Arial"/>
          <w:szCs w:val="19"/>
          <w:highlight w:val="yellow"/>
        </w:rPr>
        <w:t xml:space="preserve"> </w:t>
      </w:r>
      <w:r w:rsidRPr="00AD07E2">
        <w:rPr>
          <w:rFonts w:cs="Arial"/>
          <w:szCs w:val="19"/>
          <w:highlight w:val="yellow"/>
        </w:rPr>
        <w:t>ante kontrolu, druhú ex</w:t>
      </w:r>
      <w:r w:rsidR="00B1693B" w:rsidRPr="00AD07E2">
        <w:rPr>
          <w:rFonts w:cs="Arial"/>
          <w:szCs w:val="19"/>
          <w:highlight w:val="yellow"/>
        </w:rPr>
        <w:t xml:space="preserve"> </w:t>
      </w:r>
      <w:r w:rsidRPr="00AD07E2">
        <w:rPr>
          <w:rFonts w:cs="Arial"/>
          <w:szCs w:val="19"/>
          <w:highlight w:val="yellow"/>
        </w:rPr>
        <w:t>ante kontrolu a následnú ex</w:t>
      </w:r>
      <w:r w:rsidR="00863220" w:rsidRPr="00AD07E2">
        <w:rPr>
          <w:rFonts w:cs="Arial"/>
          <w:szCs w:val="19"/>
          <w:highlight w:val="yellow"/>
        </w:rPr>
        <w:t xml:space="preserve"> </w:t>
      </w:r>
      <w:r w:rsidRPr="00AD07E2">
        <w:rPr>
          <w:rFonts w:cs="Arial"/>
          <w:szCs w:val="19"/>
          <w:highlight w:val="yellow"/>
        </w:rPr>
        <w:t>post kontrolu, prípadne podľa okolností aj ako štandardnú ex</w:t>
      </w:r>
      <w:r w:rsidR="00DC7489" w:rsidRPr="00AD07E2">
        <w:rPr>
          <w:rFonts w:cs="Arial"/>
          <w:szCs w:val="19"/>
          <w:highlight w:val="yellow"/>
        </w:rPr>
        <w:t xml:space="preserve"> </w:t>
      </w:r>
      <w:r w:rsidRPr="00AD07E2">
        <w:rPr>
          <w:rFonts w:cs="Arial"/>
          <w:szCs w:val="19"/>
          <w:highlight w:val="yellow"/>
        </w:rPr>
        <w:t xml:space="preserve">post kontrolu. </w:t>
      </w:r>
    </w:p>
    <w:p w14:paraId="37BED307" w14:textId="20FF6FC2" w:rsidR="009875A5" w:rsidRPr="00AD07E2" w:rsidRDefault="009875A5" w:rsidP="00963E0D">
      <w:pPr>
        <w:spacing w:before="120" w:after="120" w:line="288" w:lineRule="auto"/>
        <w:jc w:val="both"/>
        <w:rPr>
          <w:rFonts w:cs="Arial"/>
          <w:szCs w:val="19"/>
          <w:highlight w:val="yellow"/>
        </w:rPr>
      </w:pPr>
      <w:r w:rsidRPr="00AD07E2">
        <w:rPr>
          <w:rFonts w:cs="Arial"/>
          <w:szCs w:val="19"/>
          <w:highlight w:val="yellow"/>
        </w:rPr>
        <w:t xml:space="preserve">V tejto súvislosti dávame prijímateľovi do pozornosti usmernenie poskytovateľa k príprave individuálneho projektu, ktoré je zverejnené na webovom sídle </w:t>
      </w:r>
      <w:hyperlink r:id="rId20" w:history="1">
        <w:r w:rsidR="005C056B" w:rsidRPr="00AD07E2">
          <w:rPr>
            <w:rStyle w:val="Hypertextovprepojenie"/>
            <w:rFonts w:cs="Arial"/>
            <w:szCs w:val="19"/>
            <w:highlight w:val="yellow"/>
          </w:rPr>
          <w:t>http://www.minv.sk/?usmernenia-riadiaceho-organu</w:t>
        </w:r>
      </w:hyperlink>
      <w:r w:rsidR="00DF5D23" w:rsidRPr="00AD07E2">
        <w:rPr>
          <w:rStyle w:val="Hypertextovprepojenie"/>
          <w:rFonts w:cs="Arial"/>
          <w:color w:val="auto"/>
          <w:szCs w:val="19"/>
          <w:highlight w:val="yellow"/>
          <w:u w:val="none"/>
        </w:rPr>
        <w:t>, resp.</w:t>
      </w:r>
      <w:r w:rsidR="005B7659" w:rsidRPr="00AD07E2">
        <w:rPr>
          <w:rStyle w:val="Hypertextovprepojenie"/>
          <w:rFonts w:cs="Arial"/>
          <w:color w:val="auto"/>
          <w:szCs w:val="19"/>
          <w:highlight w:val="yellow"/>
        </w:rPr>
        <w:t xml:space="preserve"> </w:t>
      </w:r>
      <w:r w:rsidR="005B7659" w:rsidRPr="00AD07E2">
        <w:rPr>
          <w:rStyle w:val="Hypertextovprepojenie"/>
          <w:rFonts w:cs="Arial"/>
          <w:szCs w:val="19"/>
          <w:highlight w:val="yellow"/>
        </w:rPr>
        <w:t>http://www.reformuj.sk/dokument/usmernenia-riadiaceho-organu/</w:t>
      </w:r>
      <w:r w:rsidRPr="00AD07E2">
        <w:rPr>
          <w:rFonts w:cs="Arial"/>
          <w:szCs w:val="19"/>
          <w:highlight w:val="yellow"/>
        </w:rPr>
        <w:t>.</w:t>
      </w:r>
    </w:p>
    <w:p w14:paraId="4E48F185" w14:textId="7A04A0F6" w:rsidR="005C056B" w:rsidRPr="00AD07E2" w:rsidRDefault="00D11BA9" w:rsidP="00963E0D">
      <w:pPr>
        <w:spacing w:before="120" w:after="120" w:line="288" w:lineRule="auto"/>
        <w:jc w:val="both"/>
        <w:rPr>
          <w:rFonts w:cs="Arial"/>
          <w:szCs w:val="19"/>
          <w:highlight w:val="yellow"/>
        </w:rPr>
      </w:pPr>
      <w:r w:rsidRPr="00AD07E2">
        <w:rPr>
          <w:rFonts w:cs="Arial"/>
          <w:szCs w:val="19"/>
          <w:highlight w:val="yellow"/>
        </w:rPr>
        <w:t>Výstupom z kontroly VO individuálnych projektov pred podpisom zmluvy o NFP môže byť návrh správy/správa z kontroly, ale výstup z takejto kontroly nie je návrhom správy/správou z kontroly podľa zákona o finančnej kontrole. Po podpise zmluvy o NFP poskytovateľ vykoná administratívnu finančnú kontrolu VO s ohľadom na fázu, v ak</w:t>
      </w:r>
      <w:r w:rsidR="00D37AEA" w:rsidRPr="00AD07E2">
        <w:rPr>
          <w:rFonts w:cs="Arial"/>
          <w:szCs w:val="19"/>
          <w:highlight w:val="yellow"/>
        </w:rPr>
        <w:t>ej</w:t>
      </w:r>
      <w:r w:rsidRPr="00AD07E2">
        <w:rPr>
          <w:rFonts w:cs="Arial"/>
          <w:szCs w:val="19"/>
          <w:highlight w:val="yellow"/>
        </w:rPr>
        <w:t xml:space="preserve"> sa predmetné VO nachádza. V rámci výkonu administratívnej finančnej kontroly môže poskytovateľ zohľadniť závery z predchádzajúcej kontroly vykonanej pred podpisom zmluvy o NFP.</w:t>
      </w:r>
      <w:r w:rsidR="005C056B" w:rsidRPr="00AD07E2">
        <w:rPr>
          <w:rFonts w:cs="Arial"/>
          <w:szCs w:val="19"/>
          <w:highlight w:val="yellow"/>
        </w:rPr>
        <w:t xml:space="preserve"> </w:t>
      </w:r>
    </w:p>
    <w:p w14:paraId="6D1D89A2" w14:textId="381084EB" w:rsidR="00963E0D" w:rsidRPr="00963E0D" w:rsidRDefault="00963E0D" w:rsidP="00963E0D">
      <w:pPr>
        <w:spacing w:before="120" w:after="120" w:line="288" w:lineRule="auto"/>
        <w:jc w:val="both"/>
        <w:rPr>
          <w:rFonts w:cs="Arial"/>
          <w:szCs w:val="19"/>
        </w:rPr>
      </w:pPr>
      <w:r w:rsidRPr="00AD07E2">
        <w:rPr>
          <w:rFonts w:cs="Arial"/>
          <w:szCs w:val="19"/>
          <w:highlight w:val="yellow"/>
        </w:rPr>
        <w:t xml:space="preserve">Postupy tejto kontroly aplikuje poskytovateľ analogicky v zmysle postupov uvedených v jednotlivých písmenách a) až h) kapitoly 2.5.6  Typy </w:t>
      </w:r>
      <w:r w:rsidR="00E911B7" w:rsidRPr="00AD07E2">
        <w:rPr>
          <w:rFonts w:cs="Arial"/>
          <w:szCs w:val="19"/>
          <w:highlight w:val="yellow"/>
        </w:rPr>
        <w:t>finančnej</w:t>
      </w:r>
      <w:r w:rsidRPr="00AD07E2">
        <w:rPr>
          <w:rFonts w:cs="Arial"/>
          <w:szCs w:val="19"/>
          <w:highlight w:val="yellow"/>
        </w:rPr>
        <w:t xml:space="preserve"> kontroly VO.</w:t>
      </w:r>
    </w:p>
    <w:p w14:paraId="4528493C" w14:textId="57F0DC86"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175" w:name="_Toc440372884"/>
      <w:bookmarkStart w:id="176" w:name="_Toc4576203"/>
      <w:r w:rsidRPr="0073389C">
        <w:rPr>
          <w:lang w:val="sk-SK"/>
        </w:rPr>
        <w:t>Finančné opravy</w:t>
      </w:r>
      <w:bookmarkEnd w:id="175"/>
      <w:bookmarkEnd w:id="176"/>
    </w:p>
    <w:p w14:paraId="23F5118A" w14:textId="3ADAF371"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 xml:space="preserve">P, v Systéme riadenia EŠIF a v </w:t>
      </w:r>
      <w:r w:rsidR="005B1477">
        <w:rPr>
          <w:rFonts w:cs="Arial"/>
          <w:szCs w:val="19"/>
        </w:rPr>
        <w:t>m</w:t>
      </w:r>
      <w:r w:rsidRPr="00AE218A">
        <w:rPr>
          <w:rFonts w:cs="Arial"/>
          <w:szCs w:val="19"/>
        </w:rPr>
        <w:t>etodickom pokyne CKO č. 5.</w:t>
      </w:r>
    </w:p>
    <w:p w14:paraId="0BAE8E76" w14:textId="63516382"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pravidiel uvedených v </w:t>
      </w:r>
      <w:r w:rsidR="00EF7652">
        <w:rPr>
          <w:rFonts w:cs="Arial"/>
          <w:szCs w:val="19"/>
        </w:rPr>
        <w:t>z</w:t>
      </w:r>
      <w:r w:rsidRPr="00AE218A">
        <w:rPr>
          <w:rFonts w:cs="Arial"/>
          <w:szCs w:val="19"/>
        </w:rPr>
        <w:t>mluve o NFP.</w:t>
      </w:r>
    </w:p>
    <w:p w14:paraId="0B5AE2F2" w14:textId="77777777" w:rsidR="006B360C" w:rsidRDefault="006B360C" w:rsidP="00566C38">
      <w:pPr>
        <w:spacing w:before="120" w:after="120" w:line="288" w:lineRule="auto"/>
        <w:jc w:val="both"/>
        <w:rPr>
          <w:rFonts w:cs="Arial"/>
          <w:szCs w:val="19"/>
        </w:rPr>
      </w:pPr>
      <w:r w:rsidRPr="006B360C">
        <w:rPr>
          <w:rFonts w:cs="Arial"/>
          <w:szCs w:val="19"/>
        </w:rPr>
        <w:t>Určenie finančných opráv sa riadi pravidlami, ktoré sú platné v čase vypracovania návrhu správy z kontroly.</w:t>
      </w:r>
    </w:p>
    <w:p w14:paraId="3FC3AF08" w14:textId="38C1027B"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1 MP CKO č. 5, verzia 3. </w:t>
      </w:r>
    </w:p>
    <w:p w14:paraId="511E9362" w14:textId="7C64C6F9"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w:t>
      </w:r>
      <w:r w:rsidR="006B360C">
        <w:rPr>
          <w:rFonts w:cs="Arial"/>
          <w:szCs w:val="19"/>
        </w:rPr>
        <w:t>od</w:t>
      </w:r>
      <w:r w:rsidR="006B360C" w:rsidRPr="00566C38">
        <w:rPr>
          <w:rFonts w:cs="Arial"/>
          <w:szCs w:val="19"/>
        </w:rPr>
        <w:t xml:space="preserve"> </w:t>
      </w:r>
      <w:r w:rsidRPr="00566C38">
        <w:rPr>
          <w:rFonts w:cs="Arial"/>
          <w:szCs w:val="19"/>
        </w:rPr>
        <w:t xml:space="preserve">17. apríla 2016, poskytovateľ určí výšku vrátenia poskytnutého príspevku alebo jeho časti podľa prílohy č. 2 MP CKO č. 5, verzia 3. </w:t>
      </w:r>
    </w:p>
    <w:p w14:paraId="1D0C9D24" w14:textId="1E9FEC13" w:rsidR="00064DDF" w:rsidRDefault="00566C38" w:rsidP="00064DDF">
      <w:pPr>
        <w:spacing w:before="120" w:after="120" w:line="288" w:lineRule="auto"/>
        <w:jc w:val="both"/>
        <w:rPr>
          <w:rFonts w:cs="Arial"/>
          <w:szCs w:val="19"/>
        </w:rPr>
      </w:pPr>
      <w:r w:rsidRPr="00566C38">
        <w:rPr>
          <w:rFonts w:cs="Arial"/>
          <w:szCs w:val="19"/>
        </w:rPr>
        <w:t xml:space="preserve">Poskytovateľ je oprávnený </w:t>
      </w:r>
      <w:r w:rsidR="00D37AEA">
        <w:rPr>
          <w:rFonts w:cs="Arial"/>
          <w:szCs w:val="19"/>
        </w:rPr>
        <w:t>uplatniť</w:t>
      </w:r>
      <w:r w:rsidR="00D37AEA" w:rsidRPr="00566C38">
        <w:rPr>
          <w:rFonts w:cs="Arial"/>
          <w:szCs w:val="19"/>
        </w:rPr>
        <w:t xml:space="preserve"> </w:t>
      </w:r>
      <w:r w:rsidRPr="00566C38">
        <w:rPr>
          <w:rFonts w:cs="Arial"/>
          <w:szCs w:val="19"/>
        </w:rPr>
        <w:t>finančné opravy v rámci týchto druhov finančnej kontroly VO:</w:t>
      </w:r>
      <w:r w:rsidRPr="00064DDF">
        <w:rPr>
          <w:rFonts w:cs="Arial"/>
          <w:szCs w:val="19"/>
        </w:rPr>
        <w:t xml:space="preserve">                                                                                                                                                                                                                  </w:t>
      </w:r>
      <w:r w:rsidRPr="008D1C11">
        <w:rPr>
          <w:rFonts w:cs="Arial"/>
          <w:szCs w:val="19"/>
        </w:rPr>
        <w:t xml:space="preserve">                                                                                                                                                                                                                                                                </w:t>
      </w:r>
      <w:r w:rsidRPr="00927D81">
        <w:rPr>
          <w:rFonts w:cs="Arial"/>
          <w:szCs w:val="19"/>
        </w:rPr>
        <w:t xml:space="preserve">                                                                                                                                </w:t>
      </w:r>
      <w:r w:rsidRPr="00602CB7">
        <w:rPr>
          <w:rFonts w:cs="Arial"/>
          <w:szCs w:val="19"/>
        </w:rPr>
        <w:t xml:space="preserve">                                                                                                                                                                    </w:t>
      </w:r>
      <w:r w:rsidRPr="00C43500">
        <w:rPr>
          <w:rFonts w:cs="Arial"/>
          <w:szCs w:val="19"/>
        </w:rPr>
        <w:t xml:space="preserve">                                                                                            </w:t>
      </w:r>
      <w:r w:rsidRPr="00E56F7C">
        <w:rPr>
          <w:rFonts w:cs="Arial"/>
          <w:szCs w:val="19"/>
        </w:rPr>
        <w:t xml:space="preserve">                                                                                                                                </w:t>
      </w:r>
      <w:r w:rsidRPr="00103054">
        <w:rPr>
          <w:rFonts w:cs="Arial"/>
          <w:szCs w:val="19"/>
        </w:rPr>
        <w:t xml:space="preserve">                                                                                                                                                                                                                                                                                                              </w:t>
      </w:r>
      <w:r w:rsidRPr="00C340D9">
        <w:rPr>
          <w:rFonts w:cs="Arial"/>
          <w:szCs w:val="19"/>
        </w:rPr>
        <w:t xml:space="preserve">                                                                                                                                                                                                                                                                                                                                                                                                                                                                                                                                                                                                                                                                                                                                                                                                                                                                                                                                                                                                                                                                </w:t>
      </w:r>
      <w:r w:rsidRPr="00594863">
        <w:rPr>
          <w:rFonts w:cs="Arial"/>
          <w:szCs w:val="19"/>
        </w:rPr>
        <w:t xml:space="preserve">                                                                                                                                                                                                                                                                                                                                                                                                                                                                                                                                                                                                                                                                                                                                                                                                                                                                                                                                                                                                                                                                                                                                                                                                                                                                                                                                </w:t>
      </w:r>
      <w:r w:rsidRPr="00081FC1">
        <w:rPr>
          <w:rFonts w:cs="Arial"/>
          <w:szCs w:val="19"/>
        </w:rPr>
        <w:t xml:space="preserve">                                                                                                                                                                                                                                                                                                                                                                                                                                                                                                                                                                                                                                                                                                                                                                                                </w:t>
      </w:r>
      <w:r w:rsidRPr="004B7995">
        <w:rPr>
          <w:rFonts w:cs="Arial"/>
          <w:szCs w:val="19"/>
        </w:rPr>
        <w:t xml:space="preserve">                                                                                                                                                                                                                                                                </w:t>
      </w:r>
      <w:r w:rsidRPr="0023193D">
        <w:rPr>
          <w:rFonts w:cs="Arial"/>
          <w:szCs w:val="19"/>
        </w:rPr>
        <w:t xml:space="preserve">                                                                                                                                                                                                                                                                </w:t>
      </w:r>
      <w:r w:rsidRPr="00064DDF">
        <w:rPr>
          <w:rFonts w:cs="Arial"/>
          <w:szCs w:val="19"/>
        </w:rPr>
        <w:t xml:space="preserve">                                                                                                                                                                                                                                                              </w:t>
      </w:r>
      <w:r w:rsidRPr="00C606E2">
        <w:rPr>
          <w:rFonts w:cs="Arial"/>
          <w:szCs w:val="19"/>
        </w:rPr>
        <w:t xml:space="preserve">  </w:t>
      </w:r>
      <w:r w:rsidRPr="00406757">
        <w:rPr>
          <w:rFonts w:cs="Arial"/>
          <w:szCs w:val="19"/>
        </w:rPr>
        <w:t xml:space="preserve">                                                                                                                                                                                                                                                                </w:t>
      </w:r>
      <w:r w:rsidRPr="0082019F">
        <w:rPr>
          <w:rFonts w:cs="Arial"/>
          <w:szCs w:val="19"/>
        </w:rPr>
        <w:t xml:space="preserve">                                                                                                                                                                                                                                                              </w:t>
      </w:r>
      <w:r w:rsidRPr="004D6FDB">
        <w:rPr>
          <w:rFonts w:cs="Arial"/>
          <w:szCs w:val="19"/>
        </w:rPr>
        <w:t xml:space="preserve">                                                                                                                                                                                                                                                                                                                                                                                                                                                                                                                                                                                                                                                                                                                                                                                                </w:t>
      </w:r>
      <w:r w:rsidRPr="00CF0928">
        <w:rPr>
          <w:rFonts w:cs="Arial"/>
          <w:szCs w:val="19"/>
        </w:rPr>
        <w:t xml:space="preserve">                                                                                                                                                                                                                                                                                                                                                                                                                                                                                                                                                                                                                                                                                                                                                                                   </w:t>
      </w:r>
      <w:r w:rsidR="00064DDF" w:rsidRPr="006112F2">
        <w:rPr>
          <w:rFonts w:cs="Arial"/>
          <w:szCs w:val="19"/>
        </w:rPr>
        <w:t xml:space="preserve">               </w:t>
      </w:r>
      <w:r w:rsidR="00064DDF" w:rsidRPr="005E6061">
        <w:rPr>
          <w:rFonts w:cs="Arial"/>
          <w:szCs w:val="19"/>
        </w:rPr>
        <w:t xml:space="preserve"> </w:t>
      </w:r>
    </w:p>
    <w:p w14:paraId="24E801C6" w14:textId="7CBA04F2" w:rsidR="00D37AEA" w:rsidRDefault="00D37AEA" w:rsidP="005B7173">
      <w:pPr>
        <w:pStyle w:val="Odsekzoznamu"/>
        <w:numPr>
          <w:ilvl w:val="0"/>
          <w:numId w:val="100"/>
        </w:numPr>
        <w:spacing w:before="120" w:after="120" w:line="288" w:lineRule="auto"/>
        <w:jc w:val="both"/>
        <w:rPr>
          <w:rFonts w:cs="Arial"/>
          <w:szCs w:val="19"/>
        </w:rPr>
      </w:pPr>
      <w:r>
        <w:rPr>
          <w:rFonts w:cs="Arial"/>
          <w:szCs w:val="19"/>
        </w:rPr>
        <w:t>Druhá ex</w:t>
      </w:r>
      <w:r w:rsidR="005B1477">
        <w:rPr>
          <w:rFonts w:cs="Arial"/>
          <w:szCs w:val="19"/>
        </w:rPr>
        <w:t xml:space="preserve"> </w:t>
      </w:r>
      <w:r>
        <w:rPr>
          <w:rFonts w:cs="Arial"/>
          <w:szCs w:val="19"/>
        </w:rPr>
        <w:t>ante kontrola,</w:t>
      </w:r>
    </w:p>
    <w:p w14:paraId="542E29E2" w14:textId="075CC263" w:rsidR="00064DDF" w:rsidRP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štandardná ex</w:t>
      </w:r>
      <w:r w:rsidR="005B1477">
        <w:rPr>
          <w:rFonts w:cs="Arial"/>
          <w:szCs w:val="19"/>
        </w:rPr>
        <w:t xml:space="preserve"> </w:t>
      </w:r>
      <w:r w:rsidRPr="00064DDF">
        <w:rPr>
          <w:rFonts w:cs="Arial"/>
          <w:szCs w:val="19"/>
        </w:rPr>
        <w:t>post kontrola,</w:t>
      </w:r>
    </w:p>
    <w:p w14:paraId="2CEFFC49" w14:textId="0C99F6DB" w:rsid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následná ex</w:t>
      </w:r>
      <w:r w:rsidR="005B1477">
        <w:rPr>
          <w:rFonts w:cs="Arial"/>
          <w:szCs w:val="19"/>
        </w:rPr>
        <w:t xml:space="preserve"> </w:t>
      </w:r>
      <w:r w:rsidRPr="00064DDF">
        <w:rPr>
          <w:rFonts w:cs="Arial"/>
          <w:szCs w:val="19"/>
        </w:rPr>
        <w:t>post kontrola,</w:t>
      </w:r>
    </w:p>
    <w:p w14:paraId="70391DBE" w14:textId="77777777" w:rsid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kontrola zákaziek podľa § 117 ZVO,</w:t>
      </w:r>
    </w:p>
    <w:p w14:paraId="7F267C02" w14:textId="77777777" w:rsidR="00064DDF" w:rsidRDefault="00064DDF" w:rsidP="005B7173">
      <w:pPr>
        <w:pStyle w:val="Odsekzoznamu"/>
        <w:numPr>
          <w:ilvl w:val="0"/>
          <w:numId w:val="100"/>
        </w:numPr>
        <w:spacing w:before="120" w:after="120" w:line="288" w:lineRule="auto"/>
        <w:jc w:val="both"/>
        <w:rPr>
          <w:rFonts w:cs="Arial"/>
          <w:szCs w:val="19"/>
        </w:rPr>
      </w:pPr>
      <w:r w:rsidRPr="00064DDF">
        <w:rPr>
          <w:rFonts w:cs="Arial"/>
          <w:szCs w:val="19"/>
        </w:rPr>
        <w:t>k</w:t>
      </w:r>
      <w:r w:rsidR="00566C38" w:rsidRPr="00064DDF">
        <w:rPr>
          <w:rFonts w:cs="Arial"/>
          <w:szCs w:val="19"/>
        </w:rPr>
        <w:t xml:space="preserve">ontrola VO v rámci ktorého viacerí prijímatelia nadobúdajú tovary, práce alebo služby prostredníctvom centrálnej obstarávacej organizácie podľa § 15 ods. 2 a ods. 4 ZVO, </w:t>
      </w:r>
    </w:p>
    <w:p w14:paraId="228DB3A6" w14:textId="556FCAC9" w:rsidR="00D37AEA" w:rsidRPr="00D37AEA" w:rsidRDefault="00D37AEA" w:rsidP="005B7173">
      <w:pPr>
        <w:pStyle w:val="Odsekzoznamu"/>
        <w:numPr>
          <w:ilvl w:val="0"/>
          <w:numId w:val="100"/>
        </w:numPr>
        <w:spacing w:before="120" w:after="120" w:line="288" w:lineRule="auto"/>
        <w:jc w:val="both"/>
        <w:rPr>
          <w:rFonts w:cs="Arial"/>
          <w:szCs w:val="19"/>
        </w:rPr>
      </w:pPr>
      <w:r w:rsidRPr="00D37AEA">
        <w:rPr>
          <w:rFonts w:cs="Arial"/>
          <w:szCs w:val="19"/>
        </w:rPr>
        <w:t>kontrola dodatkov pred podpisom (ak by nezrealizovanie zmien vyplývajúcich z dodatku preukázateľne spôsobilo nemožnosť splnenia pôvodnej zmluvy, alebo by táto skutočnosť znamenala pre prijímateľa neprimerané ťažkosti),</w:t>
      </w:r>
    </w:p>
    <w:p w14:paraId="4BA72217" w14:textId="77777777" w:rsidR="00D37AEA"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kontrola dodatkov po podpise</w:t>
      </w:r>
      <w:r w:rsidR="00D37AEA">
        <w:rPr>
          <w:rFonts w:cs="Arial"/>
          <w:szCs w:val="19"/>
        </w:rPr>
        <w:t>,</w:t>
      </w:r>
    </w:p>
    <w:p w14:paraId="0AC16499" w14:textId="77777777" w:rsidR="00D37AEA" w:rsidRPr="00D37AEA" w:rsidRDefault="00D37AEA" w:rsidP="005B7173">
      <w:pPr>
        <w:pStyle w:val="Odsekzoznamu"/>
        <w:numPr>
          <w:ilvl w:val="0"/>
          <w:numId w:val="100"/>
        </w:numPr>
        <w:rPr>
          <w:rFonts w:cs="Arial"/>
          <w:szCs w:val="19"/>
        </w:rPr>
      </w:pPr>
      <w:r w:rsidRPr="00D37AEA">
        <w:rPr>
          <w:rFonts w:cs="Arial"/>
          <w:szCs w:val="19"/>
        </w:rPr>
        <w:t>kontrola v rámci schvaľovacieho procesu Žiadosti o NFP (ak ju poskytovateľ vykonáva),</w:t>
      </w:r>
    </w:p>
    <w:p w14:paraId="4C1DB054" w14:textId="77777777" w:rsidR="00D37AEA" w:rsidRPr="00D37AEA" w:rsidRDefault="00D37AEA" w:rsidP="005B7173">
      <w:pPr>
        <w:pStyle w:val="Odsekzoznamu"/>
        <w:numPr>
          <w:ilvl w:val="0"/>
          <w:numId w:val="100"/>
        </w:numPr>
        <w:rPr>
          <w:rFonts w:cs="Arial"/>
          <w:szCs w:val="19"/>
        </w:rPr>
      </w:pPr>
      <w:r w:rsidRPr="00D37AEA">
        <w:rPr>
          <w:rFonts w:cs="Arial"/>
          <w:szCs w:val="19"/>
        </w:rPr>
        <w:t>kontrola verejného obstarávania národných projektov a veľkých projektov, ktoré sú súčasťou zoznamu projektov, kontrola projektov technickej pomoci, kontrola dopytovo-orientovaných projektov pred podpisom zmluvy o NFP,</w:t>
      </w:r>
    </w:p>
    <w:p w14:paraId="429C089A" w14:textId="428B516F" w:rsidR="00EC5388" w:rsidRPr="00064DDF" w:rsidRDefault="00D37AEA" w:rsidP="005B7173">
      <w:pPr>
        <w:pStyle w:val="Odsekzoznamu"/>
        <w:numPr>
          <w:ilvl w:val="0"/>
          <w:numId w:val="100"/>
        </w:numPr>
        <w:spacing w:before="120" w:after="120" w:line="288" w:lineRule="auto"/>
        <w:jc w:val="both"/>
        <w:rPr>
          <w:rFonts w:cs="Arial"/>
          <w:szCs w:val="19"/>
        </w:rPr>
      </w:pPr>
      <w:r w:rsidRPr="00D37AEA">
        <w:rPr>
          <w:rFonts w:cs="Arial"/>
          <w:szCs w:val="19"/>
        </w:rPr>
        <w:t>kontrola verejného obstarávania realizovaného cez elektronické trhovisko</w:t>
      </w:r>
      <w:r w:rsidR="00566C38" w:rsidRPr="00064DDF">
        <w:rPr>
          <w:rFonts w:cs="Arial"/>
          <w:szCs w:val="19"/>
        </w:rPr>
        <w:t>.</w:t>
      </w:r>
    </w:p>
    <w:p w14:paraId="2C79729A" w14:textId="57652FF7" w:rsidR="00D37AEA" w:rsidRPr="00797780" w:rsidRDefault="00D37AEA" w:rsidP="00D37AEA">
      <w:pPr>
        <w:spacing w:line="288" w:lineRule="auto"/>
        <w:jc w:val="both"/>
        <w:rPr>
          <w:rFonts w:cs="Arial"/>
          <w:szCs w:val="19"/>
        </w:rPr>
      </w:pPr>
      <w:r>
        <w:rPr>
          <w:rFonts w:cs="Arial"/>
          <w:szCs w:val="19"/>
        </w:rPr>
        <w:t xml:space="preserve">Ex ante finančnú opravu v štádiu </w:t>
      </w:r>
      <w:r w:rsidRPr="007B6C23">
        <w:rPr>
          <w:rFonts w:cs="Arial"/>
          <w:b/>
          <w:szCs w:val="19"/>
        </w:rPr>
        <w:t>druhej ex</w:t>
      </w:r>
      <w:r w:rsidR="005B1477">
        <w:rPr>
          <w:rFonts w:cs="Arial"/>
          <w:b/>
          <w:szCs w:val="19"/>
        </w:rPr>
        <w:t xml:space="preserve"> </w:t>
      </w:r>
      <w:r w:rsidRPr="007B6C23">
        <w:rPr>
          <w:rFonts w:cs="Arial"/>
          <w:b/>
          <w:szCs w:val="19"/>
        </w:rPr>
        <w:t>ante kontroly VO</w:t>
      </w:r>
      <w:r>
        <w:rPr>
          <w:rFonts w:cs="Arial"/>
          <w:szCs w:val="19"/>
        </w:rPr>
        <w:t xml:space="preserve"> je možné aplikovať len  </w:t>
      </w:r>
      <w:r w:rsidRPr="00797780">
        <w:rPr>
          <w:rFonts w:cs="Arial"/>
          <w:szCs w:val="19"/>
        </w:rPr>
        <w:t>za predpokladu, že by opakovaním procesu VO vznikli vysoké dodatočné náklady. Dôvody, ktoré je možné zohľadniť pri odôvodnení skutočnosti, že opakovaním procesu VO by vznikli vysoké dodatočné náklady, sú najmä</w:t>
      </w:r>
      <w:r>
        <w:rPr>
          <w:rFonts w:cs="Arial"/>
          <w:szCs w:val="19"/>
        </w:rPr>
        <w:t>:</w:t>
      </w:r>
    </w:p>
    <w:p w14:paraId="4A2E4354" w14:textId="77777777"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t xml:space="preserve">riziko nesplnenia záväzku n+3, ak by reálne bolo ohrozené prepadnutie prostriedkov z fondov EÚ (spojené s rizikom, že budú prijímatelia oneskorene vyhlasovať verejné obstarávania), </w:t>
      </w:r>
    </w:p>
    <w:p w14:paraId="6BD9CEFF" w14:textId="77777777"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t xml:space="preserve">ak sa jedná o verejné obstarávania v rámci veľkých alebo národných projektov, ktoré zároveň ovplyvňujú aj implementáciu iných projektov (alebo aj projekty, ktoré nie sú z kategórie národných alebo veľkých projektov, ale ovplyvňujú iné projekty), </w:t>
      </w:r>
    </w:p>
    <w:p w14:paraId="1DE6F28B" w14:textId="77777777"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t xml:space="preserve">ak by opakovanie procesu VO ohrozilo časový harmonogram realizácie projektu (napr. nebolo by možné realizovať výdavky počas obdobia oprávnenosti), </w:t>
      </w:r>
    </w:p>
    <w:p w14:paraId="3FF3732C" w14:textId="77777777" w:rsidR="00D37AEA" w:rsidRPr="002905A9" w:rsidRDefault="00D37AEA" w:rsidP="005B7173">
      <w:pPr>
        <w:pStyle w:val="Odsekzoznamu"/>
        <w:numPr>
          <w:ilvl w:val="0"/>
          <w:numId w:val="114"/>
        </w:numPr>
        <w:spacing w:line="288" w:lineRule="auto"/>
        <w:ind w:left="709"/>
        <w:jc w:val="both"/>
        <w:rPr>
          <w:rFonts w:cs="Arial"/>
          <w:szCs w:val="19"/>
        </w:rPr>
      </w:pPr>
      <w:r w:rsidRPr="002905A9">
        <w:rPr>
          <w:rFonts w:cs="Arial"/>
          <w:szCs w:val="19"/>
        </w:rPr>
        <w:t>ak by dodatočné náklady boli vyššie ako je suma ex ante finančnej opravy.</w:t>
      </w:r>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43FB443E" w14:textId="5FEDF2BE" w:rsidR="00EC5388" w:rsidRPr="00EC5388" w:rsidRDefault="00EC5388" w:rsidP="005B7173">
      <w:pPr>
        <w:pStyle w:val="Odsekzoznamu"/>
        <w:numPr>
          <w:ilvl w:val="0"/>
          <w:numId w:val="83"/>
        </w:numPr>
        <w:spacing w:before="120" w:after="120" w:line="288" w:lineRule="auto"/>
        <w:jc w:val="both"/>
        <w:rPr>
          <w:rFonts w:cs="Arial"/>
          <w:szCs w:val="19"/>
        </w:rPr>
      </w:pPr>
      <w:r w:rsidRPr="00EC5388">
        <w:rPr>
          <w:rFonts w:cs="Arial"/>
          <w:szCs w:val="19"/>
        </w:rPr>
        <w:t>ex</w:t>
      </w:r>
      <w:r w:rsidR="005B1477">
        <w:rPr>
          <w:rFonts w:cs="Arial"/>
          <w:szCs w:val="19"/>
        </w:rPr>
        <w:t xml:space="preserve"> </w:t>
      </w:r>
      <w:r w:rsidRPr="00EC5388">
        <w:rPr>
          <w:rFonts w:cs="Arial"/>
          <w:szCs w:val="19"/>
        </w:rPr>
        <w:t>ante;</w:t>
      </w:r>
    </w:p>
    <w:p w14:paraId="3218BAF4" w14:textId="46863EF6" w:rsidR="00EC5388" w:rsidRDefault="00EC5388" w:rsidP="005B7173">
      <w:pPr>
        <w:pStyle w:val="Odsekzoznamu"/>
        <w:numPr>
          <w:ilvl w:val="0"/>
          <w:numId w:val="83"/>
        </w:numPr>
        <w:spacing w:before="120" w:after="120" w:line="288" w:lineRule="auto"/>
        <w:jc w:val="both"/>
        <w:rPr>
          <w:rFonts w:cs="Arial"/>
          <w:szCs w:val="19"/>
        </w:rPr>
      </w:pPr>
      <w:r w:rsidRPr="00EC5388">
        <w:rPr>
          <w:rFonts w:cs="Arial"/>
          <w:szCs w:val="19"/>
        </w:rPr>
        <w:t>ex</w:t>
      </w:r>
      <w:r w:rsidR="005B1477">
        <w:rPr>
          <w:rFonts w:cs="Arial"/>
          <w:szCs w:val="19"/>
        </w:rPr>
        <w:t xml:space="preserve"> </w:t>
      </w:r>
      <w:r w:rsidRPr="00EC5388">
        <w:rPr>
          <w:rFonts w:cs="Arial"/>
          <w:szCs w:val="19"/>
        </w:rPr>
        <w:t>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t>Ex-ante finančná oprava</w:t>
      </w:r>
    </w:p>
    <w:p w14:paraId="712D08F3" w14:textId="78D8D997" w:rsidR="00EC5388" w:rsidRPr="00AE218A" w:rsidRDefault="00EC5388" w:rsidP="00EC5388">
      <w:pPr>
        <w:spacing w:before="120" w:after="120" w:line="288" w:lineRule="auto"/>
        <w:jc w:val="both"/>
        <w:rPr>
          <w:rFonts w:cs="Arial"/>
          <w:szCs w:val="19"/>
        </w:rPr>
      </w:pPr>
      <w:r w:rsidRPr="00AE218A">
        <w:rPr>
          <w:rFonts w:cs="Arial"/>
          <w:szCs w:val="19"/>
        </w:rPr>
        <w:t>Ex</w:t>
      </w:r>
      <w:r w:rsidR="005B1477">
        <w:rPr>
          <w:rFonts w:cs="Arial"/>
          <w:szCs w:val="19"/>
        </w:rPr>
        <w:t xml:space="preserve"> </w:t>
      </w:r>
      <w:r w:rsidRPr="00AE218A">
        <w:rPr>
          <w:rFonts w:cs="Arial"/>
          <w:szCs w:val="19"/>
        </w:rPr>
        <w:t>ante finančná oprava je  individuálne zníženie hodnoty deklarovaných výdavkov z dôvodu zistení porušenia legislatívy SR alebo EÚ, najmä v oblasti VO. Výška individuálnej ex</w:t>
      </w:r>
      <w:r w:rsidR="005B1477">
        <w:rPr>
          <w:rFonts w:cs="Arial"/>
          <w:szCs w:val="19"/>
        </w:rPr>
        <w:t xml:space="preserve"> </w:t>
      </w:r>
      <w:r w:rsidRPr="00AE218A">
        <w:rPr>
          <w:rFonts w:cs="Arial"/>
          <w:szCs w:val="19"/>
        </w:rPr>
        <w:t>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r w:rsidR="00D37AEA" w:rsidRPr="00D37AEA">
        <w:rPr>
          <w:rFonts w:cs="Arial"/>
          <w:szCs w:val="19"/>
        </w:rPr>
        <w:t xml:space="preserve">(v rámci druhej ex ante kontroly alebo ex post kontroly). </w:t>
      </w:r>
      <w:r w:rsidR="005B1477">
        <w:rPr>
          <w:rFonts w:cs="Arial"/>
          <w:szCs w:val="19"/>
        </w:rPr>
        <w:br/>
      </w:r>
      <w:r w:rsidR="00D37AEA" w:rsidRPr="00D37AEA">
        <w:rPr>
          <w:rFonts w:cs="Arial"/>
          <w:szCs w:val="19"/>
        </w:rPr>
        <w:t>Ex</w:t>
      </w:r>
      <w:r w:rsidR="005B1477">
        <w:rPr>
          <w:rFonts w:cs="Arial"/>
          <w:szCs w:val="19"/>
        </w:rPr>
        <w:t xml:space="preserve"> </w:t>
      </w:r>
      <w:r w:rsidR="00D37AEA" w:rsidRPr="00D37AEA">
        <w:rPr>
          <w:rFonts w:cs="Arial"/>
          <w:szCs w:val="19"/>
        </w:rPr>
        <w:t>ante finančná oprava sa v súlade so Systémom finančného riadenia uplatňuje priebežne v každom dotknutom deklarovanom/nárokovanom výdavku v ŽoP, pričom prijímateľ musí preukázať 100 % finančné plnenie voči dodávateľovi. Výška navrhovanej ex ante finančnej opravy môže byť upravená v nadväznosti na výsledok prebiehajúceho konania (prebiehajúce posudzovanie súladu poskytovania príspevku s právnymi predpismi SR a EÚ a inými príslušnými podzákonnými, resp. zmluvami vykonávané vecne príslušnými orgánmi SR a EÚ, napr. ÚVO, Protimonopolný úrad SR, Európska komisia atď.), a to z dôvodu vzniku pochybností o správnosti, oprávnenosti a zákonnosti výdavkov</w:t>
      </w:r>
      <w:r w:rsidRPr="00AE218A">
        <w:rPr>
          <w:rFonts w:cs="Arial"/>
          <w:szCs w:val="19"/>
        </w:rPr>
        <w:t>.</w:t>
      </w:r>
    </w:p>
    <w:p w14:paraId="67BD4AC3" w14:textId="32207875"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alebo mohlo mať vplyv na výsledok VO,  určí výšku ex</w:t>
      </w:r>
      <w:r w:rsidR="005B1477">
        <w:rPr>
          <w:rFonts w:cs="Arial"/>
          <w:szCs w:val="19"/>
        </w:rPr>
        <w:t xml:space="preserve"> </w:t>
      </w:r>
      <w:r w:rsidRPr="00AE218A">
        <w:rPr>
          <w:rFonts w:cs="Arial"/>
          <w:szCs w:val="19"/>
        </w:rPr>
        <w:t>ante finančnej opravy, pričom na jej aplikovanie musia byť splnené nasledujúce podmienky</w:t>
      </w:r>
      <w:r w:rsidR="00D37AEA" w:rsidRPr="00D37AEA">
        <w:rPr>
          <w:rFonts w:cs="Arial"/>
          <w:szCs w:val="19"/>
        </w:rPr>
        <w:t>(týka sa primerane aj zákaziek, na ktoré sa ZVO nevzťahuje)</w:t>
      </w:r>
      <w:r w:rsidRPr="00AE218A">
        <w:rPr>
          <w:rFonts w:cs="Arial"/>
          <w:szCs w:val="19"/>
        </w:rPr>
        <w:t xml:space="preserve">: </w:t>
      </w:r>
    </w:p>
    <w:p w14:paraId="63E9F7AD" w14:textId="22B9EB0F"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w:t>
      </w:r>
      <w:r w:rsidR="005B1477">
        <w:rPr>
          <w:rFonts w:cs="Arial"/>
          <w:szCs w:val="19"/>
        </w:rPr>
        <w:t xml:space="preserve"> </w:t>
      </w:r>
      <w:r w:rsidRPr="00AE218A">
        <w:rPr>
          <w:rFonts w:cs="Arial"/>
          <w:szCs w:val="19"/>
        </w:rPr>
        <w:t>ante finančnou opravou ,</w:t>
      </w:r>
    </w:p>
    <w:p w14:paraId="21CF83B6" w14:textId="517B6E06"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prijímateľ preukáže, že disponuje finančnými zdrojmi, ktorými zabezpečí úhradu budúcich neoprávnených výdavkov minimálne vo výške navrhovanej ex</w:t>
      </w:r>
      <w:r w:rsidR="005B1477">
        <w:rPr>
          <w:rFonts w:cs="Arial"/>
          <w:szCs w:val="19"/>
        </w:rPr>
        <w:t xml:space="preserve"> </w:t>
      </w:r>
      <w:r w:rsidRPr="00AE218A">
        <w:rPr>
          <w:rFonts w:cs="Arial"/>
          <w:szCs w:val="19"/>
        </w:rPr>
        <w:t xml:space="preserve">ante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0FCAB1E" w14:textId="251BF5F5" w:rsidR="00EC5388"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w:t>
      </w:r>
      <w:r w:rsidR="005B1477">
        <w:rPr>
          <w:rFonts w:cs="Arial"/>
          <w:szCs w:val="19"/>
        </w:rPr>
        <w:t xml:space="preserve"> </w:t>
      </w:r>
      <w:r w:rsidRPr="00AE218A">
        <w:rPr>
          <w:rFonts w:cs="Arial"/>
          <w:szCs w:val="19"/>
        </w:rPr>
        <w:t>ante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w:t>
      </w:r>
      <w:r w:rsidR="005B1477">
        <w:rPr>
          <w:rFonts w:cs="Arial"/>
          <w:szCs w:val="19"/>
        </w:rPr>
        <w:t xml:space="preserve"> </w:t>
      </w:r>
      <w:r w:rsidRPr="00AE218A">
        <w:rPr>
          <w:rFonts w:cs="Arial"/>
          <w:szCs w:val="19"/>
        </w:rPr>
        <w:t>ante finančnou opravou.</w:t>
      </w:r>
    </w:p>
    <w:p w14:paraId="5F193134" w14:textId="4692DB54" w:rsidR="00D37AEA" w:rsidRPr="00AE218A" w:rsidRDefault="00D37AEA" w:rsidP="00EC5388">
      <w:pPr>
        <w:spacing w:before="120" w:after="120" w:line="288" w:lineRule="auto"/>
        <w:ind w:left="851" w:hanging="284"/>
        <w:jc w:val="both"/>
        <w:rPr>
          <w:rFonts w:cs="Arial"/>
          <w:szCs w:val="19"/>
        </w:rPr>
      </w:pPr>
      <w:r>
        <w:rPr>
          <w:rFonts w:cs="Arial"/>
          <w:szCs w:val="19"/>
        </w:rPr>
        <w:t xml:space="preserve">d)  </w:t>
      </w:r>
      <w:r w:rsidRPr="00D37AEA">
        <w:rPr>
          <w:rFonts w:cs="Arial"/>
          <w:szCs w:val="19"/>
        </w:rPr>
        <w:t>v prípade, že prijímateľ súhlasí s navrhovanou ex</w:t>
      </w:r>
      <w:r w:rsidR="005B1477">
        <w:rPr>
          <w:rFonts w:cs="Arial"/>
          <w:szCs w:val="19"/>
        </w:rPr>
        <w:t xml:space="preserve"> </w:t>
      </w:r>
      <w:r w:rsidRPr="00D37AEA">
        <w:rPr>
          <w:rFonts w:cs="Arial"/>
          <w:szCs w:val="19"/>
        </w:rPr>
        <w:t>ante finančnou opravou, ktorú poskytovateľ určil v rámci druhej ex</w:t>
      </w:r>
      <w:r w:rsidR="005B1477">
        <w:rPr>
          <w:rFonts w:cs="Arial"/>
          <w:szCs w:val="19"/>
        </w:rPr>
        <w:t xml:space="preserve"> </w:t>
      </w:r>
      <w:r w:rsidRPr="00D37AEA">
        <w:rPr>
          <w:rFonts w:cs="Arial"/>
          <w:szCs w:val="19"/>
        </w:rPr>
        <w:t>ante kontroly, predloží prijímateľ odôvodnenie, že opakovaním procesu VO by vznikli vysoké dodatočné náklady, čo predstavuje podmienku na uplatnenie ex</w:t>
      </w:r>
      <w:r w:rsidR="005B1477">
        <w:rPr>
          <w:rFonts w:cs="Arial"/>
          <w:szCs w:val="19"/>
        </w:rPr>
        <w:t xml:space="preserve"> </w:t>
      </w:r>
      <w:r w:rsidRPr="00D37AEA">
        <w:rPr>
          <w:rFonts w:cs="Arial"/>
          <w:szCs w:val="19"/>
        </w:rPr>
        <w:t>ante finančnej opravy</w:t>
      </w:r>
      <w:r>
        <w:rPr>
          <w:rFonts w:cs="Arial"/>
          <w:szCs w:val="19"/>
        </w:rPr>
        <w:t>.</w:t>
      </w:r>
    </w:p>
    <w:p w14:paraId="683D7B1B" w14:textId="0AF51251"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r w:rsidR="00D37AEA">
        <w:rPr>
          <w:rFonts w:cs="Arial"/>
          <w:szCs w:val="19"/>
        </w:rPr>
        <w:t xml:space="preserve"> </w:t>
      </w:r>
      <w:r w:rsidR="00D37AEA" w:rsidRPr="00D37AEA">
        <w:rPr>
          <w:rFonts w:cs="Arial"/>
          <w:szCs w:val="19"/>
        </w:rPr>
        <w:t>Poskytovateľ môže dodatok k zmluve o NFP uzavrieť súčasne so stanovením ex</w:t>
      </w:r>
      <w:r w:rsidR="005B1477">
        <w:rPr>
          <w:rFonts w:cs="Arial"/>
          <w:szCs w:val="19"/>
        </w:rPr>
        <w:t xml:space="preserve"> </w:t>
      </w:r>
      <w:r w:rsidR="00D37AEA" w:rsidRPr="00D37AEA">
        <w:rPr>
          <w:rFonts w:cs="Arial"/>
          <w:szCs w:val="19"/>
        </w:rPr>
        <w:t>ante finančnej opravy alebo následne napr. spolu s inou okolnosťou vyžadujúcou zmenu zmluvy.</w:t>
      </w:r>
    </w:p>
    <w:p w14:paraId="19A8B984" w14:textId="022A2384"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Pri určovaní ex</w:t>
      </w:r>
      <w:r w:rsidR="005B1477">
        <w:rPr>
          <w:rFonts w:cs="Arial"/>
          <w:szCs w:val="19"/>
        </w:rPr>
        <w:t xml:space="preserve"> </w:t>
      </w:r>
      <w:r w:rsidRPr="00AE218A">
        <w:rPr>
          <w:rFonts w:cs="Arial"/>
          <w:szCs w:val="19"/>
        </w:rPr>
        <w:t xml:space="preserve">ante </w:t>
      </w:r>
      <w:r w:rsidR="00D519DF">
        <w:rPr>
          <w:rFonts w:cs="Arial"/>
          <w:szCs w:val="19"/>
        </w:rPr>
        <w:t>finančnej opravy</w:t>
      </w:r>
      <w:r w:rsidRPr="00AE218A">
        <w:rPr>
          <w:rFonts w:cs="Arial"/>
          <w:szCs w:val="19"/>
        </w:rPr>
        <w:t xml:space="preserve"> postupuje poskytovateľ v súlade pravidlami uvedenými v MP CKO č. 5.</w:t>
      </w:r>
    </w:p>
    <w:p w14:paraId="78E1B658" w14:textId="25A12F5C"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Dôvody na udelenie ex</w:t>
      </w:r>
      <w:r w:rsidR="00E54477">
        <w:rPr>
          <w:rFonts w:cs="Arial"/>
          <w:szCs w:val="19"/>
        </w:rPr>
        <w:t xml:space="preserve"> </w:t>
      </w:r>
      <w:r w:rsidRPr="00AE218A">
        <w:rPr>
          <w:rFonts w:cs="Arial"/>
          <w:szCs w:val="19"/>
        </w:rPr>
        <w:t xml:space="preserve">ante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r w:rsidR="00D37AEA">
        <w:rPr>
          <w:rFonts w:cs="Arial"/>
          <w:szCs w:val="19"/>
        </w:rPr>
        <w:t xml:space="preserve"> </w:t>
      </w:r>
      <w:r w:rsidR="00D37AEA" w:rsidRPr="00D37AEA">
        <w:rPr>
          <w:rFonts w:cs="Arial"/>
          <w:szCs w:val="19"/>
        </w:rPr>
        <w:t>Poskytovateľ v návrhu správy z kontroly určí aj lehotu na podanie námietok min. 5 a max. 10 pracovných dní</w:t>
      </w:r>
    </w:p>
    <w:p w14:paraId="061D536B" w14:textId="612F8826"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r>
      <w:r w:rsidR="008D1C11" w:rsidRPr="008D1C11">
        <w:rPr>
          <w:rFonts w:cs="Arial"/>
          <w:szCs w:val="19"/>
        </w:rPr>
        <w:t>Poskytovateľ nie je povinný aplikovať podmienky uvedené v</w:t>
      </w:r>
      <w:r w:rsidR="00D37AEA">
        <w:rPr>
          <w:rFonts w:cs="Arial"/>
          <w:szCs w:val="19"/>
        </w:rPr>
        <w:t xml:space="preserve"> tejto </w:t>
      </w:r>
      <w:r w:rsidR="008D1C11" w:rsidRPr="008D1C11">
        <w:rPr>
          <w:rFonts w:cs="Arial"/>
          <w:szCs w:val="19"/>
        </w:rPr>
        <w:t>kapitole  v bode 1 písm. a) až d), pokiaľ sa dané zistenia týkajú zákazky podľa § 117 ZVO. Aj v týchto prípadoch však poskytovateľ vyžaduje od prijímateľa súhlas s navrhovanou ex-ante finančnou opravou.</w:t>
      </w:r>
    </w:p>
    <w:p w14:paraId="2E15F6AE" w14:textId="006B7CBB" w:rsidR="00EC5388"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 xml:space="preserve">Poskytovateľ zašle prijímateľovi spolu s návrhom ex-ante finančnej opravy aj znenie dodatku k </w:t>
      </w:r>
      <w:r w:rsidR="00E23756">
        <w:rPr>
          <w:rFonts w:cs="Arial"/>
          <w:szCs w:val="19"/>
        </w:rPr>
        <w:t>z</w:t>
      </w:r>
      <w:r w:rsidRPr="00AE218A">
        <w:rPr>
          <w:rFonts w:cs="Arial"/>
          <w:szCs w:val="19"/>
        </w:rPr>
        <w:t>mluve o NFP, ktoré nie je podpísané zo strany poskytovateľa</w:t>
      </w:r>
      <w:r w:rsidR="00D37AEA" w:rsidRPr="00D37AEA">
        <w:rPr>
          <w:rFonts w:cs="Arial"/>
          <w:szCs w:val="19"/>
        </w:rPr>
        <w:t xml:space="preserve"> uvedené platí len v prípade, že sa poskytovateľ rozhodne uzavrieť dodatok k zmluve o NFP spolu s udelením ex-ante finančnej opravy)</w:t>
      </w:r>
      <w:r w:rsidRPr="00AE218A">
        <w:rPr>
          <w:rFonts w:cs="Arial"/>
          <w:szCs w:val="19"/>
        </w:rPr>
        <w:t>. Prijímateľ je povinný v prípade akceptovania ex</w:t>
      </w:r>
      <w:r w:rsidR="00E54477">
        <w:rPr>
          <w:rFonts w:cs="Arial"/>
          <w:szCs w:val="19"/>
        </w:rPr>
        <w:t xml:space="preserve"> </w:t>
      </w:r>
      <w:r w:rsidRPr="00AE218A">
        <w:rPr>
          <w:rFonts w:cs="Arial"/>
          <w:szCs w:val="19"/>
        </w:rPr>
        <w:t xml:space="preserve">ante finančnej opravy zaslať poskytovateľovi podpísaný dodatok k </w:t>
      </w:r>
      <w:r w:rsidR="00E23756">
        <w:rPr>
          <w:rFonts w:cs="Arial"/>
          <w:szCs w:val="19"/>
        </w:rPr>
        <w:t>z</w:t>
      </w:r>
      <w:r w:rsidRPr="00AE218A">
        <w:rPr>
          <w:rFonts w:cs="Arial"/>
          <w:szCs w:val="19"/>
        </w:rPr>
        <w:t>mluve o NFP, spolu s ostatnými dokladmi preukazujúcimi splnenie ďalších podmienok určených poskytovateľom na udelenie ex</w:t>
      </w:r>
      <w:r w:rsidR="00E54477">
        <w:rPr>
          <w:rFonts w:cs="Arial"/>
          <w:szCs w:val="19"/>
        </w:rPr>
        <w:t xml:space="preserve"> </w:t>
      </w:r>
      <w:r w:rsidRPr="00AE218A">
        <w:rPr>
          <w:rFonts w:cs="Arial"/>
          <w:szCs w:val="19"/>
        </w:rPr>
        <w:t xml:space="preserve">ante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5658EC57" w14:textId="5A38A3D1" w:rsidR="00F90A44" w:rsidRPr="00054418" w:rsidRDefault="00F90A44" w:rsidP="00852446">
      <w:pPr>
        <w:autoSpaceDE w:val="0"/>
        <w:autoSpaceDN w:val="0"/>
        <w:spacing w:before="120"/>
        <w:ind w:left="714" w:hanging="357"/>
        <w:jc w:val="both"/>
        <w:rPr>
          <w:rFonts w:cs="Arial"/>
          <w:szCs w:val="16"/>
        </w:rPr>
      </w:pPr>
      <w:r>
        <w:rPr>
          <w:rFonts w:cs="Arial"/>
          <w:szCs w:val="19"/>
        </w:rPr>
        <w:t xml:space="preserve"> </w:t>
      </w:r>
    </w:p>
    <w:p w14:paraId="2C6FB8EC" w14:textId="77777777" w:rsidR="00F90A44" w:rsidRPr="00AE218A" w:rsidRDefault="00F90A44" w:rsidP="00F90A44">
      <w:pPr>
        <w:spacing w:before="120" w:after="120" w:line="288" w:lineRule="auto"/>
        <w:ind w:left="567" w:hanging="283"/>
        <w:jc w:val="both"/>
        <w:rPr>
          <w:rFonts w:cs="Arial"/>
          <w:szCs w:val="19"/>
        </w:rPr>
      </w:pPr>
    </w:p>
    <w:p w14:paraId="5515FE1D" w14:textId="77777777" w:rsidR="00F90A44" w:rsidRDefault="00F90A44" w:rsidP="00F90A44"/>
    <w:p w14:paraId="03F7F662" w14:textId="77777777" w:rsidR="00EC5388" w:rsidRDefault="00EC5388" w:rsidP="00EC5388">
      <w:pPr>
        <w:spacing w:before="120" w:after="120" w:line="288" w:lineRule="auto"/>
        <w:jc w:val="both"/>
        <w:rPr>
          <w:rFonts w:cs="Arial"/>
          <w:b/>
          <w:szCs w:val="19"/>
        </w:rPr>
      </w:pP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14:paraId="7A55D321" w14:textId="540409B8" w:rsidR="009D7F63" w:rsidRPr="0073389C" w:rsidRDefault="009D7F63" w:rsidP="009D7F63">
      <w:pPr>
        <w:spacing w:before="120" w:after="120" w:line="288" w:lineRule="auto"/>
        <w:jc w:val="both"/>
      </w:pPr>
      <w:r w:rsidRPr="0073389C">
        <w:t>V prípade ak poskytovateľ identifikuje porušenie pravidiel a postupov VO upravených v ZVO, resp. porušenie </w:t>
      </w:r>
      <w:r w:rsidR="00D37AEA" w:rsidRPr="0073389C">
        <w:t>legislatív</w:t>
      </w:r>
      <w:r w:rsidR="00D37AEA">
        <w:t>y</w:t>
      </w:r>
      <w:r w:rsidR="00D37AEA" w:rsidRPr="0073389C">
        <w:t xml:space="preserve"> </w:t>
      </w:r>
      <w:r w:rsidRPr="0073389C">
        <w:t xml:space="preserve">SR a EÚ, ktoré malo alebo mohlo mať vplyv na výsledok VO </w:t>
      </w:r>
      <w:r w:rsidRPr="0073389C">
        <w:rPr>
          <w:b/>
        </w:rPr>
        <w:t>až počas realizácie projektu</w:t>
      </w:r>
      <w:r w:rsidRPr="0073389C">
        <w:t xml:space="preserve">, po úhrade oprávnených výdavkov v ŽoP, vzťahujúcou sa k nákladom projektu, ktoré vyplývajú z realizácie VO, poskytovateľ postupuje v zmysle § 41 </w:t>
      </w:r>
      <w:r w:rsidR="00120FED" w:rsidRPr="00120FED">
        <w:t xml:space="preserve">alebo § 41a </w:t>
      </w:r>
      <w:r w:rsidRPr="0073389C">
        <w:t>zákona o príspevku z</w:t>
      </w:r>
      <w:r w:rsidR="00BE69D2">
        <w:t> </w:t>
      </w:r>
      <w:r w:rsidRPr="0073389C">
        <w:t>EŠIF</w:t>
      </w:r>
      <w:r w:rsidR="00BE69D2" w:rsidRPr="00BE69D2">
        <w:t>.</w:t>
      </w:r>
    </w:p>
    <w:p w14:paraId="7A55D322" w14:textId="369CC7BC"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w:t>
      </w:r>
      <w:r w:rsidR="00120FED" w:rsidRPr="00120FED">
        <w:t xml:space="preserve">a § 41a </w:t>
      </w:r>
      <w:r w:rsidRPr="0073389C">
        <w:t xml:space="preserve">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p>
    <w:p w14:paraId="65386DA0" w14:textId="77777777" w:rsidR="00EC5388" w:rsidRDefault="00EC5388" w:rsidP="009D7F63">
      <w:pPr>
        <w:spacing w:before="120" w:after="120" w:line="288" w:lineRule="auto"/>
        <w:jc w:val="both"/>
        <w:rPr>
          <w:rFonts w:cs="Arial"/>
          <w:szCs w:val="19"/>
        </w:rPr>
      </w:pPr>
    </w:p>
    <w:p w14:paraId="328F0ECA" w14:textId="7EBE34B5" w:rsidR="00EC5388" w:rsidRPr="0073389C" w:rsidRDefault="00120FED" w:rsidP="00EC5388">
      <w:pPr>
        <w:tabs>
          <w:tab w:val="left" w:pos="1014"/>
        </w:tabs>
        <w:spacing w:before="120" w:after="120" w:line="288" w:lineRule="auto"/>
        <w:jc w:val="both"/>
        <w:rPr>
          <w:rFonts w:cs="Arial"/>
          <w:szCs w:val="19"/>
        </w:rPr>
      </w:pPr>
      <w:r>
        <w:rPr>
          <w:rFonts w:cs="Arial"/>
          <w:szCs w:val="19"/>
        </w:rPr>
        <w:t>A</w:t>
      </w:r>
      <w:r w:rsidR="00EC5388">
        <w:rPr>
          <w:rFonts w:cs="Arial"/>
          <w:szCs w:val="19"/>
        </w:rPr>
        <w:t xml:space="preserve">) </w:t>
      </w:r>
      <w:r w:rsidR="00D37AEA" w:rsidRPr="00D37AEA">
        <w:rPr>
          <w:rFonts w:cs="Arial"/>
          <w:szCs w:val="19"/>
        </w:rPr>
        <w:t>Postup poskytovateľa v zmysle príslušných ustanovení § 41 zákona o príspevku EŠIF pri nadlimitných alebo podlimitných zákazkách</w:t>
      </w:r>
      <w:r w:rsidR="00EC5388">
        <w:rPr>
          <w:rFonts w:cs="Arial"/>
          <w:szCs w:val="19"/>
        </w:rPr>
        <w:t>:</w:t>
      </w:r>
    </w:p>
    <w:p w14:paraId="1328F86A" w14:textId="3B8E4CE4" w:rsidR="0006412C" w:rsidRPr="0006412C" w:rsidRDefault="009D7F63" w:rsidP="0006412C">
      <w:pPr>
        <w:pStyle w:val="Odsekzoznamu"/>
        <w:numPr>
          <w:ilvl w:val="0"/>
          <w:numId w:val="42"/>
        </w:numPr>
        <w:spacing w:before="120" w:after="120" w:line="288" w:lineRule="auto"/>
        <w:ind w:left="567" w:hanging="283"/>
        <w:contextualSpacing w:val="0"/>
        <w:jc w:val="both"/>
      </w:pPr>
      <w:r w:rsidRPr="0073389C">
        <w:t>Ak poskytovateľ na základe vlastných zistení alebo na základe iného podnetu (napr. na základe výsledkov vládneho auditu, auditu EK</w:t>
      </w:r>
      <w:r w:rsidR="00D37AEA">
        <w:t>, certifikačného overovania, mediálneho podnetu</w:t>
      </w:r>
      <w:r w:rsidRPr="0073389C">
        <w:t xml:space="preserve"> a pod.) </w:t>
      </w:r>
      <w:r w:rsidR="00D37AEA">
        <w:t xml:space="preserve">zistí porušenie </w:t>
      </w:r>
      <w:r w:rsidRPr="0073389C">
        <w:t xml:space="preserve"> postupov VO, </w:t>
      </w:r>
      <w:r w:rsidR="00D37AEA" w:rsidRPr="00D37AEA">
        <w:t>s vplyvom alebo možným vplyvom na výsledok VO</w:t>
      </w:r>
      <w:r w:rsidR="00D37AEA">
        <w:t>,</w:t>
      </w:r>
      <w:r w:rsidR="00D37AEA" w:rsidRPr="00D37AEA">
        <w:t xml:space="preserve"> </w:t>
      </w:r>
      <w:r w:rsidRPr="0073389C">
        <w:t xml:space="preserve">ktoré už bolo zo strany poskytovateľa pripustené do financovania, </w:t>
      </w:r>
      <w:r w:rsidR="00D37AEA" w:rsidRPr="00D37AEA">
        <w:t xml:space="preserve">vyzve  prijímateľa na vrátenie poskytnutého príspevku alebo jeho časti. Výzve poskytovateľa predchádza </w:t>
      </w:r>
      <w:r w:rsidRPr="0073389C">
        <w:t xml:space="preserve"> vykon</w:t>
      </w:r>
      <w:r w:rsidR="00D37AEA">
        <w:t>anie</w:t>
      </w:r>
      <w:r w:rsidRPr="0073389C">
        <w:t xml:space="preserve"> opätovn</w:t>
      </w:r>
      <w:r w:rsidR="00D37AEA">
        <w:t>ej</w:t>
      </w:r>
      <w:r w:rsidRPr="0073389C">
        <w:t xml:space="preserve"> </w:t>
      </w:r>
      <w:r w:rsidR="00E911B7">
        <w:t>finančn</w:t>
      </w:r>
      <w:r w:rsidR="00D37AEA">
        <w:t>ej</w:t>
      </w:r>
      <w:r w:rsidR="00E911B7">
        <w:t xml:space="preserve"> </w:t>
      </w:r>
      <w:r w:rsidRPr="0073389C">
        <w:t>kontrol</w:t>
      </w:r>
      <w:r w:rsidR="00D37AEA">
        <w:t>y</w:t>
      </w:r>
      <w:r w:rsidRPr="0073389C">
        <w:t xml:space="preserve"> VO</w:t>
      </w:r>
      <w:r w:rsidR="00120FED" w:rsidRPr="001F7F84">
        <w:rPr>
          <w:rFonts w:cs="Arial"/>
          <w:szCs w:val="19"/>
        </w:rPr>
        <w:t xml:space="preserve"> </w:t>
      </w:r>
      <w:r w:rsidR="0006412C">
        <w:t>v súlade s ustanoveniami</w:t>
      </w:r>
      <w:r w:rsidR="00120FED" w:rsidRPr="00120FED">
        <w:t xml:space="preserve"> zákona o finančnej kontrole</w:t>
      </w:r>
      <w:r w:rsidRPr="0073389C">
        <w:t xml:space="preserve">. </w:t>
      </w:r>
      <w:r w:rsidR="0006412C" w:rsidRPr="0006412C">
        <w:t xml:space="preserve">Z tejto kontroly vyhotovuje poskytovateľ návrh správy z kontroly a po vysporiadaní sa s prípadnými námietkami prijímateľa (na podanie námietok poskytne poskytovateľ prijímateľovi lehotu min. 5 a max. 10 pracovných dní), následne vyhotovuje správu z kontroly a sprievodný list, ktorý obsahuje aj: </w:t>
      </w:r>
    </w:p>
    <w:p w14:paraId="25CEAF7C" w14:textId="77777777" w:rsidR="0006412C" w:rsidRPr="0006412C" w:rsidRDefault="0006412C" w:rsidP="005B7173">
      <w:pPr>
        <w:pStyle w:val="Odsekzoznamu"/>
        <w:numPr>
          <w:ilvl w:val="0"/>
          <w:numId w:val="115"/>
        </w:numPr>
        <w:spacing w:before="120" w:after="120" w:line="288" w:lineRule="auto"/>
        <w:contextualSpacing w:val="0"/>
        <w:jc w:val="both"/>
      </w:pPr>
      <w:r w:rsidRPr="0006412C">
        <w:t>informáciu, že prijímateľ bude v zmysle záverov z opätovnej  finančnej kontroly VO vyzvaný na vrátenie NFP alebo jeho časti,</w:t>
      </w:r>
    </w:p>
    <w:p w14:paraId="052EEBA3" w14:textId="77777777" w:rsidR="0006412C" w:rsidRPr="0006412C" w:rsidRDefault="0006412C" w:rsidP="005B7173">
      <w:pPr>
        <w:pStyle w:val="Odsekzoznamu"/>
        <w:numPr>
          <w:ilvl w:val="0"/>
          <w:numId w:val="115"/>
        </w:numPr>
        <w:spacing w:before="120" w:after="120" w:line="288" w:lineRule="auto"/>
        <w:contextualSpacing w:val="0"/>
        <w:jc w:val="both"/>
      </w:pPr>
      <w:r w:rsidRPr="0006412C">
        <w:t>poučenie pre prijímateľa, že v prípade, ak neuhradí uvedenú výšku NFP v stanovenej lehote, bude poskytovateľ postupovať v zmysle § 41 alebo § 41a zákona o príspevku z EŠIF..</w:t>
      </w:r>
    </w:p>
    <w:p w14:paraId="7A55D323" w14:textId="7412798B" w:rsidR="009D7F63" w:rsidRPr="0073389C" w:rsidRDefault="0006412C" w:rsidP="00852446">
      <w:pPr>
        <w:pStyle w:val="Odsekzoznamu"/>
        <w:spacing w:before="120" w:after="120" w:line="288" w:lineRule="auto"/>
        <w:ind w:left="567"/>
        <w:contextualSpacing w:val="0"/>
        <w:jc w:val="both"/>
      </w:pPr>
      <w:r w:rsidRPr="0006412C">
        <w:t>Ak iný orgán ako poskytovateľ zistí porušenie pravidiel a postupov VO a poskytovateľ s týmto zistením nesúhlasí, podá podnet na ÚVO podľa § 169 ods. 3 písm. c) ZVO alebo 179a ZVO.</w:t>
      </w:r>
    </w:p>
    <w:p w14:paraId="1E93B2F8" w14:textId="77777777" w:rsidR="00120FED"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v lehote splatnosti prijímateľ stanovenú </w:t>
      </w:r>
      <w:r w:rsidR="00D519DF">
        <w:t>finančnú opravu</w:t>
      </w:r>
      <w:r w:rsidRPr="0073389C">
        <w:t xml:space="preserve"> neuhradí v plnej výške, poskytovateľ v súlade s</w:t>
      </w:r>
      <w:r w:rsidR="00120FED">
        <w:t>:</w:t>
      </w:r>
    </w:p>
    <w:p w14:paraId="62D109A7" w14:textId="62AEF818" w:rsidR="00120FED" w:rsidRDefault="009D7F63" w:rsidP="005B7173">
      <w:pPr>
        <w:pStyle w:val="Odsekzoznamu"/>
        <w:numPr>
          <w:ilvl w:val="0"/>
          <w:numId w:val="101"/>
        </w:numPr>
        <w:spacing w:before="120" w:after="120" w:line="288" w:lineRule="auto"/>
        <w:ind w:left="1276"/>
        <w:contextualSpacing w:val="0"/>
        <w:jc w:val="both"/>
      </w:pPr>
      <w:r w:rsidRPr="0073389C">
        <w:t xml:space="preserve"> § 41 ods. 2 zákona o príspevku z EŠIF podá podnet na vykonanie kontroly VO na ÚVO (v prípade, ak predmetné VO nebolo doposiaľ predmetom kontroly ÚVO)</w:t>
      </w:r>
      <w:r w:rsidR="00120FED">
        <w:t>. Poskytovateľ postupuje podľa bodov 5-7 nižšie, alebo</w:t>
      </w:r>
    </w:p>
    <w:p w14:paraId="7A55D328" w14:textId="28B0BC6B" w:rsidR="009D7F63" w:rsidRPr="0073389C" w:rsidRDefault="00120FED" w:rsidP="005B7173">
      <w:pPr>
        <w:pStyle w:val="Odsekzoznamu"/>
        <w:numPr>
          <w:ilvl w:val="0"/>
          <w:numId w:val="101"/>
        </w:numPr>
        <w:spacing w:before="120" w:after="120" w:line="288" w:lineRule="auto"/>
        <w:ind w:left="1276"/>
        <w:contextualSpacing w:val="0"/>
        <w:jc w:val="both"/>
      </w:pPr>
      <w:r>
        <w:t xml:space="preserve"> </w:t>
      </w:r>
      <w:r w:rsidRPr="00120FED">
        <w:t>§ 41a ods. 3 rozhodne v správnom konaní o vrátení sumy uvedenej v žiadosti o vrátenie. Poskytovateľ postupuje primerane podľa bodov 6 a 7 nižšie</w:t>
      </w:r>
      <w:r w:rsidR="009D7F63" w:rsidRPr="0073389C">
        <w:t xml:space="preserve">. </w:t>
      </w:r>
    </w:p>
    <w:p w14:paraId="7A55D329" w14:textId="7DE6981D"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w:t>
      </w:r>
      <w:r w:rsidR="0006412C" w:rsidRPr="0006412C">
        <w:t>za takéto porušenie vyzval prijímateľa prostredníctvom žiadosti o vrátenie vrátiť poskytnutý príspevok alebo jeho časť vzťahujúci sa na predmet zákazky, poskytovateľ podá podnet správnemu orgánu na konanie podľa § 41 ods. 5 a ods. 6 zákona o príspevku EŠIF. Správny orgán na základe tohto podnetu rozhodne o vrátení sumy</w:t>
      </w:r>
      <w:r w:rsidR="0006412C">
        <w:t xml:space="preserve"> uvedenej v žiadosti o vrátenie</w:t>
      </w:r>
      <w:r w:rsidRPr="0073389C">
        <w:t xml:space="preserve">. </w:t>
      </w:r>
    </w:p>
    <w:p w14:paraId="7A55D32A" w14:textId="6047A220"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 xml:space="preserve">(t.j.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C" w14:textId="77777777" w:rsidR="009D7F63"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490BD52B" w14:textId="5764F29C" w:rsidR="0006412C" w:rsidRDefault="0006412C" w:rsidP="00151D4D">
      <w:pPr>
        <w:pStyle w:val="Odsekzoznamu"/>
        <w:numPr>
          <w:ilvl w:val="0"/>
          <w:numId w:val="42"/>
        </w:numPr>
        <w:tabs>
          <w:tab w:val="left" w:pos="1014"/>
        </w:tabs>
        <w:spacing w:before="120" w:after="120" w:line="288" w:lineRule="auto"/>
        <w:ind w:left="567" w:hanging="283"/>
        <w:contextualSpacing w:val="0"/>
        <w:jc w:val="both"/>
      </w:pPr>
      <w:r w:rsidRPr="0006412C">
        <w:t>Ak bolo v zmysle záverov kontroly ÚVO vykonanej na základe podnetu poskytovateľa zistené porušenie pravidiel a postupov VO, ktoré malo alebo mohlo mať vplyv na výsledok VO, poskytovateľ za takéto porušenie nevyzval prijímateľa prostredníctvom žiadosti o vrátenie vrátiť poskytnutý príspevok alebo jeho časť vzťahujúci sa na predmet zákazky, poskytovateľ vykoná opätovnú finančnú kontrolu VO v súlade so zákonom o finančnej kontrole, v rámci ktorej zohľadní porušenia pravidiel a postupov VO, ktoré identifikoval ÚVO ako porušenia, ktoré mali alebo mohli mať vplyv na výsledok VO a vypracuje návrh správy z kontroly. V prípade, že prijímateľ zašle v určenej lehote námietky voči zisteniam uvedeným v návrhu správy z kontroly, je prijímateľ ich vyhodnotí a v prípade ich úplnej alebo čiastočnej opodstatnenosti, zohľadní ich v správe z kontroly. Ak poskytovateľ námietky vyhodnotí ako neopodstatnené, uvedie ich spolu s odôvodnením v správe z kontroly ako neopodstatnené. V prípade, že námietky prijímateľa neboli podané alebo boli podané po lehote, vypracuje poskytovateľ správu z kontroly. Poskytovateľ bezodkladne po vydaní správy z kontroly vyzve prijímateľa prostredníctvom žiadosti o vrátenie vrátiť poskytnutý príspevok alebo jeho časť vzťahujúci sa na predmet zákazky. Ak prijímateľ nevráti poskytnutý príspevok alebo jeho časť na základe žiadosti o vrátenie, poskytovateľ podá podnet správnemu orgánu na konanie podľa § 41 ods. 5 a ods. 6 zákona o príspevku EŠIF. Správny orgán na základe tohto podnetu rozhodne o vrátení sumy uvedenej v žiadosti o vrátenie.</w:t>
      </w:r>
    </w:p>
    <w:p w14:paraId="1E7DB3BC" w14:textId="7A12C678" w:rsidR="0006412C" w:rsidRPr="0073389C" w:rsidRDefault="0006412C" w:rsidP="00151D4D">
      <w:pPr>
        <w:pStyle w:val="Odsekzoznamu"/>
        <w:numPr>
          <w:ilvl w:val="0"/>
          <w:numId w:val="42"/>
        </w:numPr>
        <w:tabs>
          <w:tab w:val="left" w:pos="1014"/>
        </w:tabs>
        <w:spacing w:before="120" w:after="120" w:line="288" w:lineRule="auto"/>
        <w:ind w:left="567" w:hanging="283"/>
        <w:contextualSpacing w:val="0"/>
        <w:jc w:val="both"/>
      </w:pPr>
      <w:r w:rsidRPr="0006412C">
        <w:t>V prípade, že ÚVO vykoná kontrolu VO, pričom však táto kontrola nie je vykonaná na základe podnetu poskytovateľa a v prípade, že ÚVO v rozhodnutí uvedie porušenia, ktoré mali alebo mohli mať vplyv na výsledok VO, poskytovateľ vykoná opätovnú  kontrolu VO v súlade so zákonom o finančnej kontrole, v rámci ktorej zohľadní porušenia pravidiel a postupov VO, ktoré identifikoval ÚVO ako porušenia, ktoré mali alebo mohli mať vplyv na výsledok VO a vypracuje návrh správy z kontroly. V prípade, že prijímateľ zašle v určenej lehote námietky voči zisteniam uvedeným v návrhu správy z kontroly, poskytovateľ ich vyhodnotí a v prípade ich úplnej alebo čiastočnej opodstatnenosti, zohľadní v správe z kontroly. Ak poskytovateľ námietky vyhodnotí ako neopodstatnené, uvedie ich spolu s odôvodnením v správe z kontroly ako neopodstatnené.  V prípade, že námietky prijímateľa neboli podané alebo boli podané po lehote, vypracuje poskytovateľ správu z kontroly. Poskytovateľ bezodkladne po vydaní správy z kontroly vyzve prijímateľa prostredníctvom žiadosti o vrátenie vrátiť poskytnutý príspevok alebo jeho časť vzťahujúci sa na predmet zákazky. Ak prijímateľ nevráti poskytnutý príspevok alebo jeho časť na základe žiadosti o vrátenie, Poskytovateľ podá podnet správnemu orgánu na konanie podľa § 41 ods. 5 a ods. 6 zákona o príspevku EŠIF. Správny orgán na základe tohto podnetu rozhodne o vrátení sumy uvedenej v žiadosti o vrátenie.</w:t>
      </w:r>
    </w:p>
    <w:p w14:paraId="671AA64F" w14:textId="032BF6CC" w:rsidR="005D0624" w:rsidRPr="004B129C" w:rsidRDefault="00120FED" w:rsidP="005D0624">
      <w:pPr>
        <w:tabs>
          <w:tab w:val="left" w:pos="1014"/>
        </w:tabs>
        <w:spacing w:before="120" w:after="120" w:line="288" w:lineRule="auto"/>
        <w:jc w:val="both"/>
        <w:rPr>
          <w:rFonts w:cs="Arial"/>
          <w:szCs w:val="19"/>
        </w:rPr>
      </w:pPr>
      <w:r>
        <w:rPr>
          <w:rFonts w:cs="Arial"/>
          <w:szCs w:val="19"/>
        </w:rPr>
        <w:t>B</w:t>
      </w:r>
      <w:r w:rsidR="005D0624">
        <w:rPr>
          <w:rFonts w:cs="Arial"/>
          <w:szCs w:val="19"/>
        </w:rPr>
        <w:t>)</w:t>
      </w:r>
      <w:r w:rsidR="005D0624" w:rsidRPr="004B129C">
        <w:rPr>
          <w:rFonts w:cs="Arial"/>
          <w:szCs w:val="19"/>
        </w:rPr>
        <w:t xml:space="preserve"> </w:t>
      </w:r>
      <w:r w:rsidR="0006412C" w:rsidRPr="0006412C">
        <w:rPr>
          <w:rFonts w:cs="Arial"/>
          <w:szCs w:val="19"/>
        </w:rPr>
        <w:t>Postup poskytovateľa v zmysle príslušných ustanovení § 41 zákona o príspevku EŠIF pri zákazkách s nízkou hodnotou</w:t>
      </w:r>
      <w:r w:rsidR="005D0624" w:rsidRPr="004B129C">
        <w:rPr>
          <w:rFonts w:cs="Arial"/>
          <w:szCs w:val="19"/>
        </w:rPr>
        <w:t>:</w:t>
      </w:r>
    </w:p>
    <w:p w14:paraId="046B0E5A" w14:textId="443B7485"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w:t>
      </w:r>
      <w:r w:rsidR="0006412C" w:rsidRPr="0006412C">
        <w:rPr>
          <w:rFonts w:cs="Arial"/>
          <w:szCs w:val="19"/>
        </w:rPr>
        <w:t>Ak poskytovateľ na základe vlastného podnetu alebo podnetu iného orgánu zistí porušenie pravidiel a postupov verejného obstarávania, ktoré malo alebo mohlo mať vplyv na výsledok verejného obstarávania, prostredníctvom žiadosti o vrátenie vyzve prijímateľa o vrátenie poskytnutého príspevku alebo jeho časti, ktorá sa vzťahuje na predmet zákazky. Ak prijímateľ nevráti poskytnutý príspevok alebo jeho časť na základe žiadosti o vrátenie, poskytovateľ podá podnet správnemu orgánu na konanie, ktorý na základe podnetu rozhodne o vrátení sumy uvedenej v žiadosti o vrátenie.</w:t>
      </w:r>
    </w:p>
    <w:p w14:paraId="7A55D32E" w14:textId="77777777" w:rsidR="009D7F63" w:rsidRPr="0073389C" w:rsidRDefault="009D7F63" w:rsidP="009D7F63">
      <w:pPr>
        <w:pStyle w:val="Nadpis3"/>
        <w:ind w:left="567" w:firstLine="0"/>
        <w:rPr>
          <w:lang w:val="sk-SK"/>
        </w:rPr>
      </w:pPr>
      <w:bookmarkStart w:id="177" w:name="_Toc440372885"/>
      <w:bookmarkStart w:id="178" w:name="_Toc4576204"/>
      <w:r w:rsidRPr="0073389C">
        <w:rPr>
          <w:lang w:val="sk-SK"/>
        </w:rPr>
        <w:t>Postupy vo verejnom obstarávaní</w:t>
      </w:r>
      <w:bookmarkEnd w:id="177"/>
      <w:bookmarkEnd w:id="178"/>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37A73ACF"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w:t>
      </w:r>
      <w:r w:rsidR="00E54477">
        <w:rPr>
          <w:rFonts w:cs="Arial"/>
          <w:szCs w:val="19"/>
        </w:rPr>
        <w:t xml:space="preserve"> </w:t>
      </w:r>
      <w:r w:rsidRPr="00AE02EE">
        <w:rPr>
          <w:rFonts w:cs="Arial"/>
          <w:szCs w:val="19"/>
        </w:rPr>
        <w:t>alebo služieb bežne dostupných na trhu</w:t>
      </w:r>
      <w:r w:rsidR="00E54477" w:rsidRPr="00E54477">
        <w:rPr>
          <w:rFonts w:cs="Arial"/>
          <w:szCs w:val="19"/>
        </w:rPr>
        <w:t xml:space="preserve"> </w:t>
      </w:r>
      <w:r w:rsidR="00E54477">
        <w:rPr>
          <w:rFonts w:cs="Arial"/>
          <w:szCs w:val="19"/>
        </w:rPr>
        <w:t>okrem služieb, ktorých predmetom je intelektuálne plnenie</w:t>
      </w:r>
      <w:r w:rsidRPr="00AE02EE">
        <w:rPr>
          <w:rFonts w:cs="Arial"/>
          <w:szCs w:val="19"/>
        </w:rPr>
        <w:t>,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1EAB52D4"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14:paraId="1F36501D" w14:textId="6AF7A126"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Kontrola VO realizovaného postupom nadlimitnej verejnej súťaže zadávanej prostredníctvom elektronického trhoviska sa vykonáva analogicky ku kontrole zadávania nadlimitných zákaziek zadávaných postupom verejnej súťaže (prvá ex</w:t>
      </w:r>
      <w:r w:rsidR="00E54477">
        <w:rPr>
          <w:rFonts w:cs="Arial"/>
          <w:szCs w:val="19"/>
        </w:rPr>
        <w:t xml:space="preserve"> </w:t>
      </w:r>
      <w:r w:rsidRPr="00AE02EE">
        <w:rPr>
          <w:rFonts w:cs="Arial"/>
          <w:szCs w:val="19"/>
        </w:rPr>
        <w:t>ante kontrola, druhá ex</w:t>
      </w:r>
      <w:r w:rsidR="00E54477">
        <w:rPr>
          <w:rFonts w:cs="Arial"/>
          <w:szCs w:val="19"/>
        </w:rPr>
        <w:t xml:space="preserve"> </w:t>
      </w:r>
      <w:r w:rsidRPr="00AE02EE">
        <w:rPr>
          <w:rFonts w:cs="Arial"/>
          <w:szCs w:val="19"/>
        </w:rPr>
        <w:t xml:space="preserve">ante kontrola a následná ex-post kontrola) vrátane rozsahu, formy a spôsobu predkladania dokumentácie k VO so zohľadnením špecifík elektronického trhoviska.  </w:t>
      </w:r>
    </w:p>
    <w:p w14:paraId="01AC19EB" w14:textId="38EE1622"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w:t>
      </w:r>
      <w:r w:rsidR="00E54477">
        <w:rPr>
          <w:rFonts w:cs="Arial"/>
          <w:szCs w:val="19"/>
        </w:rPr>
        <w:t xml:space="preserve"> </w:t>
      </w:r>
      <w:r w:rsidRPr="00AE02EE">
        <w:rPr>
          <w:rFonts w:cs="Arial"/>
          <w:szCs w:val="19"/>
        </w:rPr>
        <w:t>ante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6D8725E5"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18C8D9FC"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ex-ante kontrola“:</w:t>
      </w:r>
    </w:p>
    <w:p w14:paraId="6E8FC2D5" w14:textId="77777777" w:rsidR="00AE02EE" w:rsidRPr="00AE02EE" w:rsidRDefault="00AE02EE" w:rsidP="005B7173">
      <w:pPr>
        <w:numPr>
          <w:ilvl w:val="0"/>
          <w:numId w:val="84"/>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5D14B8F5"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 xml:space="preserve">Elektronické trhovisko </w:t>
      </w:r>
      <w:r w:rsidR="005E0D17">
        <w:rPr>
          <w:rFonts w:cs="Arial"/>
          <w:szCs w:val="19"/>
        </w:rPr>
        <w:t>môžu</w:t>
      </w:r>
      <w:r w:rsidRPr="0073389C">
        <w:rPr>
          <w:rFonts w:cs="Arial"/>
          <w:szCs w:val="19"/>
        </w:rPr>
        <w:t xml:space="preserve"> </w:t>
      </w:r>
      <w:r w:rsidR="005E0D17">
        <w:rPr>
          <w:rFonts w:cs="Arial"/>
          <w:szCs w:val="19"/>
        </w:rPr>
        <w:t>vy</w:t>
      </w:r>
      <w:r w:rsidR="005E0D17" w:rsidRPr="0073389C">
        <w:rPr>
          <w:rFonts w:cs="Arial"/>
          <w:szCs w:val="19"/>
        </w:rPr>
        <w:t>užívať</w:t>
      </w:r>
      <w:r w:rsidRPr="0073389C">
        <w:rPr>
          <w:rFonts w:cs="Arial"/>
          <w:szCs w:val="19"/>
        </w:rPr>
        <w:t xml:space="preserve">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w:t>
      </w:r>
      <w:r w:rsidR="0006412C">
        <w:rPr>
          <w:rFonts w:cs="Arial"/>
          <w:szCs w:val="19"/>
          <w:u w:val="single"/>
        </w:rPr>
        <w:t>nižšia</w:t>
      </w:r>
      <w:r w:rsidRPr="0073389C">
        <w:rPr>
          <w:rFonts w:cs="Arial"/>
          <w:szCs w:val="19"/>
          <w:u w:val="single"/>
        </w:rPr>
        <w:t xml:space="preserve"> ako </w:t>
      </w:r>
      <w:r w:rsidR="0006412C" w:rsidRPr="0006412C">
        <w:rPr>
          <w:rFonts w:cs="Arial"/>
          <w:szCs w:val="19"/>
          <w:u w:val="single"/>
        </w:rPr>
        <w:t>pre nich relevantný finančný limit pre nadlimitnú zákazku</w:t>
      </w:r>
      <w:r w:rsidR="00662B41" w:rsidRPr="00662B41">
        <w:rPr>
          <w:rFonts w:cs="Arial"/>
          <w:szCs w:val="19"/>
          <w:u w:val="single"/>
        </w:rPr>
        <w:t>.</w:t>
      </w:r>
      <w:r w:rsidRPr="0073389C">
        <w:rPr>
          <w:rFonts w:cs="Arial"/>
          <w:szCs w:val="19"/>
        </w:rPr>
        <w:t xml:space="preserve"> </w:t>
      </w:r>
      <w:r w:rsidR="00662B41">
        <w:rPr>
          <w:rFonts w:cs="Arial"/>
          <w:szCs w:val="19"/>
        </w:rPr>
        <w:t>P</w:t>
      </w:r>
      <w:r w:rsidRPr="0073389C">
        <w:rPr>
          <w:rFonts w:cs="Arial"/>
          <w:szCs w:val="19"/>
        </w:rPr>
        <w:t xml:space="preserve">rijímatelia </w:t>
      </w:r>
      <w:r w:rsidR="005E0D17">
        <w:rPr>
          <w:rFonts w:cs="Arial"/>
          <w:szCs w:val="19"/>
        </w:rPr>
        <w:t>môžu</w:t>
      </w:r>
      <w:r w:rsidRPr="0073389C">
        <w:rPr>
          <w:rFonts w:cs="Arial"/>
          <w:szCs w:val="19"/>
        </w:rPr>
        <w:t xml:space="preserve">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630DFE">
        <w:rPr>
          <w:rFonts w:cs="Arial"/>
          <w:szCs w:val="19"/>
        </w:rPr>
        <w:t>111</w:t>
      </w:r>
      <w:r w:rsidR="00630DFE" w:rsidRPr="0073389C">
        <w:rPr>
          <w:rFonts w:cs="Arial"/>
          <w:szCs w:val="19"/>
        </w:rPr>
        <w:t xml:space="preserve"> </w:t>
      </w:r>
      <w:r w:rsidRPr="0073389C">
        <w:rPr>
          <w:rFonts w:cs="Arial"/>
          <w:szCs w:val="19"/>
        </w:rPr>
        <w:t>ZVO, ak ide o dodanie tovaru, alebo poskytnutie služby bežne dostupných na trhu</w:t>
      </w:r>
      <w:r w:rsidR="0006412C" w:rsidRPr="0006412C">
        <w:rPr>
          <w:rFonts w:cs="Arial"/>
          <w:szCs w:val="19"/>
        </w:rPr>
        <w:t xml:space="preserve"> okrem služby, ktorej predmetom je intelektuálne plnenie</w:t>
      </w:r>
      <w:r w:rsidRPr="0073389C">
        <w:rPr>
          <w:rFonts w:cs="Arial"/>
          <w:szCs w:val="19"/>
        </w:rPr>
        <w:t xml:space="preserve">. Bežná dostupnosť tovarov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14:paraId="79C963B4" w14:textId="02688419"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alebo služby na trhu sú na účely tohto zákona také tovary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14:paraId="0A3ABEF0" w14:textId="77777777"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14:paraId="5177D846" w14:textId="7EA07398"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t>(2)</w:t>
      </w:r>
      <w:r w:rsidRPr="0073389C">
        <w:rPr>
          <w:rFonts w:cs="Arial"/>
          <w:szCs w:val="19"/>
        </w:rPr>
        <w:tab/>
        <w:t xml:space="preserve">Bežne dostupnými tovarmialebo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39F83AEB"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Cieľom definície tovarov, služieb bežne dostupných na trhu je vyjadriť bežnú dostupnosť ako stav, keď ide o také tovary</w:t>
      </w:r>
      <w:r w:rsidR="005F7912">
        <w:rPr>
          <w:rFonts w:cs="Arial"/>
          <w:szCs w:val="19"/>
        </w:rPr>
        <w:t xml:space="preserve"> alebo</w:t>
      </w:r>
      <w:r w:rsidRPr="0073389C">
        <w:rPr>
          <w:rFonts w:cs="Arial"/>
          <w:szCs w:val="19"/>
        </w:rPr>
        <w:t xml:space="preserve"> služby, ktoré sa dodávajú na trhu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14:paraId="6312DD16" w14:textId="4A0799EA"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VO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14:paraId="65B88B9A" w14:textId="5A54DFE7" w:rsidR="00267484" w:rsidRPr="008A2C57" w:rsidRDefault="005E0D17" w:rsidP="00267484">
      <w:pPr>
        <w:tabs>
          <w:tab w:val="left" w:pos="1014"/>
        </w:tabs>
        <w:spacing w:before="120" w:after="120" w:line="288" w:lineRule="auto"/>
        <w:jc w:val="both"/>
        <w:rPr>
          <w:rFonts w:cs="Arial"/>
          <w:szCs w:val="19"/>
          <w:lang w:eastAsia="sk-SK"/>
        </w:rPr>
      </w:pPr>
      <w:r>
        <w:rPr>
          <w:rFonts w:cs="Arial"/>
          <w:b/>
          <w:szCs w:val="19"/>
          <w:lang w:eastAsia="sk-SK"/>
        </w:rPr>
        <w:t>V prípade, že sa p</w:t>
      </w:r>
      <w:r w:rsidR="00267484" w:rsidRPr="008A2C57">
        <w:rPr>
          <w:rFonts w:cs="Arial"/>
          <w:b/>
          <w:szCs w:val="19"/>
          <w:lang w:eastAsia="sk-SK"/>
        </w:rPr>
        <w:t xml:space="preserve">rijímateľ </w:t>
      </w:r>
      <w:r w:rsidRPr="005E0D17">
        <w:rPr>
          <w:rFonts w:cs="Arial"/>
          <w:b/>
          <w:szCs w:val="19"/>
          <w:lang w:eastAsia="sk-SK"/>
        </w:rPr>
        <w:t>rozhodne zadať zákazku prostredníctvom elektronického trhoviska,</w:t>
      </w:r>
      <w:r w:rsidR="00267484" w:rsidRPr="008A2C57">
        <w:rPr>
          <w:rFonts w:cs="Arial"/>
          <w:b/>
          <w:szCs w:val="19"/>
          <w:lang w:eastAsia="sk-SK"/>
        </w:rPr>
        <w:t xml:space="preserve"> je povinný v rozhodnom čase výberu postupu podľa ZVO určiť, či ním zadefinovaný/požadovaný predmet zákazky spĺňa podmienky bežnej dostupnosti</w:t>
      </w:r>
      <w:r w:rsidR="00267484" w:rsidRPr="008A2C57">
        <w:rPr>
          <w:rFonts w:cs="Arial"/>
          <w:szCs w:val="19"/>
          <w:lang w:eastAsia="sk-SK"/>
        </w:rPr>
        <w:t xml:space="preserve"> napríklad “testom bežnej dostupnosti” (príloha č.</w:t>
      </w:r>
      <w:r w:rsidR="00506C97" w:rsidRPr="008A2C57">
        <w:rPr>
          <w:rFonts w:cs="Arial"/>
          <w:szCs w:val="19"/>
          <w:lang w:eastAsia="sk-SK"/>
        </w:rPr>
        <w:t>19</w:t>
      </w:r>
      <w:r w:rsidR="00267484" w:rsidRPr="008A2C57">
        <w:rPr>
          <w:rFonts w:cs="Arial"/>
          <w:szCs w:val="19"/>
          <w:lang w:eastAsia="sk-SK"/>
        </w:rPr>
        <w:t xml:space="preserve">). </w:t>
      </w:r>
    </w:p>
    <w:p w14:paraId="2100A921" w14:textId="534D7E08"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w:t>
      </w:r>
      <w:r w:rsidR="005F7EEE">
        <w:rPr>
          <w:rFonts w:cs="Arial"/>
          <w:szCs w:val="19"/>
        </w:rPr>
        <w:t xml:space="preserve"> alebo</w:t>
      </w:r>
      <w:r w:rsidR="00267484" w:rsidRPr="008A2C57">
        <w:rPr>
          <w:rFonts w:cs="Arial"/>
          <w:szCs w:val="19"/>
        </w:rPr>
        <w:t xml:space="preserve"> služieb vo vzťahu k zákonom určeným podmienkam. Táto kvalifikácia nemôže byť generalizovaná, ale vyžaduje sa skúmanie vždy ad hoc na konkrétny prípad tak, aby sa zohľadnili všetky vlastnosti dostupnosti dodávky</w:t>
      </w:r>
      <w:r w:rsidR="005F7EEE" w:rsidRPr="005F7EEE">
        <w:rPr>
          <w:rFonts w:cs="Arial"/>
          <w:szCs w:val="19"/>
        </w:rPr>
        <w:t xml:space="preserve"> </w:t>
      </w:r>
      <w:r w:rsidR="005F7EEE">
        <w:rPr>
          <w:rFonts w:cs="Arial"/>
          <w:szCs w:val="19"/>
        </w:rPr>
        <w:t>tovaru alebo</w:t>
      </w:r>
      <w:r w:rsidR="005F7EEE" w:rsidRPr="00703E20">
        <w:rPr>
          <w:rFonts w:cs="Arial"/>
          <w:szCs w:val="19"/>
        </w:rPr>
        <w:t xml:space="preserve"> </w:t>
      </w:r>
      <w:r w:rsidR="005F7EEE">
        <w:rPr>
          <w:rFonts w:cs="Arial"/>
          <w:szCs w:val="19"/>
        </w:rPr>
        <w:t>poskytnutia</w:t>
      </w:r>
      <w:r w:rsidR="00267484" w:rsidRPr="008A2C57">
        <w:rPr>
          <w:rFonts w:cs="Arial"/>
          <w:szCs w:val="19"/>
        </w:rPr>
        <w:t xml:space="preserve"> služby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31651BB3" w14:textId="370D5BD8"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14:paraId="57C58335" w14:textId="0E3C0C95"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14:paraId="4F475DBF" w14:textId="03C97470"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w:t>
      </w:r>
      <w:r w:rsidR="0006412C">
        <w:rPr>
          <w:rFonts w:cs="Arial"/>
          <w:szCs w:val="19"/>
        </w:rPr>
        <w:t>vy</w:t>
      </w:r>
      <w:r w:rsidRPr="00672FF6">
        <w:rPr>
          <w:rFonts w:cs="Arial"/>
          <w:szCs w:val="19"/>
        </w:rPr>
        <w:t xml:space="preserve">hodnotené ako porušenie ZVO. </w:t>
      </w:r>
    </w:p>
    <w:p w14:paraId="7FE44BE3" w14:textId="1163ADD7" w:rsidR="00A57973"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14:paraId="4907E874" w14:textId="436431BC" w:rsidR="00927D81" w:rsidRPr="00672FF6" w:rsidRDefault="00927D81" w:rsidP="00A57973">
      <w:pPr>
        <w:tabs>
          <w:tab w:val="left" w:pos="1014"/>
        </w:tabs>
        <w:spacing w:before="120" w:after="120" w:line="288" w:lineRule="auto"/>
        <w:jc w:val="both"/>
        <w:rPr>
          <w:rFonts w:cs="Arial"/>
          <w:szCs w:val="19"/>
        </w:rPr>
      </w:pPr>
      <w:r w:rsidRPr="001F7F84">
        <w:rPr>
          <w:rFonts w:cs="Arial"/>
          <w:b/>
          <w:i/>
          <w:color w:val="FF0000"/>
          <w:szCs w:val="19"/>
        </w:rPr>
        <w:t>Povinnosť prijímateľa:</w:t>
      </w:r>
      <w:r w:rsidRPr="00927D81">
        <w:rPr>
          <w:rFonts w:cs="Arial"/>
          <w:b/>
          <w:i/>
          <w:szCs w:val="19"/>
        </w:rPr>
        <w:t xml:space="preserve"> </w:t>
      </w:r>
      <w:r w:rsidRPr="00927D81">
        <w:rPr>
          <w:rFonts w:cs="Arial"/>
          <w:szCs w:val="19"/>
        </w:rPr>
        <w:t>Prijímateľ je povinný uviesť v Osobitných požiadavkách na plnenie požiadavku na predloženie podrobného opisu, uvedenie presnej identifikácie a špecifikácie predmetu zákazky s uvedením presných názvov a cien (vrátane položkovitého rozpočtu s uvedením jednotkových cien) tovarov</w:t>
      </w:r>
      <w:r w:rsidR="00630DFE">
        <w:rPr>
          <w:rFonts w:cs="Arial"/>
          <w:szCs w:val="19"/>
        </w:rPr>
        <w:t xml:space="preserve"> a</w:t>
      </w:r>
      <w:r w:rsidRPr="00927D81">
        <w:rPr>
          <w:rFonts w:cs="Arial"/>
          <w:szCs w:val="19"/>
        </w:rPr>
        <w:t> služieb zo strany úspešného uchádzača, ktorým preukáže splnenie požiadaviek na predmet zákazky. Uvedený opis (položkovitý rozpočet) tovarov</w:t>
      </w:r>
      <w:r w:rsidR="005F7EEE">
        <w:rPr>
          <w:rFonts w:cs="Arial"/>
          <w:szCs w:val="19"/>
        </w:rPr>
        <w:t xml:space="preserve"> a</w:t>
      </w:r>
      <w:r w:rsidRPr="00927D81">
        <w:rPr>
          <w:rFonts w:cs="Arial"/>
          <w:szCs w:val="19"/>
        </w:rPr>
        <w:t> služieb musí byť povinnou prílohou k zmluve automaticky uzatváranej systémom elektronického trhoviska.</w:t>
      </w:r>
    </w:p>
    <w:p w14:paraId="0ABAB576" w14:textId="2BF3703A" w:rsidR="00AE6114" w:rsidRPr="00770764" w:rsidRDefault="00AE6114" w:rsidP="00AE611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Dôležité upozornenie:</w:t>
      </w:r>
      <w:r w:rsidRPr="00AE6114">
        <w:rPr>
          <w:rFonts w:cs="Arial"/>
          <w:b/>
          <w:i/>
          <w:szCs w:val="19"/>
        </w:rPr>
        <w:t xml:space="preserve"> </w:t>
      </w:r>
      <w:r w:rsidRPr="00AE6114">
        <w:rPr>
          <w:rFonts w:cs="Arial"/>
          <w:szCs w:val="19"/>
        </w:rPr>
        <w:t>v prípade zákaziek vyhlásených podľa Obchodných podmienok elektronického trhoviska (OPET) verzia 3.3 zmluva s dodávateľom nadobúda účinnosť deň po zverejnení zmluvy v CRZ.</w:t>
      </w:r>
    </w:p>
    <w:p w14:paraId="57DC4D0D" w14:textId="77777777" w:rsidR="00B51264" w:rsidRPr="00672FF6" w:rsidRDefault="00B51264" w:rsidP="00A57973">
      <w:pPr>
        <w:tabs>
          <w:tab w:val="left" w:pos="1014"/>
        </w:tabs>
        <w:spacing w:before="120" w:after="120" w:line="288" w:lineRule="auto"/>
        <w:jc w:val="both"/>
        <w:rPr>
          <w:rFonts w:cs="Arial"/>
          <w:szCs w:val="19"/>
        </w:rPr>
      </w:pPr>
    </w:p>
    <w:p w14:paraId="61B2BA62" w14:textId="77777777"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328DB530"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w:t>
      </w:r>
      <w:r w:rsidR="009875A5" w:rsidRPr="009875A5">
        <w:rPr>
          <w:rFonts w:cs="Arial"/>
          <w:szCs w:val="19"/>
        </w:rPr>
        <w:t xml:space="preserve">, </w:t>
      </w:r>
      <w:r w:rsidR="005E0D17">
        <w:rPr>
          <w:rFonts w:cs="Arial"/>
          <w:szCs w:val="19"/>
        </w:rPr>
        <w:t>po</w:t>
      </w:r>
      <w:r w:rsidR="005E0D17" w:rsidRPr="009875A5">
        <w:rPr>
          <w:rFonts w:cs="Arial"/>
          <w:szCs w:val="19"/>
        </w:rPr>
        <w:t xml:space="preserve"> </w:t>
      </w:r>
      <w:r w:rsidR="009875A5" w:rsidRPr="009875A5">
        <w:rPr>
          <w:rFonts w:cs="Arial"/>
          <w:szCs w:val="19"/>
        </w:rPr>
        <w:t xml:space="preserve">vložení opisného formulára do „karantény“ </w:t>
      </w:r>
      <w:r w:rsidRPr="0073389C">
        <w:rPr>
          <w:rFonts w:cs="Arial"/>
          <w:szCs w:val="19"/>
        </w:rPr>
        <w:t>(„prvá ex</w:t>
      </w:r>
      <w:r w:rsidR="005F7EEE">
        <w:rPr>
          <w:rFonts w:cs="Arial"/>
          <w:szCs w:val="19"/>
        </w:rPr>
        <w:t xml:space="preserve"> </w:t>
      </w:r>
      <w:r w:rsidRPr="0073389C">
        <w:rPr>
          <w:rFonts w:cs="Arial"/>
          <w:szCs w:val="19"/>
        </w:rPr>
        <w:t>ante kontrola“) a</w:t>
      </w:r>
      <w:r w:rsidR="005F7EEE" w:rsidRPr="005F7EEE">
        <w:rPr>
          <w:rFonts w:cs="Arial"/>
          <w:szCs w:val="19"/>
        </w:rPr>
        <w:t xml:space="preserve"> </w:t>
      </w:r>
      <w:r w:rsidR="005F7EEE">
        <w:rPr>
          <w:rFonts w:cs="Arial"/>
          <w:szCs w:val="19"/>
        </w:rPr>
        <w:t>následne</w:t>
      </w:r>
      <w:r w:rsidRPr="0073389C">
        <w:rPr>
          <w:rFonts w:cs="Arial"/>
          <w:szCs w:val="19"/>
        </w:rPr>
        <w:t xml:space="preserve"> po vygenerovaní výslednej zmluvy s úspešným uchádzačom</w:t>
      </w:r>
      <w:r w:rsidR="00A57973">
        <w:rPr>
          <w:rFonts w:cs="Arial"/>
          <w:szCs w:val="19"/>
        </w:rPr>
        <w:t xml:space="preserve"> </w:t>
      </w:r>
      <w:r w:rsidR="005E0D17" w:rsidRPr="005E0D17">
        <w:rPr>
          <w:rFonts w:cs="Arial"/>
          <w:szCs w:val="19"/>
        </w:rPr>
        <w:t xml:space="preserve">a jej zverejnení v CRZ </w:t>
      </w:r>
      <w:r w:rsidRPr="0073389C">
        <w:rPr>
          <w:rFonts w:cs="Arial"/>
          <w:szCs w:val="19"/>
        </w:rPr>
        <w:t xml:space="preserve">(„štandardná ex-post kontrola“).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ex-ante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3C0F99FC" w:rsidR="00267484" w:rsidRPr="0073389C" w:rsidRDefault="005E0D17" w:rsidP="00267484">
      <w:pPr>
        <w:pStyle w:val="Bulletslevel2"/>
        <w:spacing w:after="120" w:line="288" w:lineRule="auto"/>
        <w:ind w:left="567" w:hanging="283"/>
        <w:rPr>
          <w:rFonts w:eastAsia="Times New Roman" w:cs="Arial"/>
          <w:color w:val="auto"/>
          <w:szCs w:val="19"/>
          <w:lang w:val="sk-SK" w:eastAsia="cs-CZ"/>
        </w:rPr>
      </w:pPr>
      <w:r>
        <w:rPr>
          <w:rFonts w:eastAsia="Times New Roman" w:cs="Arial"/>
          <w:color w:val="auto"/>
          <w:szCs w:val="19"/>
          <w:lang w:val="sk-SK" w:eastAsia="cs-CZ"/>
        </w:rPr>
        <w:t>návrh opisného formuláru</w:t>
      </w:r>
      <w:r w:rsidR="00267484" w:rsidRPr="0073389C">
        <w:rPr>
          <w:rFonts w:eastAsia="Times New Roman" w:cs="Arial"/>
          <w:color w:val="auto"/>
          <w:szCs w:val="19"/>
          <w:lang w:val="sk-SK" w:eastAsia="cs-CZ"/>
        </w:rPr>
        <w:t xml:space="preserve">, </w:t>
      </w:r>
    </w:p>
    <w:p w14:paraId="56A2BEE3" w14:textId="3D933B14" w:rsidR="00267484" w:rsidRPr="0073389C" w:rsidRDefault="005E0D17" w:rsidP="00267484">
      <w:pPr>
        <w:pStyle w:val="Bulletslevel2"/>
        <w:spacing w:after="120" w:line="288" w:lineRule="auto"/>
        <w:ind w:left="567" w:hanging="283"/>
        <w:rPr>
          <w:rFonts w:cs="Arial"/>
          <w:szCs w:val="19"/>
          <w:lang w:val="sk-SK"/>
        </w:rPr>
      </w:pPr>
      <w:r>
        <w:rPr>
          <w:rFonts w:eastAsia="Times New Roman" w:cs="Arial"/>
          <w:color w:val="auto"/>
          <w:szCs w:val="19"/>
          <w:lang w:val="sk-SK" w:eastAsia="cs-CZ"/>
        </w:rPr>
        <w:t>návrh objednávkového formuláru</w:t>
      </w:r>
      <w:r w:rsidR="00267484" w:rsidRPr="0073389C">
        <w:rPr>
          <w:rFonts w:eastAsia="Times New Roman" w:cs="Arial"/>
          <w:color w:val="auto"/>
          <w:szCs w:val="19"/>
          <w:lang w:val="sk-SK" w:eastAsia="cs-CZ"/>
        </w:rPr>
        <w:t>,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„print screen“).</w:t>
      </w:r>
    </w:p>
    <w:p w14:paraId="50125050" w14:textId="3511EA6E" w:rsidR="00A57973" w:rsidRPr="00771817" w:rsidRDefault="00A57973" w:rsidP="00771817">
      <w:pPr>
        <w:tabs>
          <w:tab w:val="left" w:pos="1014"/>
        </w:tabs>
        <w:spacing w:before="120" w:after="120" w:line="288" w:lineRule="auto"/>
        <w:jc w:val="both"/>
        <w:rPr>
          <w:rFonts w:cs="Arial"/>
          <w:szCs w:val="19"/>
        </w:rPr>
      </w:pPr>
    </w:p>
    <w:p w14:paraId="010875DD" w14:textId="564331DA"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zistenia. </w:t>
      </w:r>
      <w:r w:rsidR="005F7EEE">
        <w:t>V prípade zistení v rámci vecnej kontroly verejného obstarávania, ktoré môžu</w:t>
      </w:r>
      <w:r w:rsidR="005F7EEE" w:rsidRPr="006D0974">
        <w:t xml:space="preserve"> mať vplyv na oprávnenosť výdavkov</w:t>
      </w:r>
      <w:r w:rsidR="005F7EEE">
        <w:t xml:space="preserve"> a nie je možné ich odstrániť, poskytovateľ v záveroch finančnej kontroly nepripustí výdavky súvisiace s VO do financovania v plnom rozsahu. </w:t>
      </w:r>
      <w:r w:rsidRPr="00771817">
        <w:rPr>
          <w:rFonts w:cs="Arial"/>
          <w:szCs w:val="19"/>
        </w:rPr>
        <w:t xml:space="preserve">V prípade zistení porušenia </w:t>
      </w:r>
      <w:r w:rsidR="005E0D17">
        <w:rPr>
          <w:rFonts w:cs="Arial"/>
          <w:szCs w:val="19"/>
        </w:rPr>
        <w:t>pravidiel</w:t>
      </w:r>
      <w:r w:rsidR="005E0D17" w:rsidRPr="00771817">
        <w:rPr>
          <w:rFonts w:cs="Arial"/>
          <w:szCs w:val="19"/>
        </w:rPr>
        <w:t xml:space="preserve"> </w:t>
      </w:r>
      <w:r w:rsidRPr="00771817">
        <w:rPr>
          <w:rFonts w:cs="Arial"/>
          <w:szCs w:val="19"/>
        </w:rPr>
        <w:t xml:space="preserve">a postupov VO, resp. porušenia pravidiel a ustanovení legislatívy SR a EÚ, ktoré mali alebo mohli mať vplyv na výsledok verejného obstarávania a zákazka bola zadávaná s využitím elektronického trhoviska,  je </w:t>
      </w:r>
      <w:r w:rsidR="005F7EEE">
        <w:rPr>
          <w:rFonts w:cs="Arial"/>
          <w:szCs w:val="19"/>
        </w:rPr>
        <w:t xml:space="preserve">poskytovateľ </w:t>
      </w:r>
      <w:r w:rsidR="005F7EEE">
        <w:t>povinný postupovať podľa</w:t>
      </w:r>
      <w:r w:rsidR="005F7EEE" w:rsidRPr="00BB45A7">
        <w:t xml:space="preserve"> </w:t>
      </w:r>
      <w:r w:rsidR="005F7EEE">
        <w:t>metodického pokynu CKO č. 5</w:t>
      </w:r>
      <w:r w:rsidR="005F7EEE">
        <w:rPr>
          <w:rStyle w:val="Odkaznapoznmkupodiarou"/>
        </w:rPr>
        <w:footnoteReference w:id="117"/>
      </w:r>
      <w:r w:rsidR="005F7EEE">
        <w:t>, ktorý upravuje postup pri určení finančných opráv za porušenie pravidiel a postupov VO</w:t>
      </w:r>
      <w:r w:rsidRPr="00771817">
        <w:rPr>
          <w:rFonts w:cs="Arial"/>
          <w:szCs w:val="19"/>
        </w:rPr>
        <w:t>.</w:t>
      </w:r>
    </w:p>
    <w:p w14:paraId="3A998D1F" w14:textId="77777777" w:rsidR="00A57973" w:rsidRDefault="00A57973" w:rsidP="009F4290">
      <w:pPr>
        <w:tabs>
          <w:tab w:val="left" w:pos="1014"/>
        </w:tabs>
        <w:contextualSpacing/>
        <w:jc w:val="both"/>
        <w:rPr>
          <w:rFonts w:cs="Arial"/>
          <w:b/>
          <w:szCs w:val="19"/>
        </w:rPr>
      </w:pPr>
    </w:p>
    <w:p w14:paraId="58B7639E" w14:textId="47B9E4D0" w:rsidR="009F4290" w:rsidRDefault="009F4290" w:rsidP="009F4290">
      <w:pPr>
        <w:tabs>
          <w:tab w:val="left" w:pos="1014"/>
        </w:tabs>
        <w:contextualSpacing/>
        <w:jc w:val="both"/>
        <w:rPr>
          <w:rFonts w:cs="Arial"/>
          <w:b/>
          <w:szCs w:val="19"/>
        </w:rPr>
      </w:pPr>
      <w:r w:rsidRPr="00AD07E2">
        <w:rPr>
          <w:rFonts w:cs="Arial"/>
          <w:b/>
          <w:szCs w:val="19"/>
          <w:highlight w:val="darkYellow"/>
        </w:rPr>
        <w:t xml:space="preserve">Zákazky </w:t>
      </w:r>
      <w:r w:rsidR="009718D5" w:rsidRPr="00AD07E2">
        <w:rPr>
          <w:rFonts w:cs="Arial"/>
          <w:b/>
          <w:szCs w:val="19"/>
          <w:highlight w:val="darkYellow"/>
        </w:rPr>
        <w:t>s nízkou hodnotou</w:t>
      </w:r>
    </w:p>
    <w:p w14:paraId="5B2512C9" w14:textId="23D39418" w:rsidR="001B3386" w:rsidRDefault="001B3386" w:rsidP="009F4290">
      <w:pPr>
        <w:tabs>
          <w:tab w:val="left" w:pos="1014"/>
        </w:tabs>
        <w:contextualSpacing/>
        <w:jc w:val="both"/>
        <w:rPr>
          <w:rFonts w:cs="Arial"/>
          <w:b/>
          <w:szCs w:val="19"/>
        </w:rPr>
      </w:pPr>
    </w:p>
    <w:p w14:paraId="300B8F31" w14:textId="77777777" w:rsidR="0062573B" w:rsidRDefault="0062573B" w:rsidP="0062573B">
      <w:pPr>
        <w:tabs>
          <w:tab w:val="left" w:pos="1014"/>
        </w:tabs>
        <w:spacing w:before="120" w:after="120" w:line="288" w:lineRule="auto"/>
        <w:jc w:val="both"/>
      </w:pPr>
      <w:r>
        <w:rPr>
          <w:rFonts w:cs="Arial"/>
          <w:szCs w:val="19"/>
        </w:rPr>
        <w:t>Poskytovateľ</w:t>
      </w:r>
      <w:r>
        <w:t xml:space="preserve"> overuje pri kontrole zákaziek s nízkymi hodnotami podľa § 117 ZVO, či vynaložené náklady na obstaranie predmetu zákazky sú </w:t>
      </w:r>
      <w:r w:rsidRPr="00CC285F">
        <w:t>hospodárne</w:t>
      </w:r>
      <w:r>
        <w:t>. Zároveň p</w:t>
      </w:r>
      <w:r>
        <w:rPr>
          <w:rFonts w:cs="Arial"/>
          <w:szCs w:val="19"/>
        </w:rPr>
        <w:t>oskytovateľ</w:t>
      </w:r>
      <w:r>
        <w:t xml:space="preserve"> overí, či pri obstarávaní neboli porušené základné princípy VO a postupy uvedené v tejto časti kapitoly. Prijímateľ nesmie uzavrieť zmluvu s uchádzačom, ktorý nespĺňa podmienky účasti podľa </w:t>
      </w:r>
      <w:hyperlink r:id="rId21" w:anchor="paragraf-32.odsek-1.pismeno-e" w:tooltip="Odkaz na predpis alebo ustanovenie" w:history="1">
        <w:r>
          <w:rPr>
            <w:rStyle w:val="Hypertextovprepojenie"/>
          </w:rPr>
          <w:t>§ 32 ods. 1 písm. e)</w:t>
        </w:r>
      </w:hyperlink>
      <w:r>
        <w:t xml:space="preserve"> a </w:t>
      </w:r>
      <w:hyperlink r:id="rId22" w:anchor="paragraf-32.odsek-1.pismeno-f" w:tooltip="Odkaz na predpis alebo ustanovenie" w:history="1">
        <w:r>
          <w:rPr>
            <w:rStyle w:val="Hypertextovprepojenie"/>
          </w:rPr>
          <w:t>f)</w:t>
        </w:r>
      </w:hyperlink>
      <w:r>
        <w:t xml:space="preserve"> ZVO alebo ak u neho existuje dôvod na vylúčenie podľa </w:t>
      </w:r>
      <w:hyperlink r:id="rId23" w:anchor="paragraf-40.odsek-6.pismeno-f" w:tooltip="Odkaz na predpis alebo ustanovenie" w:history="1">
        <w:r>
          <w:rPr>
            <w:rStyle w:val="Hypertextovprepojenie"/>
          </w:rPr>
          <w:t>§ 40 ods. 6 písm. f)</w:t>
        </w:r>
      </w:hyperlink>
      <w:r>
        <w:t xml:space="preserve"> ZVO (konflikt záujmov nemožno odstrániť inými účinnými opatreniami), ustanovenie § 11 ZVO tým nie je dotknuté. </w:t>
      </w:r>
    </w:p>
    <w:p w14:paraId="5AC7AB7C" w14:textId="437CC906" w:rsidR="001B3386" w:rsidRDefault="0062573B" w:rsidP="0062573B">
      <w:pPr>
        <w:tabs>
          <w:tab w:val="left" w:pos="1014"/>
        </w:tabs>
        <w:spacing w:before="120" w:after="120" w:line="288" w:lineRule="auto"/>
        <w:jc w:val="both"/>
        <w:rPr>
          <w:rFonts w:cs="Arial"/>
          <w:szCs w:val="19"/>
        </w:rPr>
      </w:pPr>
      <w:r>
        <w:t>Prijímateľ je povinný v zázname z prieskumu trhu uviesť, že preveril u oslovených záujemcov a uchádzačov, ktorí predložili ponuku, či sú oprávnení dodávať tovar, uskutočňovať stavebné práce alebo poskytovať službu, ktorá je predmetom zákazky a p</w:t>
      </w:r>
      <w:r>
        <w:rPr>
          <w:rFonts w:cs="Arial"/>
          <w:szCs w:val="19"/>
        </w:rPr>
        <w:t>oskytovateľ</w:t>
      </w:r>
      <w:r>
        <w:t xml:space="preserve"> skutočnosť, že oslovení záujemcovia</w:t>
      </w:r>
      <w:r w:rsidRPr="00565184">
        <w:t xml:space="preserve"> a uchádzači, ktorí predložili ponuku, sú oprávnení dodávať tovar, uskutočňovať stavebn</w:t>
      </w:r>
      <w:r>
        <w:t>é práce alebo poskytovať službu, overí v rámci výkonu finančnej kontroly VO. Prijímateľ zároveň na webovom sídle ÚVO overí, či oslovení záujemcovia a uchádzači, ktorí predložili ponuku, nemajú uložený zákaz účasti vo verejnom obstarávaní potvrdený konečným rozhodnutím v Slovenskej republike alebo v štáte sídla, miesta podnikania alebo obvyklého pobytu záujemcu/uchádzača. Pre tento účel uchováva v dokumentácii k zadávaniu zákazky printscreen z registra osôb so zákazom účasti.</w:t>
      </w:r>
      <w:r w:rsidR="001B3386">
        <w:rPr>
          <w:rFonts w:cs="Arial"/>
          <w:szCs w:val="19"/>
        </w:rPr>
        <w:t xml:space="preserve"> </w:t>
      </w:r>
    </w:p>
    <w:p w14:paraId="4220F9F3" w14:textId="77777777" w:rsidR="00672FF6" w:rsidRDefault="00672FF6" w:rsidP="001B3386">
      <w:pPr>
        <w:tabs>
          <w:tab w:val="left" w:pos="1014"/>
        </w:tabs>
        <w:spacing w:before="120" w:after="120" w:line="288" w:lineRule="auto"/>
        <w:jc w:val="both"/>
        <w:rPr>
          <w:rFonts w:cs="Arial"/>
          <w:szCs w:val="19"/>
        </w:rPr>
      </w:pPr>
    </w:p>
    <w:p w14:paraId="3478499B" w14:textId="221BC16C" w:rsidR="00672FF6"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xml:space="preserve">, je možné postúpiť výdavky na financovanie </w:t>
      </w:r>
      <w:r w:rsidR="0062573B">
        <w:rPr>
          <w:rFonts w:cs="Arial"/>
          <w:szCs w:val="19"/>
        </w:rPr>
        <w:t>v plnom rozsahu</w:t>
      </w:r>
      <w:r w:rsidR="0062573B" w:rsidRPr="00A57E12">
        <w:rPr>
          <w:rFonts w:cs="Arial"/>
          <w:szCs w:val="19"/>
        </w:rPr>
        <w:t xml:space="preserve"> </w:t>
      </w:r>
      <w:r w:rsidRPr="00A57E12">
        <w:rPr>
          <w:rFonts w:cs="Arial"/>
          <w:szCs w:val="19"/>
        </w:rPr>
        <w:t>iba v prípade, ak boli dodržané pravidlá a povinnosti uvádzané v tejto príručke a subsidiárne v SR EŠIF, ako aj v metodickom pokyne CKO č. 1</w:t>
      </w:r>
      <w:r w:rsidR="00B65522">
        <w:rPr>
          <w:rStyle w:val="Odkaznapoznmkupodiarou"/>
          <w:rFonts w:cs="Arial"/>
          <w:szCs w:val="19"/>
        </w:rPr>
        <w:footnoteReference w:id="118"/>
      </w:r>
      <w:r w:rsidRPr="00A57E12">
        <w:rPr>
          <w:rFonts w:cs="Arial"/>
          <w:szCs w:val="19"/>
        </w:rPr>
        <w:t xml:space="preserve">4, a to bez ohľadu na skutočnosť, či zákazku zrealizoval ešte pred schválením ŽoNFP. V prípade, ak pri implementácii projektu prijímateľ predloží </w:t>
      </w:r>
      <w:r w:rsidR="00602CB7">
        <w:rPr>
          <w:rFonts w:cs="Arial"/>
          <w:szCs w:val="19"/>
        </w:rPr>
        <w:t>poskytovateľovi</w:t>
      </w:r>
      <w:r w:rsidRPr="00A57E12">
        <w:rPr>
          <w:rFonts w:cs="Arial"/>
          <w:szCs w:val="19"/>
        </w:rPr>
        <w:t xml:space="preserve"> na </w:t>
      </w:r>
      <w:r w:rsidR="00E911B7">
        <w:rPr>
          <w:rFonts w:cs="Arial"/>
          <w:szCs w:val="19"/>
        </w:rPr>
        <w:t xml:space="preserve">finančnú </w:t>
      </w:r>
      <w:r w:rsidRPr="00A57E12">
        <w:rPr>
          <w:rFonts w:cs="Arial"/>
          <w:szCs w:val="19"/>
        </w:rPr>
        <w:t xml:space="preserve">kontrolu verejného obstarávania zákazku, pri realizácii ktorej postupoval v rozpore s pravidlami uvedenými v Príručke pre prijímateľa, </w:t>
      </w:r>
      <w:r w:rsidR="00602CB7">
        <w:rPr>
          <w:rFonts w:cs="Arial"/>
          <w:szCs w:val="19"/>
        </w:rPr>
        <w:t>poskytovateľ</w:t>
      </w:r>
      <w:r w:rsidRPr="00A57E12">
        <w:rPr>
          <w:rFonts w:cs="Arial"/>
          <w:szCs w:val="19"/>
        </w:rPr>
        <w:t xml:space="preserve"> je povinný </w:t>
      </w:r>
      <w:r w:rsidR="005E0D17" w:rsidRPr="005E0D17">
        <w:rPr>
          <w:rFonts w:cs="Arial"/>
          <w:szCs w:val="19"/>
        </w:rPr>
        <w:t>postupovať podľa metodického pokynu CKO č. 5</w:t>
      </w:r>
      <w:r w:rsidRPr="00A57E12">
        <w:rPr>
          <w:rFonts w:cs="Arial"/>
          <w:szCs w:val="19"/>
        </w:rPr>
        <w:t>.</w:t>
      </w:r>
    </w:p>
    <w:p w14:paraId="3D47A78A" w14:textId="15A5FE59" w:rsidR="005408C4" w:rsidRPr="00A57E12" w:rsidRDefault="005408C4" w:rsidP="005408C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5408C4">
        <w:rPr>
          <w:rFonts w:cs="Arial"/>
          <w:szCs w:val="19"/>
        </w:rPr>
        <w:t>Určenie finančných opráv sa riadi pravidlami, ktoré sú platné v čase vypracovania návrhu správy z kontroly, resp. návrhu čiastkovej správy z kontroly.</w:t>
      </w:r>
    </w:p>
    <w:p w14:paraId="746608EE" w14:textId="77777777" w:rsidR="00672FF6" w:rsidRDefault="00672FF6" w:rsidP="001B3386">
      <w:pPr>
        <w:tabs>
          <w:tab w:val="left" w:pos="1014"/>
        </w:tabs>
        <w:spacing w:before="120" w:after="120" w:line="288" w:lineRule="auto"/>
        <w:jc w:val="both"/>
        <w:rPr>
          <w:rFonts w:cs="Arial"/>
          <w:szCs w:val="19"/>
        </w:rPr>
      </w:pPr>
    </w:p>
    <w:p w14:paraId="79ADFA29" w14:textId="0C9E47F1" w:rsidR="00602CB7" w:rsidRPr="00602CB7" w:rsidRDefault="00602CB7"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02CB7">
        <w:rPr>
          <w:rFonts w:cs="Arial"/>
          <w:b/>
          <w:i/>
          <w:szCs w:val="19"/>
        </w:rPr>
        <w:t xml:space="preserve">Dôležité upozornenie: </w:t>
      </w:r>
      <w:r w:rsidRPr="00602CB7">
        <w:rPr>
          <w:rFonts w:cs="Arial"/>
          <w:szCs w:val="19"/>
        </w:rPr>
        <w:t>V prípade uskutočnenia osobného prieskumu trhu u dodávateľa je prijímateľ povinný tento prieskum hodnoverne zdokumentovať, napr. vyhotovením fotografií, ktoré preukážu cenu predmetu zákazky v čase uskutočňovania prieskumu</w:t>
      </w:r>
      <w:r w:rsidRPr="000E5863">
        <w:rPr>
          <w:rFonts w:cs="Arial"/>
          <w:szCs w:val="19"/>
        </w:rPr>
        <w:t>, zápis z rokovania potvrdený oboma stranami</w:t>
      </w:r>
      <w:r w:rsidRPr="00C43500">
        <w:rPr>
          <w:rFonts w:cs="Arial"/>
          <w:szCs w:val="19"/>
        </w:rPr>
        <w:t>.</w:t>
      </w:r>
      <w:r w:rsidRPr="00E56F7C">
        <w:rPr>
          <w:rFonts w:cs="Arial"/>
          <w:szCs w:val="19"/>
        </w:rPr>
        <w:t xml:space="preserve"> Poskytovateľ upozorňuje prij</w:t>
      </w:r>
      <w:r w:rsidRPr="00232E50">
        <w:rPr>
          <w:rFonts w:cs="Arial"/>
          <w:szCs w:val="19"/>
        </w:rPr>
        <w:t>ímateľa, že o</w:t>
      </w:r>
      <w:r w:rsidRPr="00602CB7">
        <w:rPr>
          <w:rFonts w:cs="Arial"/>
          <w:szCs w:val="19"/>
        </w:rPr>
        <w:t>sobný prieskum trhu je možné vykonať len na spotrebný tovar.</w:t>
      </w:r>
    </w:p>
    <w:p w14:paraId="6805ABB3" w14:textId="26C2335F"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 xml:space="preserve">v lehote minimálne 5 pracovných dní a maximálne 10 pracovných dní odo dňa doručenia žiadosti o vysvetlenie resp. doplnenie dokumentácie. Dňom odoslania žiadosti </w:t>
      </w:r>
      <w:r w:rsidR="005E0D17">
        <w:rPr>
          <w:rFonts w:cs="Arial"/>
          <w:szCs w:val="19"/>
        </w:rPr>
        <w:t>sa</w:t>
      </w:r>
      <w:r w:rsidRPr="00FF3561">
        <w:rPr>
          <w:rFonts w:cs="Arial"/>
          <w:szCs w:val="19"/>
        </w:rPr>
        <w:t xml:space="preserve"> lehota na výkon kontroly</w:t>
      </w:r>
      <w:r>
        <w:rPr>
          <w:rFonts w:cs="Arial"/>
          <w:szCs w:val="19"/>
        </w:rPr>
        <w:t xml:space="preserve"> VO</w:t>
      </w:r>
      <w:r w:rsidR="005E0D17">
        <w:rPr>
          <w:rFonts w:cs="Arial"/>
          <w:szCs w:val="19"/>
        </w:rPr>
        <w:t xml:space="preserve"> prerušuje</w:t>
      </w:r>
      <w:r w:rsidRPr="00FF3561">
        <w:rPr>
          <w:rFonts w:cs="Arial"/>
          <w:szCs w:val="19"/>
        </w:rPr>
        <w:t xml:space="preserve">. Dňom nasledujúcim po dni doručenia vysvetlenia alebo doplnenia dokumentácie poskytovateľovi </w:t>
      </w:r>
      <w:r w:rsidR="005E0D17">
        <w:rPr>
          <w:rFonts w:cs="Arial"/>
          <w:szCs w:val="19"/>
        </w:rPr>
        <w:t>pokračuje</w:t>
      </w:r>
      <w:r w:rsidR="005E0D17" w:rsidRPr="00FF3561">
        <w:rPr>
          <w:rFonts w:cs="Arial"/>
          <w:szCs w:val="19"/>
        </w:rPr>
        <w:t xml:space="preserve"> </w:t>
      </w:r>
      <w:r w:rsidRPr="00FF3561">
        <w:rPr>
          <w:rFonts w:cs="Arial"/>
          <w:szCs w:val="19"/>
        </w:rPr>
        <w:t>plyn</w:t>
      </w:r>
      <w:r w:rsidR="005E0D17">
        <w:rPr>
          <w:rFonts w:cs="Arial"/>
          <w:szCs w:val="19"/>
        </w:rPr>
        <w:t>utie</w:t>
      </w:r>
      <w:r w:rsidRPr="00FF3561">
        <w:rPr>
          <w:rFonts w:cs="Arial"/>
          <w:szCs w:val="19"/>
        </w:rPr>
        <w:t xml:space="preserve"> lehot</w:t>
      </w:r>
      <w:r w:rsidR="005E0D17">
        <w:rPr>
          <w:rFonts w:cs="Arial"/>
          <w:szCs w:val="19"/>
        </w:rPr>
        <w:t>y</w:t>
      </w:r>
      <w:r w:rsidRPr="00FF3561">
        <w:rPr>
          <w:rFonts w:cs="Arial"/>
          <w:szCs w:val="19"/>
        </w:rPr>
        <w:t xml:space="preserve"> na výkon kontroly VO</w:t>
      </w:r>
      <w:r>
        <w:rPr>
          <w:rFonts w:cs="Arial"/>
          <w:szCs w:val="19"/>
        </w:rPr>
        <w:t xml:space="preserve">. </w:t>
      </w:r>
      <w:r w:rsidRPr="00703E20">
        <w:rPr>
          <w:rFonts w:cs="Arial"/>
          <w:szCs w:val="19"/>
          <w:lang w:eastAsia="x-none"/>
        </w:rPr>
        <w:t xml:space="preserve">Lehota </w:t>
      </w:r>
      <w:r>
        <w:rPr>
          <w:rFonts w:cs="Arial"/>
          <w:szCs w:val="19"/>
          <w:lang w:eastAsia="x-none"/>
        </w:rPr>
        <w:t>na doplnenie</w:t>
      </w:r>
      <w:r w:rsidR="007D236C">
        <w:rPr>
          <w:rFonts w:cs="Arial"/>
          <w:szCs w:val="19"/>
          <w:lang w:eastAsia="x-none"/>
        </w:rPr>
        <w:t>,</w:t>
      </w:r>
      <w:r>
        <w:rPr>
          <w:rFonts w:cs="Arial"/>
          <w:szCs w:val="19"/>
          <w:lang w:eastAsia="x-none"/>
        </w:rPr>
        <w:t xml:space="preserv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3C98E126" w14:textId="276FAC8C"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Poskytovateľ posúdi námietky k návrhu správy z kontroly a zašle prijímateľovi 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ŽoP.</w:t>
      </w:r>
      <w:r>
        <w:rPr>
          <w:rFonts w:cs="Arial"/>
          <w:szCs w:val="19"/>
        </w:rPr>
        <w:t xml:space="preserve"> </w:t>
      </w:r>
    </w:p>
    <w:p w14:paraId="2EE51E2A" w14:textId="023BEC47" w:rsidR="00457A73" w:rsidRDefault="0091408D" w:rsidP="001B3386">
      <w:pPr>
        <w:spacing w:before="120" w:after="120" w:line="288" w:lineRule="auto"/>
        <w:jc w:val="both"/>
        <w:rPr>
          <w:rFonts w:cs="Arial"/>
          <w:szCs w:val="19"/>
        </w:rPr>
      </w:pPr>
      <w:r>
        <w:rPr>
          <w:rFonts w:cs="Arial"/>
          <w:szCs w:val="19"/>
        </w:rPr>
        <w:t>F</w:t>
      </w:r>
      <w:r w:rsidR="005F5EA3">
        <w:rPr>
          <w:rFonts w:cs="Arial"/>
          <w:szCs w:val="19"/>
        </w:rPr>
        <w:t xml:space="preserve">inančná </w:t>
      </w:r>
      <w:r w:rsidR="001B3386" w:rsidRPr="00312E47">
        <w:rPr>
          <w:rFonts w:cs="Arial"/>
          <w:szCs w:val="19"/>
        </w:rPr>
        <w:t>kontrola VO sa považuje za ukončenú zaslaním správy z kontroly VO prijímateľovi.</w:t>
      </w:r>
      <w:r w:rsidR="001B3386">
        <w:rPr>
          <w:rFonts w:cs="Arial"/>
          <w:szCs w:val="19"/>
        </w:rPr>
        <w:t xml:space="preserve"> </w:t>
      </w:r>
    </w:p>
    <w:p w14:paraId="50023097" w14:textId="0E4B0599"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w:t>
      </w:r>
      <w:r w:rsidR="005E0D17">
        <w:rPr>
          <w:rFonts w:cs="Arial"/>
          <w:szCs w:val="19"/>
          <w:lang w:eastAsia="x-none"/>
        </w:rPr>
        <w:t>pravidiel</w:t>
      </w:r>
      <w:r w:rsidR="005E0D17" w:rsidRPr="00703E20">
        <w:rPr>
          <w:rFonts w:cs="Arial"/>
          <w:szCs w:val="19"/>
          <w:lang w:eastAsia="x-none"/>
        </w:rPr>
        <w:t xml:space="preserve"> </w:t>
      </w:r>
      <w:r w:rsidRPr="00703E20">
        <w:rPr>
          <w:rFonts w:cs="Arial"/>
          <w:szCs w:val="19"/>
          <w:lang w:eastAsia="x-none"/>
        </w:rPr>
        <w:t>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7D11A085" w14:textId="628C071B"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14:paraId="112A6E3B" w14:textId="0CE195B1"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závažnosti  zisten</w:t>
      </w:r>
      <w:r w:rsidR="005E0D17">
        <w:rPr>
          <w:rFonts w:cs="Arial"/>
          <w:szCs w:val="19"/>
          <w:lang w:eastAsia="x-none"/>
        </w:rPr>
        <w:t>ých</w:t>
      </w:r>
      <w:r w:rsidRPr="00703E20">
        <w:rPr>
          <w:rFonts w:cs="Arial"/>
          <w:szCs w:val="19"/>
          <w:lang w:eastAsia="x-none"/>
        </w:rPr>
        <w:t xml:space="preserve">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53AB1A7C"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14:paraId="6C6B70D6" w14:textId="45384FE9" w:rsidR="00B32509" w:rsidRPr="0073389C" w:rsidRDefault="00B32509" w:rsidP="009D7F63">
      <w:pPr>
        <w:tabs>
          <w:tab w:val="left" w:pos="1014"/>
        </w:tabs>
        <w:spacing w:before="120" w:after="120" w:line="288" w:lineRule="auto"/>
        <w:jc w:val="both"/>
      </w:pPr>
    </w:p>
    <w:p w14:paraId="7A55D330" w14:textId="6623F9AF"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14:paraId="7A55D331" w14:textId="6AB1986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w:t>
      </w:r>
      <w:r w:rsidR="0006412C" w:rsidRPr="0006412C">
        <w:rPr>
          <w:rFonts w:eastAsia="Times New Roman" w:cs="Arial"/>
          <w:color w:val="auto"/>
          <w:szCs w:val="19"/>
          <w:lang w:val="sk-SK" w:eastAsia="en-US"/>
        </w:rPr>
        <w:t xml:space="preserve"> </w:t>
      </w:r>
      <w:r w:rsidR="0006412C" w:rsidRPr="0006412C">
        <w:rPr>
          <w:rFonts w:cs="Arial"/>
          <w:szCs w:val="19"/>
          <w:lang w:val="sk-SK"/>
        </w:rPr>
        <w:t>s nízkymi hodnotami podľa § 5 ods. 4 ZVO na tovary, stavebné práce alebo služby zadávané podľa § 117 ZVO</w:t>
      </w:r>
      <w:r w:rsidRPr="0073389C">
        <w:rPr>
          <w:rFonts w:cs="Arial"/>
          <w:szCs w:val="19"/>
          <w:lang w:val="sk-SK"/>
        </w:rPr>
        <w:t xml:space="preserve">, ktorých predpokladaná hodnota bez DPH sa rovná, alebo presahuje </w:t>
      </w:r>
      <w:r w:rsidR="00D061DD">
        <w:rPr>
          <w:rFonts w:cs="Arial"/>
          <w:szCs w:val="19"/>
          <w:lang w:val="sk-SK"/>
        </w:rPr>
        <w:t>30</w:t>
      </w:r>
      <w:r w:rsidR="00D061DD" w:rsidRPr="0073389C">
        <w:rPr>
          <w:rFonts w:cs="Arial"/>
          <w:szCs w:val="19"/>
          <w:lang w:val="sk-SK"/>
        </w:rPr>
        <w:t xml:space="preserve"> </w:t>
      </w:r>
      <w:r w:rsidRPr="0073389C">
        <w:rPr>
          <w:rFonts w:cs="Arial"/>
          <w:szCs w:val="19"/>
          <w:lang w:val="sk-SK"/>
        </w:rPr>
        <w:t xml:space="preserve">000 EUR (ďalej len „zákazky nad </w:t>
      </w:r>
      <w:r w:rsidR="00281F08">
        <w:rPr>
          <w:rFonts w:cs="Arial"/>
          <w:szCs w:val="19"/>
          <w:lang w:val="sk-SK"/>
        </w:rPr>
        <w:t>30</w:t>
      </w:r>
      <w:r w:rsidR="00281F08" w:rsidRPr="0073389C">
        <w:rPr>
          <w:rFonts w:cs="Arial"/>
          <w:szCs w:val="19"/>
          <w:lang w:val="sk-SK"/>
        </w:rPr>
        <w:t xml:space="preserve"> </w:t>
      </w:r>
      <w:r w:rsidRPr="0073389C">
        <w:rPr>
          <w:rFonts w:cs="Arial"/>
          <w:szCs w:val="19"/>
          <w:lang w:val="sk-SK"/>
        </w:rPr>
        <w:t xml:space="preserve">000 EUR“); </w:t>
      </w:r>
    </w:p>
    <w:p w14:paraId="7A55D332" w14:textId="795DB0B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w:t>
      </w:r>
      <w:r w:rsidR="0006412C" w:rsidRPr="0006412C">
        <w:rPr>
          <w:rFonts w:eastAsia="Times New Roman" w:cs="Arial"/>
          <w:color w:val="auto"/>
          <w:szCs w:val="19"/>
          <w:lang w:val="sk-SK" w:eastAsia="en-US"/>
        </w:rPr>
        <w:t xml:space="preserve"> </w:t>
      </w:r>
      <w:r w:rsidR="0006412C" w:rsidRPr="0006412C">
        <w:rPr>
          <w:rFonts w:cs="Arial"/>
          <w:szCs w:val="19"/>
          <w:lang w:val="sk-SK"/>
        </w:rPr>
        <w:t>s nízkymi hodnotami podľa § 5 ods. 4 ZVO na tovary, stavebné práce alebo služby zadávané podľa § 117 ZVO</w:t>
      </w:r>
      <w:r w:rsidRPr="0073389C">
        <w:rPr>
          <w:rFonts w:cs="Arial"/>
          <w:szCs w:val="19"/>
          <w:lang w:val="sk-SK"/>
        </w:rPr>
        <w:t xml:space="preserve">, ktorých predpokladaná hodnota bez DPH je nižšia ako </w:t>
      </w:r>
      <w:r w:rsidR="00D061DD">
        <w:rPr>
          <w:rFonts w:cs="Arial"/>
          <w:szCs w:val="19"/>
          <w:lang w:val="sk-SK"/>
        </w:rPr>
        <w:t>30</w:t>
      </w:r>
      <w:r w:rsidR="00D061DD" w:rsidRPr="0073389C">
        <w:rPr>
          <w:rFonts w:cs="Arial"/>
          <w:szCs w:val="19"/>
          <w:lang w:val="sk-SK"/>
        </w:rPr>
        <w:t xml:space="preserve"> </w:t>
      </w:r>
      <w:r w:rsidRPr="0073389C">
        <w:rPr>
          <w:rFonts w:cs="Arial"/>
          <w:szCs w:val="19"/>
          <w:lang w:val="sk-SK"/>
        </w:rPr>
        <w:t xml:space="preserve">000 EUR (ďalej len „zákazky do </w:t>
      </w:r>
      <w:r w:rsidR="00FF0C6D">
        <w:rPr>
          <w:rFonts w:cs="Arial"/>
          <w:szCs w:val="19"/>
          <w:lang w:val="sk-SK"/>
        </w:rPr>
        <w:t>30</w:t>
      </w:r>
      <w:r w:rsidR="00FF0C6D" w:rsidRPr="0073389C">
        <w:rPr>
          <w:rFonts w:cs="Arial"/>
          <w:szCs w:val="19"/>
          <w:lang w:val="sk-SK"/>
        </w:rPr>
        <w:t xml:space="preserve"> </w:t>
      </w:r>
      <w:r w:rsidRPr="0073389C">
        <w:rPr>
          <w:rFonts w:cs="Arial"/>
          <w:szCs w:val="19"/>
          <w:lang w:val="sk-SK"/>
        </w:rPr>
        <w:t>000 EUR“)</w:t>
      </w:r>
      <w:r w:rsidR="000E2751">
        <w:rPr>
          <w:rFonts w:cs="Arial"/>
          <w:szCs w:val="19"/>
          <w:lang w:val="sk-SK"/>
        </w:rPr>
        <w:t>.</w:t>
      </w:r>
      <w:r w:rsidRPr="0073389C">
        <w:rPr>
          <w:rFonts w:cs="Arial"/>
          <w:szCs w:val="19"/>
          <w:lang w:val="sk-SK"/>
        </w:rPr>
        <w:t xml:space="preserve"> </w:t>
      </w:r>
    </w:p>
    <w:p w14:paraId="6D27D528" w14:textId="7625F06F" w:rsidR="0006412C" w:rsidRPr="0006412C" w:rsidRDefault="0006412C" w:rsidP="0006412C">
      <w:pPr>
        <w:tabs>
          <w:tab w:val="left" w:pos="1014"/>
        </w:tabs>
        <w:spacing w:before="120" w:after="120" w:line="288" w:lineRule="auto"/>
        <w:jc w:val="both"/>
        <w:rPr>
          <w:b/>
        </w:rPr>
      </w:pPr>
      <w:r w:rsidRPr="00852446">
        <w:t>Lehota na výkon kontroly VO je</w:t>
      </w:r>
      <w:r w:rsidRPr="0006412C">
        <w:rPr>
          <w:b/>
        </w:rPr>
        <w:t xml:space="preserve"> 20 pracovných dní </w:t>
      </w:r>
      <w:r w:rsidRPr="00852446">
        <w:t xml:space="preserve">v prípade zákaziek nad </w:t>
      </w:r>
      <w:r w:rsidR="00FF0C6D">
        <w:t>30</w:t>
      </w:r>
      <w:r w:rsidR="00FF0C6D" w:rsidRPr="00852446">
        <w:t xml:space="preserve"> </w:t>
      </w:r>
      <w:r w:rsidRPr="00852446">
        <w:t>000 EUR</w:t>
      </w:r>
      <w:r w:rsidRPr="0006412C">
        <w:rPr>
          <w:b/>
        </w:rPr>
        <w:t xml:space="preserve"> a 15 pracovných dní v prípade </w:t>
      </w:r>
      <w:r w:rsidRPr="00852446">
        <w:t xml:space="preserve">zákaziek do </w:t>
      </w:r>
      <w:r w:rsidR="00FF0C6D">
        <w:t>30</w:t>
      </w:r>
      <w:r w:rsidR="00FF0C6D" w:rsidRPr="00852446">
        <w:t xml:space="preserve"> </w:t>
      </w:r>
      <w:r w:rsidRPr="00852446">
        <w:t>000 EUR.</w:t>
      </w:r>
    </w:p>
    <w:p w14:paraId="5EB168E4" w14:textId="7F350860" w:rsidR="005E0D17" w:rsidRPr="005E0D17" w:rsidRDefault="009F4290" w:rsidP="005E0D17">
      <w:pPr>
        <w:tabs>
          <w:tab w:val="left" w:pos="1014"/>
        </w:tabs>
        <w:spacing w:before="120" w:after="120" w:line="288" w:lineRule="auto"/>
        <w:jc w:val="both"/>
      </w:pPr>
      <w:r w:rsidRPr="009F4290">
        <w:rPr>
          <w:b/>
          <w:i/>
          <w:color w:val="FF0000"/>
        </w:rPr>
        <w:t>Povinnosť prijímateľa:</w:t>
      </w:r>
      <w:r w:rsidRPr="009F4290">
        <w:rPr>
          <w:b/>
          <w:color w:val="FF0000"/>
        </w:rPr>
        <w:t xml:space="preserve"> </w:t>
      </w:r>
      <w:r w:rsidR="00B32509" w:rsidRPr="00A57E12">
        <w:t xml:space="preserve">Prijímateľ  je povinný uzavrieť s úspešným uchádzačom písomnú zmluvu pri všetkých typoch zákaziek, s výnimkou zákaziek </w:t>
      </w:r>
      <w:r w:rsidR="005E0D17">
        <w:t>s nízkou hodnotou</w:t>
      </w:r>
      <w:r w:rsidR="00B32509" w:rsidRPr="00A57E12">
        <w:t xml:space="preserve">. Pri zákazkách </w:t>
      </w:r>
      <w:r w:rsidR="005E0D17">
        <w:t>s nízkou hodnotou</w:t>
      </w:r>
      <w:r w:rsidR="00B32509" w:rsidRPr="00A57E12">
        <w:t xml:space="preserve"> je postačujúce vytvoriť zmluvný vzťah na základe objednávky, ktorá</w:t>
      </w:r>
      <w:r w:rsidR="00B32509">
        <w:rPr>
          <w:b/>
          <w:color w:val="FF0000"/>
        </w:rPr>
        <w:t xml:space="preserve"> </w:t>
      </w:r>
      <w:r w:rsidRPr="009F4290">
        <w:t xml:space="preserve">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w:t>
      </w:r>
      <w:r w:rsidR="005E0D17" w:rsidRPr="005E0D17">
        <w:t>(bez DPH, výška DPH a cena s DPH)</w:t>
      </w:r>
      <w:r w:rsidR="005E0D17">
        <w:t>,</w:t>
      </w:r>
      <w:r w:rsidRPr="009F4290">
        <w:t xml:space="preserve"> lehotu a miesto plnenia, </w:t>
      </w:r>
      <w:r w:rsidR="0006412C" w:rsidRPr="0006412C">
        <w:t>kód projektu v ITMS2014+ (ak relevantné)</w:t>
      </w:r>
      <w:r w:rsidR="0006412C">
        <w:t xml:space="preserve">, </w:t>
      </w:r>
      <w:r w:rsidRPr="009F4290">
        <w:t>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005E0D17">
        <w:t xml:space="preserve"> </w:t>
      </w:r>
      <w:r w:rsidR="005E0D17" w:rsidRPr="005E0D17">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p>
    <w:p w14:paraId="0C28BE57" w14:textId="73758C21" w:rsidR="0006412C" w:rsidRPr="0006412C" w:rsidRDefault="0006412C" w:rsidP="0006412C">
      <w:pPr>
        <w:tabs>
          <w:tab w:val="left" w:pos="1014"/>
        </w:tabs>
        <w:spacing w:before="120" w:after="120" w:line="288" w:lineRule="auto"/>
        <w:jc w:val="both"/>
      </w:pPr>
      <w:r w:rsidRPr="0006412C">
        <w:t xml:space="preserve">V rámci finančnej kontroly zákaziek </w:t>
      </w:r>
      <w:r w:rsidR="007E444D" w:rsidRPr="007E444D">
        <w:t xml:space="preserve">s nízkou hodnotou </w:t>
      </w:r>
      <w:r w:rsidRPr="0006412C">
        <w:t>môže poskytovateľ vykonať kontrolu VO ako súčasť kontroly predmetného výdavku v rámci ŽoP, kde poskytovateľ overí dodržanie pravidiel na zadávanie tohto typu zákazky v zmysle tejto kapitoly. Uvedeným nie je dotknutá povinnosť kontroly oprávnenosti výdavku v rámci kontroly deklarovaných výdavkov prijímateľa vo fáze ŽoP.</w:t>
      </w:r>
    </w:p>
    <w:p w14:paraId="6BA2521E" w14:textId="77777777" w:rsidR="000E5863" w:rsidRPr="000E5863" w:rsidRDefault="000E5863" w:rsidP="000E5863">
      <w:pPr>
        <w:tabs>
          <w:tab w:val="left" w:pos="1014"/>
        </w:tabs>
        <w:spacing w:before="120" w:after="120" w:line="288" w:lineRule="auto"/>
        <w:jc w:val="both"/>
      </w:pPr>
      <w:r w:rsidRPr="000E5863">
        <w:t>Postup uvedený v tejto časti sa vzťahuje aj na zákazky s nízkou hodnotou podľa prílohy č. 1 k ZVO (sociálne služby a iné osobitné služby) bez ohľadu na skutočnosť, či ide o bežne dostupné služby.</w:t>
      </w:r>
    </w:p>
    <w:p w14:paraId="573550B9" w14:textId="77777777" w:rsidR="000E5863" w:rsidRDefault="000E5863" w:rsidP="009D7F63">
      <w:pPr>
        <w:tabs>
          <w:tab w:val="left" w:pos="1014"/>
        </w:tabs>
        <w:spacing w:before="120" w:after="120" w:line="288" w:lineRule="auto"/>
        <w:jc w:val="both"/>
        <w:rPr>
          <w:b/>
        </w:rPr>
      </w:pPr>
    </w:p>
    <w:p w14:paraId="7A55D334" w14:textId="307D1BB5" w:rsidR="009D7F63" w:rsidRPr="0073389C" w:rsidRDefault="009D7F63" w:rsidP="009D7F63">
      <w:pPr>
        <w:tabs>
          <w:tab w:val="left" w:pos="1014"/>
        </w:tabs>
        <w:spacing w:before="120" w:after="120" w:line="288" w:lineRule="auto"/>
        <w:jc w:val="both"/>
        <w:rPr>
          <w:b/>
        </w:rPr>
      </w:pPr>
      <w:r w:rsidRPr="0073389C">
        <w:rPr>
          <w:b/>
        </w:rPr>
        <w:t xml:space="preserve">Zákazky nad </w:t>
      </w:r>
      <w:r w:rsidR="00FF0C6D">
        <w:rPr>
          <w:b/>
        </w:rPr>
        <w:t>30</w:t>
      </w:r>
      <w:r w:rsidR="00FF0C6D" w:rsidRPr="0073389C">
        <w:rPr>
          <w:b/>
        </w:rPr>
        <w:t xml:space="preserve"> </w:t>
      </w:r>
      <w:r w:rsidRPr="0073389C">
        <w:rPr>
          <w:b/>
        </w:rPr>
        <w:t>000 EUR</w:t>
      </w:r>
    </w:p>
    <w:p w14:paraId="02C45872" w14:textId="4A9CABE5" w:rsidR="000C039F" w:rsidRDefault="000C039F" w:rsidP="000C039F">
      <w:pPr>
        <w:tabs>
          <w:tab w:val="left" w:pos="1014"/>
        </w:tabs>
        <w:spacing w:before="120" w:after="120" w:line="288" w:lineRule="auto"/>
        <w:jc w:val="both"/>
        <w:rPr>
          <w:rFonts w:cs="Arial"/>
          <w:szCs w:val="19"/>
        </w:rPr>
      </w:pPr>
      <w:r>
        <w:t xml:space="preserve">Ak s ohľadom na predpokladanú hodnotu zákazky ide o zákazku s nízkou hodnotou, pravidlá podľa </w:t>
      </w:r>
      <w:r w:rsidR="00281F08">
        <w:t>tejto podklapitoly</w:t>
      </w:r>
      <w:r>
        <w:t xml:space="preserve"> sa týkajú tých zákaziek s nízkou hodnotou, ktorých predpokladaná hodnota zákazky sa rovná, alebo presahuje 30 000 EUR bez DPH, bez ohľadu na skutočnosť, či ide o bežne dostupné tovary, služby alebo stavebné práce.</w:t>
      </w:r>
    </w:p>
    <w:p w14:paraId="7A55D335" w14:textId="3F818310" w:rsidR="009D7F63" w:rsidRPr="0073389C" w:rsidRDefault="009D7F63" w:rsidP="009D7F63">
      <w:pPr>
        <w:tabs>
          <w:tab w:val="left" w:pos="1014"/>
        </w:tabs>
        <w:spacing w:before="120" w:after="120" w:line="288" w:lineRule="auto"/>
        <w:jc w:val="both"/>
      </w:pPr>
      <w:r w:rsidRPr="0073389C">
        <w:t xml:space="preserve"> </w:t>
      </w:r>
      <w:r w:rsidR="000C039F">
        <w:t>P</w:t>
      </w:r>
      <w:r w:rsidRPr="0073389C">
        <w:t xml:space="preserve">rijímateľ musí vykonať všetky ďalej uvedené úkony, ktoré majú zabezpečiť získanie čo najvyššieho počtu písomných ponúk na obstaranie tovarov, stavebných prác alebo služieb. </w:t>
      </w:r>
    </w:p>
    <w:p w14:paraId="7A55D336" w14:textId="18157C84" w:rsidR="009D7F63" w:rsidRPr="004A5C0C" w:rsidRDefault="00F877F0" w:rsidP="00852446">
      <w:pPr>
        <w:tabs>
          <w:tab w:val="left" w:pos="1014"/>
        </w:tabs>
        <w:spacing w:before="120" w:after="120" w:line="288" w:lineRule="auto"/>
        <w:jc w:val="both"/>
        <w:rPr>
          <w:rFonts w:cs="Arial"/>
          <w:szCs w:val="19"/>
        </w:rPr>
      </w:pPr>
      <w:r w:rsidRPr="0073389C">
        <w:rPr>
          <w:color w:val="FF0000"/>
        </w:rPr>
        <w:t xml:space="preserve"> </w:t>
      </w:r>
    </w:p>
    <w:p w14:paraId="7A55D337" w14:textId="4861CB11"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w:t>
      </w:r>
      <w:r w:rsidR="00281F08">
        <w:t>(</w:t>
      </w:r>
      <w:r w:rsidRPr="0073389C">
        <w:t xml:space="preserve">najmä s § </w:t>
      </w:r>
      <w:r w:rsidR="0058112B">
        <w:t>6</w:t>
      </w:r>
      <w:r w:rsidR="0058112B" w:rsidRPr="0073389C">
        <w:t xml:space="preserve"> </w:t>
      </w:r>
      <w:r w:rsidRPr="0073389C">
        <w:t xml:space="preserve">ods.1 ZVO a § </w:t>
      </w:r>
      <w:r w:rsidR="0058112B">
        <w:t>6</w:t>
      </w:r>
      <w:r w:rsidR="0058112B" w:rsidRPr="0073389C">
        <w:t xml:space="preserve"> </w:t>
      </w:r>
      <w:r w:rsidRPr="0073389C">
        <w:t xml:space="preserve">ods. </w:t>
      </w:r>
      <w:r w:rsidR="00281F08" w:rsidRPr="0073389C">
        <w:t>1</w:t>
      </w:r>
      <w:r w:rsidR="00281F08">
        <w:t>6</w:t>
      </w:r>
      <w:r w:rsidR="00281F08" w:rsidRPr="0073389C">
        <w:t xml:space="preserve"> </w:t>
      </w:r>
      <w:r w:rsidRPr="0073389C">
        <w:t xml:space="preserve">ZVO) a s ohľadom na skutočnosť, či ide o tovar, stavebnú prácu alebo službu, ktorá nie je bežne dostupná na trhu. </w:t>
      </w:r>
    </w:p>
    <w:p w14:paraId="7A55D338" w14:textId="67C370CF"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v rámci ktorej uvedie najmä svoju identifikáciu, jednoznačnú</w:t>
      </w:r>
      <w:r w:rsidR="000C039F">
        <w:rPr>
          <w:rFonts w:cs="Arial"/>
          <w:szCs w:val="19"/>
        </w:rPr>
        <w:t>, podrobnú</w:t>
      </w:r>
      <w:r w:rsidRPr="0073389C">
        <w:t xml:space="preserve"> a úplnú špecifikáciu predmetu zákazky opísanú nediskriminačným spôsobom v súlade s § </w:t>
      </w:r>
      <w:r w:rsidR="0058112B">
        <w:t>42</w:t>
      </w:r>
      <w:r w:rsidRPr="0073389C">
        <w:t xml:space="preserve"> ods. </w:t>
      </w:r>
      <w:r w:rsidR="0058112B">
        <w:t>3</w:t>
      </w:r>
      <w:r w:rsidRPr="0073389C">
        <w:t xml:space="preserve"> ZVO, podmienky účasti (ak ich stanovuje), </w:t>
      </w:r>
      <w:r w:rsidR="002F693B">
        <w:t>PHZ</w:t>
      </w:r>
      <w:r w:rsidRPr="0073389C">
        <w:t>, podmienky realizácie zmluvy (najmä lehotu na realizáciu zmluvy a miesto jej realizácie), kritériá na vyhodnotenie ponúk</w:t>
      </w:r>
      <w:r w:rsidR="000C039F" w:rsidRPr="000C039F">
        <w:t xml:space="preserve"> </w:t>
      </w:r>
      <w:r w:rsidR="000C039F">
        <w:t>a pravidlá ich uplatnenia</w:t>
      </w:r>
      <w:r w:rsidRPr="0073389C">
        <w:t xml:space="preserve">, presnú lehotu a adresu na predkladanie ponúk. </w:t>
      </w:r>
      <w:r w:rsidR="000C039F" w:rsidRPr="00B30D51">
        <w:t xml:space="preserve">Vo výzve </w:t>
      </w:r>
      <w:r w:rsidR="000C039F">
        <w:t xml:space="preserve">na predkladanie ponúk </w:t>
      </w:r>
      <w:r w:rsidR="000C039F" w:rsidRPr="00B30D51">
        <w:t>prijímateľ uvedie všetky okolnosti, ktoré budú dôležité na plnenie zmluvy a na vypracovanie ponuky.</w:t>
      </w:r>
    </w:p>
    <w:p w14:paraId="62A6B95D" w14:textId="35EC7691" w:rsidR="00890AFF"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06412C">
        <w:t>predkladanie ponúk</w:t>
      </w:r>
      <w:r w:rsidR="0006412C" w:rsidRPr="0073389C">
        <w:t xml:space="preserve"> </w:t>
      </w:r>
      <w:r w:rsidR="0006412C">
        <w:t>je</w:t>
      </w:r>
      <w:r w:rsidR="0006412C" w:rsidRPr="0073389C">
        <w:t xml:space="preserve"> </w:t>
      </w:r>
      <w:r w:rsidRPr="0073389C">
        <w:t xml:space="preserve">prijímateľ </w:t>
      </w:r>
      <w:r w:rsidR="0006412C">
        <w:t xml:space="preserve">povinný zverejniť </w:t>
      </w:r>
      <w:r w:rsidRPr="0073389C">
        <w:t xml:space="preserve">na svojom webovom sídle </w:t>
      </w:r>
      <w:r w:rsidR="00B32509" w:rsidRPr="00B32509">
        <w:t xml:space="preserve">alebo inom vhodnom webovom sídle </w:t>
      </w:r>
      <w:r w:rsidR="0006412C" w:rsidRPr="0006412C">
        <w:t>(ak nedisponuje vlastným webovým sídlom). Minimálna lehota na predkladanie ponúk je</w:t>
      </w:r>
      <w:r w:rsidR="0006412C" w:rsidRPr="0006412C" w:rsidDel="0006412C">
        <w:t xml:space="preserve"> </w:t>
      </w:r>
      <w:r w:rsidRPr="0073389C">
        <w:rPr>
          <w:b/>
        </w:rPr>
        <w:t>minimálne 5</w:t>
      </w:r>
      <w:r w:rsidR="00275D14" w:rsidRPr="00275D14">
        <w:t xml:space="preserve"> </w:t>
      </w:r>
      <w:r w:rsidRPr="0073389C">
        <w:rPr>
          <w:b/>
        </w:rPr>
        <w:t xml:space="preserve">pracovných dní </w:t>
      </w:r>
      <w:r w:rsidR="0006412C" w:rsidRPr="0006412C">
        <w:rPr>
          <w:b/>
        </w:rPr>
        <w:t>odo dňa zverejnenia výzvy na predkladanie ponúk na webovom sídle prijímateľa alebo inom vhodnom webovom sídle</w:t>
      </w:r>
      <w:r w:rsidR="00B1362E" w:rsidRPr="00B1362E">
        <w:rPr>
          <w:b/>
        </w:rPr>
        <w:t xml:space="preserve"> </w:t>
      </w:r>
      <w:r w:rsidR="000C039F">
        <w:rPr>
          <w:b/>
        </w:rPr>
        <w:t>(</w:t>
      </w:r>
      <w:r w:rsidR="00B1362E" w:rsidRPr="00AD07E2">
        <w:t>pričom</w:t>
      </w:r>
      <w:r w:rsidRPr="0073389C">
        <w:t xml:space="preserve"> do lehoty sa nezapočítava deň zverejnenia</w:t>
      </w:r>
      <w:r w:rsidR="000C039F">
        <w:rPr>
          <w:rFonts w:cs="Arial"/>
          <w:szCs w:val="19"/>
        </w:rPr>
        <w:t xml:space="preserve">) </w:t>
      </w:r>
      <w:r w:rsidR="000C039F" w:rsidRPr="00E20535">
        <w:rPr>
          <w:rFonts w:cs="Arial"/>
          <w:szCs w:val="19"/>
        </w:rPr>
        <w:t xml:space="preserve">v prípade zákaziek na tovary a poskytnutie služieb a </w:t>
      </w:r>
      <w:r w:rsidR="000C039F" w:rsidRPr="005C323C">
        <w:rPr>
          <w:rFonts w:cs="Arial"/>
          <w:b/>
          <w:szCs w:val="19"/>
        </w:rPr>
        <w:t>minimálne 7 pracovných dní</w:t>
      </w:r>
      <w:r w:rsidR="000C039F" w:rsidRPr="00E20535">
        <w:rPr>
          <w:rFonts w:cs="Arial"/>
          <w:szCs w:val="19"/>
        </w:rPr>
        <w:t xml:space="preserve"> </w:t>
      </w:r>
      <w:r w:rsidR="000C039F">
        <w:rPr>
          <w:rFonts w:cs="Arial"/>
          <w:szCs w:val="19"/>
        </w:rPr>
        <w:t xml:space="preserve"> </w:t>
      </w:r>
      <w:r w:rsidR="000C039F" w:rsidRPr="00E20535">
        <w:rPr>
          <w:rFonts w:cs="Arial"/>
          <w:szCs w:val="19"/>
        </w:rPr>
        <w:t>v prípade zákaziek na uskutočnenie stavebných prác</w:t>
      </w:r>
      <w:r w:rsidR="000C039F" w:rsidRPr="0073389C">
        <w:t xml:space="preserve"> </w:t>
      </w:r>
      <w:r w:rsidRPr="0073389C">
        <w:t xml:space="preserve">a zdokumentuje </w:t>
      </w:r>
      <w:r w:rsidR="00B1362E" w:rsidRPr="00B1362E">
        <w:t xml:space="preserve">a archivuje </w:t>
      </w:r>
      <w:r w:rsidRPr="0073389C">
        <w:t>toto zverejnenie hodnoverným spôsobom</w:t>
      </w:r>
      <w:r w:rsidR="00890AFF">
        <w:t xml:space="preserve"> </w:t>
      </w:r>
      <w:r w:rsidR="00890AFF" w:rsidRPr="00890AFF">
        <w:t>(spravidla printscreen tej časti webového sídla, kde bola výzva na predkladanie ponúk zverejnená). Lehota na predkladanie ponúk musí byť primeraná a musí zohľadniť zložitosť a charakter predmetu zákazky, čas nevyhnutne potrebný na vypracovanie a doručenie ponuky.</w:t>
      </w:r>
      <w:r w:rsidR="000C039F" w:rsidRPr="000C039F">
        <w:t xml:space="preserve"> </w:t>
      </w:r>
      <w:r w:rsidR="000C039F">
        <w:t>Do lehoty sa nezapočítava deň zverejnenia</w:t>
      </w:r>
      <w:r w:rsidR="000C039F" w:rsidRPr="004821AC">
        <w:rPr>
          <w:b/>
        </w:rPr>
        <w:t xml:space="preserve"> </w:t>
      </w:r>
      <w:r w:rsidR="000C039F">
        <w:t>(príklad: ak prijímateľ zverejní výzvu na predkladanie ponúk k zákazke na dodanie tovarov alebo poskytnutie služieb v utorok, minimálna lehota na predkladanie ponúk uplynie budúci týždeň v utorok</w:t>
      </w:r>
      <w:r w:rsidR="000C039F" w:rsidRPr="00BC29DE">
        <w:t xml:space="preserve"> </w:t>
      </w:r>
      <w:r w:rsidR="000C039F" w:rsidRPr="00722EA4">
        <w:t xml:space="preserve">o polnoci za predpokladu, že nejde o pracovný týždeň, v rámci ktorého je štátny sviatok. Prijímateľom sa však odporúča určiť lehotu nasledujúci pracovný deň, čo by </w:t>
      </w:r>
      <w:r w:rsidR="000C039F">
        <w:t>pri tomto modelovom prípade bola streda</w:t>
      </w:r>
      <w:r w:rsidR="000C039F" w:rsidRPr="00722EA4">
        <w:t xml:space="preserve"> v ľubovoľnú hodinu</w:t>
      </w:r>
      <w:r w:rsidR="000C039F">
        <w:t>)</w:t>
      </w:r>
      <w:r w:rsidR="000C039F" w:rsidRPr="009B603C">
        <w:t>.</w:t>
      </w:r>
    </w:p>
    <w:p w14:paraId="7A55D33A" w14:textId="77134FD4" w:rsidR="009D7F63" w:rsidRPr="0073389C" w:rsidRDefault="00890AFF" w:rsidP="009D7F63">
      <w:pPr>
        <w:tabs>
          <w:tab w:val="left" w:pos="1014"/>
        </w:tabs>
        <w:spacing w:before="120" w:after="120" w:line="288" w:lineRule="auto"/>
        <w:jc w:val="both"/>
      </w:pPr>
      <w:r>
        <w:t xml:space="preserve">Prijímateľ </w:t>
      </w:r>
      <w:r w:rsidR="009D7F63" w:rsidRPr="0073389C">
        <w:t xml:space="preserve">v deň zverejnenia </w:t>
      </w:r>
      <w:r w:rsidR="00D76DD9">
        <w:t>v</w:t>
      </w:r>
      <w:r w:rsidR="009D7F63" w:rsidRPr="0073389C">
        <w:t xml:space="preserve">ýzvy na </w:t>
      </w:r>
      <w:r w:rsidR="0006412C">
        <w:t>predkladanie ponúk</w:t>
      </w:r>
      <w:r w:rsidR="00950C3C" w:rsidRPr="0073389C">
        <w:t xml:space="preserve"> </w:t>
      </w:r>
      <w:r w:rsidR="009D7F63" w:rsidRPr="0073389C">
        <w:t>na svojom alebo inom vhodnom webovom sídle</w:t>
      </w:r>
      <w:r w:rsidR="00950C3C">
        <w:t xml:space="preserve"> </w:t>
      </w:r>
      <w:r w:rsidR="009D7F63" w:rsidRPr="0073389C">
        <w:t>zašle e</w:t>
      </w:r>
      <w:r w:rsidR="00506C97">
        <w:t>-</w:t>
      </w:r>
      <w:r w:rsidR="009D7F63" w:rsidRPr="0073389C">
        <w:t>mailom informáciu o tomto zverejnení</w:t>
      </w:r>
      <w:r w:rsidR="00950C3C">
        <w:t xml:space="preserve"> </w:t>
      </w:r>
      <w:r w:rsidR="00950C3C" w:rsidRPr="00950C3C">
        <w:t xml:space="preserve">vo forme podľa prílohy č. 23 </w:t>
      </w:r>
      <w:r w:rsidR="009D7F63" w:rsidRPr="0073389C">
        <w:t xml:space="preserve">na </w:t>
      </w:r>
      <w:r w:rsidR="00950C3C" w:rsidRPr="00950C3C">
        <w:t xml:space="preserve">e-mail zakazkycko@vlada.gov.sk a súčasne na e-mail </w:t>
      </w:r>
      <w:hyperlink r:id="rId24" w:history="1">
        <w:r w:rsidR="00D76DD9" w:rsidRPr="00033319">
          <w:rPr>
            <w:rStyle w:val="Hypertextovprepojenie"/>
            <w:color w:val="auto"/>
          </w:rPr>
          <w:t>vo.sep@minv.sk</w:t>
        </w:r>
      </w:hyperlink>
      <w:r w:rsidR="004A5C0C" w:rsidRPr="00033319">
        <w:rPr>
          <w:rStyle w:val="Hypertextovprepojenie"/>
          <w:color w:val="auto"/>
        </w:rPr>
        <w:t xml:space="preserve">. </w:t>
      </w:r>
      <w:r w:rsidR="004A5C0C" w:rsidRPr="00C97A33">
        <w:rPr>
          <w:u w:val="single"/>
        </w:rPr>
        <w:t>Lehotu na predkladanie ponúk musí prijímateľ určiť primeranú (aj dlhšiu ako 5</w:t>
      </w:r>
      <w:r w:rsidR="000C039F">
        <w:rPr>
          <w:u w:val="single"/>
        </w:rPr>
        <w:t>, či 7</w:t>
      </w:r>
      <w:r w:rsidR="004A5C0C" w:rsidRPr="00C97A33">
        <w:rPr>
          <w:u w:val="single"/>
        </w:rPr>
        <w:t xml:space="preserve"> pracovných dní) v závislosti od náročnosti požiadaviek na predmet zákazky a požiadaviek na preukázanie ďalších skutočností súvisiacich s predmetom zákazky (napr. požadovanie rôznych certifikátov,...).</w:t>
      </w:r>
      <w:r w:rsidR="001D3CAE" w:rsidRPr="001E3C46">
        <w:rPr>
          <w:color w:val="EEECE1" w:themeColor="background2"/>
        </w:rPr>
        <w:t xml:space="preserve"> </w:t>
      </w:r>
      <w:r w:rsidR="000E5863" w:rsidRPr="00DD30A9">
        <w:rPr>
          <w:u w:val="single"/>
        </w:rPr>
        <w:t xml:space="preserve">V prípade, ak prijímateľ opomenie zaslať e-mailovú informáciu o zverejnení výzvy na súťaž na e-mail </w:t>
      </w:r>
      <w:hyperlink r:id="rId25" w:history="1">
        <w:r w:rsidR="000E5863" w:rsidRPr="004063F2">
          <w:rPr>
            <w:rStyle w:val="Hypertextovprepojenie"/>
            <w:color w:val="auto"/>
          </w:rPr>
          <w:t>vo.sep@minv.sk</w:t>
        </w:r>
      </w:hyperlink>
      <w:r w:rsidR="000E5863" w:rsidRPr="00DD30A9">
        <w:rPr>
          <w:u w:val="single"/>
        </w:rPr>
        <w:t>, nebude to dôvodom na vylúčenie výdavkov</w:t>
      </w:r>
      <w:r w:rsidR="00A71494" w:rsidRPr="00A71494">
        <w:t xml:space="preserve"> </w:t>
      </w:r>
      <w:r w:rsidR="00A71494" w:rsidRPr="00973CDE">
        <w:t>z financovania</w:t>
      </w:r>
      <w:r w:rsidR="000E5863" w:rsidRPr="00DD30A9">
        <w:rPr>
          <w:u w:val="single"/>
        </w:rPr>
        <w:t>, týkajúcich sa obstarávanej zákazky, v plnej miere.</w:t>
      </w:r>
      <w:r w:rsidR="000E5863" w:rsidRPr="00DD30A9">
        <w:rPr>
          <w:b/>
        </w:rPr>
        <w:t xml:space="preserve"> </w:t>
      </w:r>
      <w:r w:rsidR="00A71494" w:rsidRPr="00D33110">
        <w:rPr>
          <w:rFonts w:cs="Arial"/>
          <w:szCs w:val="19"/>
        </w:rPr>
        <w:t>Výzva na predkladanie ponúk musí byť zverejnená na webovom sídle prijímateľa alebo inom vhodnom webovom sídle do 31. decembra 2028 alebo aj po tomto dátume, ak do 31. decembra 2028 nedošlo k vysporiadaniu finančných vzťahov medzi poskytovateľom a prijímateľom v súlade so zmluvou o poskytnutí NFP alebo rozhodnutím o schválení žiadosti o NFP.</w:t>
      </w:r>
    </w:p>
    <w:p w14:paraId="58A4452F" w14:textId="3AEA66AF" w:rsidR="004B2E39"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w:t>
      </w:r>
      <w:r w:rsidR="00890AFF">
        <w:t> </w:t>
      </w:r>
      <w:r w:rsidRPr="0073389C">
        <w:t>prípade</w:t>
      </w:r>
      <w:r w:rsidR="00890AFF" w:rsidRPr="00890AFF">
        <w:t xml:space="preserve"> ak Prijímateľ nedodrží povinnosť zaslania informácie o zverejnení zákazky na osobitný e-mailový kontakt zakazkycko@vlada.gov.sk v ten istý deň ako zverejní výzvu na </w:t>
      </w:r>
      <w:r w:rsidR="000C039F">
        <w:t>predkladanie ponúk</w:t>
      </w:r>
      <w:r w:rsidR="00890AFF" w:rsidRPr="00890AFF">
        <w:t xml:space="preserve"> (výzvu na predkladanie ponúk)</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w:t>
      </w:r>
    </w:p>
    <w:p w14:paraId="78E4FE70" w14:textId="5D6477AA" w:rsidR="004B2E39" w:rsidRDefault="004B2E39" w:rsidP="009D7F63">
      <w:pPr>
        <w:tabs>
          <w:tab w:val="left" w:pos="1014"/>
        </w:tabs>
        <w:spacing w:before="120" w:after="120" w:line="288" w:lineRule="auto"/>
        <w:jc w:val="both"/>
      </w:pPr>
      <w:r w:rsidRPr="004B2E39">
        <w:t>Toto predĺženie sa musí rovnako vykonať aj v ostatných dokumentoch, ktoré prijímateľ vypracoval za účelom vyhlásenia zadávania zákazky, najmä vo výzve na súťaž zverejnenej na webovom sídle prijímateľa alebo inom vhodnom webovom sídle.</w:t>
      </w:r>
    </w:p>
    <w:p w14:paraId="7A55D33B" w14:textId="522B06F2" w:rsidR="009D7F63" w:rsidRPr="0073389C" w:rsidRDefault="009D7F63" w:rsidP="009D7F63">
      <w:pPr>
        <w:tabs>
          <w:tab w:val="left" w:pos="1014"/>
        </w:tabs>
        <w:spacing w:before="120" w:after="120" w:line="288" w:lineRule="auto"/>
        <w:jc w:val="both"/>
      </w:pPr>
      <w:r w:rsidRPr="0073389C">
        <w:t xml:space="preserve">Pokiaľ prijímateľ nesplní túto oznamovaciu povinnosť, bude poskytovateľ posudzovať túto skutočnosť ako porušenie princípu transparentnosti a </w:t>
      </w:r>
      <w:r w:rsidR="004B2E39" w:rsidRPr="004B2E39">
        <w:t xml:space="preserve">na </w:t>
      </w:r>
      <w:r w:rsidRPr="0073389C">
        <w:t xml:space="preserve">výdavky z predmetného VO </w:t>
      </w:r>
      <w:r w:rsidR="004B2E39" w:rsidRPr="004B2E39">
        <w:t>uplatniť finančnú opravu.</w:t>
      </w:r>
      <w:r w:rsidR="004B2E39">
        <w:t xml:space="preserve"> </w:t>
      </w:r>
    </w:p>
    <w:p w14:paraId="61D72B69" w14:textId="5D38EB2C" w:rsidR="00AA1C85"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DA0B7D" w:rsidRPr="00AD07E2">
        <w:rPr>
          <w:b/>
          <w:u w:val="single"/>
        </w:rPr>
        <w:t>v ten istý deň</w:t>
      </w:r>
      <w:r w:rsidR="00DA0B7D" w:rsidRPr="00DA0B7D">
        <w:t xml:space="preserve"> ako zverejní výzvu na predkladanie ponúk) </w:t>
      </w:r>
      <w:r w:rsidR="0006412C" w:rsidRPr="0006412C">
        <w:t>na svojom webovom sídle alebo inom vhodnom webovom sídle</w:t>
      </w:r>
      <w:r w:rsidR="0006412C" w:rsidRPr="0006412C" w:rsidDel="0006412C">
        <w:t xml:space="preserve"> </w:t>
      </w:r>
      <w:r w:rsidR="00DA0B7D" w:rsidRPr="00DA0B7D">
        <w:t xml:space="preserve">zašle informácie o zverejnení zákazky na osobitný e-mailový kontakt </w:t>
      </w:r>
      <w:hyperlink r:id="rId26" w:history="1">
        <w:r w:rsidR="00DA0B7D" w:rsidRPr="008F0EC1">
          <w:rPr>
            <w:rStyle w:val="Hypertextovprepojenie"/>
          </w:rPr>
          <w:t>zakazkycko@vlada.gov.sk</w:t>
        </w:r>
      </w:hyperlink>
      <w:r w:rsidR="00DA0B7D">
        <w:t xml:space="preserve"> </w:t>
      </w:r>
      <w:r w:rsidRPr="0073389C">
        <w:t xml:space="preserve">povinný zaslať túto výzvu minimálne </w:t>
      </w:r>
      <w:r w:rsidR="000E2751">
        <w:t>3</w:t>
      </w:r>
      <w:r w:rsidR="000E2751" w:rsidRPr="0073389C">
        <w:t xml:space="preserve"> </w:t>
      </w:r>
      <w:r w:rsidRPr="0073389C">
        <w:t>vybraným záujemcom</w:t>
      </w:r>
      <w:r w:rsidR="00AA1C85" w:rsidRPr="00AA1C85">
        <w:t xml:space="preserve"> formou </w:t>
      </w:r>
      <w:r w:rsidR="00437094">
        <w:rPr>
          <w:rFonts w:cs="Arial"/>
          <w:szCs w:val="19"/>
        </w:rPr>
        <w:t>e-</w:t>
      </w:r>
      <w:r w:rsidR="00AA1C85" w:rsidRPr="00AA1C85">
        <w:t>mailovej komunikácie</w:t>
      </w:r>
      <w:r w:rsidRPr="0073389C">
        <w:t xml:space="preserve">. </w:t>
      </w:r>
    </w:p>
    <w:p w14:paraId="76034677" w14:textId="3AB1B2C1" w:rsidR="00AA1C85" w:rsidRDefault="00AA1C85" w:rsidP="00AA1C85">
      <w:pPr>
        <w:tabs>
          <w:tab w:val="left" w:pos="1014"/>
        </w:tabs>
        <w:spacing w:before="120" w:after="120" w:line="288" w:lineRule="auto"/>
        <w:jc w:val="both"/>
      </w:pPr>
      <w:r>
        <w:t xml:space="preserve">Pokiaľ prijímateľ nedodrží povinnosť zaslať túto výzvu </w:t>
      </w:r>
      <w:r w:rsidR="00FD5A49">
        <w:t xml:space="preserve">minimálne 3 </w:t>
      </w:r>
      <w:r>
        <w:t xml:space="preserve">vybraným záujemcom v tom istom dni ako o nej informuje zaslaním informácie na osobitný e-mailový kontakt zakazkycko@vlada.gov.sk, je povinný </w:t>
      </w:r>
      <w:r w:rsidR="00FD5A49" w:rsidRPr="00FD5A49">
        <w:t xml:space="preserve">splniť túto povinnosť bezodkladne po zistení tejto skutočnosti, a to ešte pred uplynutím pôvodnej lehoty na predkladanie ponúk a zároveň </w:t>
      </w:r>
      <w:r>
        <w:t>pristúpiť k primeranému predĺženiu lehoty na predkladanie ponúk</w:t>
      </w:r>
      <w:r w:rsidR="00FD5A49">
        <w:t xml:space="preserve">, </w:t>
      </w:r>
      <w:r w:rsidR="00FD5A49" w:rsidRPr="00FD5A49">
        <w:t>aby bola zachovaná jej pôvodne určená dĺžka aj pre oslovených vybraných potenciálnych záujemcov</w:t>
      </w:r>
      <w:r>
        <w:t>.</w:t>
      </w:r>
    </w:p>
    <w:p w14:paraId="7A55D33C" w14:textId="49A86BB5" w:rsidR="009D7F63" w:rsidRDefault="009D7F63" w:rsidP="009D7F63">
      <w:pPr>
        <w:tabs>
          <w:tab w:val="left" w:pos="1014"/>
        </w:tabs>
        <w:spacing w:before="120" w:after="120" w:line="288" w:lineRule="auto"/>
        <w:jc w:val="both"/>
      </w:pPr>
      <w:r w:rsidRPr="0073389C">
        <w:t>Oslovení záujemcovia musia byť subjekty, ktoré sú oprávnené dodávať</w:t>
      </w:r>
      <w:r w:rsidR="00D53C88">
        <w:t xml:space="preserve"> </w:t>
      </w:r>
      <w:r w:rsidR="00D53C88" w:rsidRPr="00D53C88">
        <w:t>tovar, uskutočňovať stavebné práce alebo poskytovať služby</w:t>
      </w:r>
      <w:r w:rsidRPr="0073389C">
        <w:t xml:space="preserve">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 </w:t>
      </w:r>
      <w:r w:rsidR="00FD5A49" w:rsidRPr="00FD5A49">
        <w:t xml:space="preserve">Oslovenie minimálne troch záujemcov, ktorí sú oprávnení dodávať tovary, uskutočňovať stavebné práce alebo poskytovať služby v rozsahu predmetu zákazky neznamená, že prijímateľ musí v lehote na predkladanie ponúk obdržať ponuky záujemcov, ktorých priamo oslovil. Zákazka môže byť realizovaná aj v prípade predloženia 1 alebo 2 ponúk. </w:t>
      </w:r>
      <w:r w:rsidRPr="0073389C">
        <w:t xml:space="preserve">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w:t>
      </w:r>
      <w:r w:rsidR="000E2751" w:rsidRPr="000E2751">
        <w:t>troch</w:t>
      </w:r>
      <w:r w:rsidRPr="0073389C">
        <w:t xml:space="preserve"> záujemcov, pričom táto výnimka musí byť zo strany prijímateľa riadne zdôvodnená a </w:t>
      </w:r>
      <w:r w:rsidR="00FD5A49" w:rsidRPr="00FD5A49">
        <w:t>vypracovaná ešte pred vyhlásením zákazky</w:t>
      </w:r>
      <w:r w:rsidR="00D53C88" w:rsidRPr="00D53C88">
        <w:t xml:space="preserve"> a dôkazné bremeno preukázania skutočnosti, že na relevantnom trhu neexistuje viac ako 1 alebo 2 dodávatelia znáša prijímateľ. </w:t>
      </w:r>
      <w:r w:rsidR="00FD5A49" w:rsidRPr="00FD5A49">
        <w:t>Odôvodnenie k jedinečnému predmetu zákazky, resp. k predmetu zákazky, v rámci ktorého nie je možné vykonať prieskum trhu, musí byť súčasťou dokumentácie k zákazke.</w:t>
      </w:r>
      <w:r w:rsidR="00FD5A49">
        <w:t xml:space="preserve"> </w:t>
      </w:r>
      <w:r w:rsidR="00D53C88" w:rsidRPr="00D53C88">
        <w:t xml:space="preserve">Aj v tomto výnimočnom prípade je však povinnosťou prijímateľa zverejniť zákazku na webovom sídle a zaslať informáciu o tomto zverejnení na osobitný </w:t>
      </w:r>
      <w:r w:rsidR="00437094">
        <w:rPr>
          <w:rFonts w:cs="Arial"/>
          <w:szCs w:val="19"/>
        </w:rPr>
        <w:t>e-</w:t>
      </w:r>
      <w:r w:rsidR="00D53C88" w:rsidRPr="00D53C88">
        <w:t>mailový kontakt</w:t>
      </w:r>
      <w:r w:rsidR="00EF4612">
        <w:t xml:space="preserve"> </w:t>
      </w:r>
      <w:r w:rsidR="00EF4612" w:rsidRPr="00AD07E2">
        <w:rPr>
          <w:color w:val="00B0F0"/>
        </w:rPr>
        <w:t>zakazkycko@vlada.gov.sk.</w:t>
      </w:r>
      <w:r w:rsidR="00D53C88">
        <w:t xml:space="preserve"> </w:t>
      </w:r>
      <w:r w:rsidRPr="0073389C">
        <w:t xml:space="preserve"> </w:t>
      </w:r>
    </w:p>
    <w:p w14:paraId="36DA08EB" w14:textId="4D722C5A" w:rsidR="00FD5A49" w:rsidRPr="0073389C" w:rsidRDefault="00FD5A49" w:rsidP="009D7F63">
      <w:pPr>
        <w:tabs>
          <w:tab w:val="left" w:pos="1014"/>
        </w:tabs>
        <w:spacing w:before="120" w:after="120" w:line="288" w:lineRule="auto"/>
        <w:jc w:val="both"/>
      </w:pPr>
      <w:r w:rsidRPr="00FD5A49">
        <w:t xml:space="preserve">Celý postup prijímateľa pri zadávaní zákazky bude zhrnutý v zápise z prieskumu trhu (vzor príloha č. 6), ktorého minimálne náležitosti sú nasledovné: identifikácia prijímateľa, názov zákazky, kód CPV, predmet zákazky, určenie kritéria/kritérií na vyhodnocovanie ponúk, spôsob vykonania prieskumu a identifikovanie podkladov, na základe ktorých boli ponuky vyhodnocované, zoznam oslovených záujemcov a dátum ich oslovenia, informácia o skutočnosti, </w:t>
      </w:r>
      <w:r w:rsidR="00437094">
        <w:t xml:space="preserve">že prijímateľ overil, </w:t>
      </w:r>
      <w:r w:rsidRPr="00FD5A49">
        <w:t xml:space="preserve">či sú oslovení záujemcovia </w:t>
      </w:r>
      <w:r w:rsidR="00437094" w:rsidRPr="001646DE">
        <w:t xml:space="preserve">a uchádzači, ktorí predložili ponuku, </w:t>
      </w:r>
      <w:r w:rsidRPr="00FD5A49">
        <w:t>oprávnení dodávať službu, tovar alebo prácu v rozsahu predmetu zákazky, dátum vyhodnotenia ponúk, zoznam uchádzačov, ktorí predložili ponuku, identifikácia a vyhodnotenie splnenia jednotlivých podmienok účasti a návrhov na plnenie kritérií</w:t>
      </w:r>
      <w:r w:rsidR="00437094">
        <w:t xml:space="preserve"> na vyhodnotenie ponúk,</w:t>
      </w:r>
      <w:r w:rsidRPr="00FD5A49">
        <w:t xml:space="preserve"> identifikácia úspešného dodávateľa/poskytovateľa/zhotoviteľa, konečná zmluvná cena ponuky úspešného uchádzača (uviesť s DPH aj bez DPH; v prípade, že dodávateľ nie je platca DPH, uvedie sa konečná cena), spôsob vzniku záväzku (zmluva, objednávka...), meno, funkcia, dátum a podpis zodpovednej osoby/osôb, ktoré vykonali prieskum.</w:t>
      </w:r>
    </w:p>
    <w:p w14:paraId="7A55D33D" w14:textId="301C5E4D"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Ak prijímateľovi nebude zo strany oslovených subjektov predložená žiadna ponuka, </w:t>
      </w:r>
      <w:r w:rsidR="00437094">
        <w:t>alebo ani jeden uchádzač, ktorý predložil ponuku, nesplnil podmienky účasti alebo požiadavky určené prijímateľom na predmet zákazky a prijímateľ</w:t>
      </w:r>
      <w:r w:rsidR="00437094" w:rsidRPr="0073389C">
        <w:t xml:space="preserve"> </w:t>
      </w:r>
      <w:r w:rsidRPr="0073389C">
        <w:t xml:space="preserve">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6766704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w:t>
      </w:r>
      <w:r w:rsidR="00437094">
        <w:t>30</w:t>
      </w:r>
      <w:r w:rsidR="00437094" w:rsidRPr="0073389C">
        <w:t xml:space="preserve"> </w:t>
      </w:r>
      <w:r w:rsidRPr="0073389C">
        <w:t>000 EUR upravuje Metodický pokyn CKO č. 14</w:t>
      </w:r>
      <w:r w:rsidR="005C00EC">
        <w:t xml:space="preserve"> </w:t>
      </w:r>
      <w:r w:rsidR="005C00EC" w:rsidRPr="005C00EC">
        <w:t xml:space="preserve">k zadávaniu zákaziek v hodnote nad </w:t>
      </w:r>
      <w:r w:rsidR="00EF4612">
        <w:t>1</w:t>
      </w:r>
      <w:r w:rsidR="005C00EC" w:rsidRPr="005C00EC">
        <w:t>5 000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4AECE47A" w:rsidR="009D7F63" w:rsidRPr="0073389C" w:rsidRDefault="009D7F63" w:rsidP="009D7F63">
      <w:pPr>
        <w:tabs>
          <w:tab w:val="left" w:pos="1014"/>
        </w:tabs>
        <w:spacing w:before="120" w:after="120" w:line="288" w:lineRule="auto"/>
        <w:jc w:val="both"/>
        <w:rPr>
          <w:b/>
        </w:rPr>
      </w:pPr>
      <w:r w:rsidRPr="0073389C">
        <w:rPr>
          <w:b/>
        </w:rPr>
        <w:t xml:space="preserve">Zákazky do </w:t>
      </w:r>
      <w:r w:rsidR="00437094">
        <w:rPr>
          <w:b/>
        </w:rPr>
        <w:t>30</w:t>
      </w:r>
      <w:r w:rsidR="00437094" w:rsidRPr="0073389C">
        <w:rPr>
          <w:b/>
        </w:rPr>
        <w:t xml:space="preserve"> </w:t>
      </w:r>
      <w:r w:rsidRPr="0073389C">
        <w:rPr>
          <w:b/>
        </w:rPr>
        <w:t>000 EUR</w:t>
      </w:r>
    </w:p>
    <w:p w14:paraId="7A55D341" w14:textId="6A8D3FDF"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w:t>
      </w:r>
      <w:r w:rsidR="00281F08">
        <w:t>30</w:t>
      </w:r>
      <w:r w:rsidR="00281F08" w:rsidRPr="0073389C">
        <w:t xml:space="preserve"> </w:t>
      </w:r>
      <w:r w:rsidRPr="0073389C">
        <w:t xml:space="preserve">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14:paraId="7A55D342" w14:textId="65D88145"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(prijímateľ predloží poskytovateľovi podľa spôsobu vykonania prieskumu trhu printscreeny,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w:t>
      </w:r>
      <w:r w:rsidR="00134C92">
        <w:t>3</w:t>
      </w:r>
      <w:r w:rsidRPr="0073389C">
        <w:t xml:space="preserve">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pričom táto výnimka musí byť zo strany prijímateľa riadne zdôvodnená a </w:t>
      </w:r>
      <w:r w:rsidR="00FD5A49" w:rsidRPr="00FD5A49">
        <w:t xml:space="preserve">vypracovaná ešte pred vyhlásením zákazky a dôkazné bremeno preukázania skutočnosti, že na relevantnom trhu neexistuje viac ako 1 alebo 2 dodávatelia znáša prijímateľ. Odôvodnenie k jedinečnému predmetu zákazky, </w:t>
      </w:r>
      <w:bookmarkStart w:id="179" w:name="_Hlk526716467"/>
      <w:r w:rsidR="00FD5A49" w:rsidRPr="00FD5A49">
        <w:t>resp. k predmetu zákazky, v rámci ktorého nie je možné vykonať prieskum trhu,</w:t>
      </w:r>
      <w:bookmarkEnd w:id="179"/>
      <w:r w:rsidR="00FD5A49" w:rsidRPr="00FD5A49">
        <w:t xml:space="preserve"> musí byť súčasťou dokumentácie k zákazke.</w:t>
      </w:r>
      <w:r w:rsidRPr="0073389C">
        <w:t xml:space="preserve">. </w:t>
      </w:r>
    </w:p>
    <w:p w14:paraId="265AB634" w14:textId="544EEF52" w:rsidR="004A5C0C" w:rsidRDefault="004A5C0C" w:rsidP="009D7F63">
      <w:pPr>
        <w:tabs>
          <w:tab w:val="left" w:pos="1014"/>
        </w:tabs>
        <w:spacing w:before="120" w:after="120" w:line="288" w:lineRule="auto"/>
        <w:jc w:val="both"/>
      </w:pPr>
      <w:r w:rsidRPr="004A5C0C">
        <w:t>Ak prijímateľ oslovil na základe výzvy na predkladanie ponúk minimálne troch potenciálnych dodávateľov a v stanovenej lehote na predkladanie ponúk nebola predložená žiadna ponuka</w:t>
      </w:r>
      <w:r w:rsidR="00E368BC" w:rsidRPr="00E368BC">
        <w:t xml:space="preserve"> </w:t>
      </w:r>
      <w:r w:rsidR="00E368BC">
        <w:t>alebo ani jeden uchádzač, ktorý predložil ponuku, nesplnil podmienky účasti alebo požiadavky určené prijímateľom na predmet zákazky</w:t>
      </w:r>
      <w:r w:rsidRPr="004A5C0C">
        <w:t>, je oprávnený vyzvať na rokovanie jedného alebo viacerých záujemcov,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w:t>
      </w:r>
    </w:p>
    <w:p w14:paraId="79C04B30" w14:textId="47005C82" w:rsidR="007E444D" w:rsidRDefault="009D7F63" w:rsidP="007E444D">
      <w:pPr>
        <w:tabs>
          <w:tab w:val="left" w:pos="1014"/>
        </w:tabs>
        <w:spacing w:before="120" w:after="120" w:line="288" w:lineRule="auto"/>
        <w:jc w:val="both"/>
      </w:pPr>
      <w:r w:rsidRPr="0073389C">
        <w:t>Celý postup zadávania zákazky zhrnie prijímateľ v zápise z prieskumu trhu (</w:t>
      </w:r>
      <w:r w:rsidR="007E444D">
        <w:t xml:space="preserve">vzor </w:t>
      </w:r>
      <w:r w:rsidRPr="0073389C">
        <w:t xml:space="preserve">príloha č. </w:t>
      </w:r>
      <w:r w:rsidR="001A6E82" w:rsidRPr="0073389C">
        <w:t>2</w:t>
      </w:r>
      <w:r w:rsidR="001A6E82">
        <w:t>5</w:t>
      </w:r>
      <w:r w:rsidRPr="0073389C">
        <w:t>)</w:t>
      </w:r>
      <w:r w:rsidR="00E368BC" w:rsidRPr="00E368BC">
        <w:rPr>
          <w:rFonts w:cs="Arial"/>
          <w:szCs w:val="19"/>
        </w:rPr>
        <w:t xml:space="preserve"> </w:t>
      </w:r>
      <w:r w:rsidR="00E368BC" w:rsidRPr="00703E20">
        <w:rPr>
          <w:rFonts w:cs="Arial"/>
          <w:szCs w:val="19"/>
        </w:rPr>
        <w:t>)</w:t>
      </w:r>
      <w:r w:rsidR="00E368BC">
        <w:rPr>
          <w:rFonts w:cs="Arial"/>
          <w:szCs w:val="19"/>
        </w:rPr>
        <w:t xml:space="preserve">, v ktorom uvedie najmä tieto skutočnosti: </w:t>
      </w:r>
      <w:r w:rsidR="00E368BC">
        <w:t>identifikácia prijímateľa, názov zákazky, kód CPV, predmet zákazky, určenie kritéria/kritérií na vyhodnocovanie ponúk (napr. najnižšia cena), spôsob vykonania prieskumu a identifikovanie podkladov, na základe ktorých boli ponuky vyhodnocované, zoznam oslovených záujemcov a dátum ich oslovenia alebo zoznam vyhodnocovaných záujemcov, informácia o skutočnosti, že prijímateľ overil, či sú oslovení alebo identifikovaní záujemcovia oprávnení dodávať službu, tovar alebo prácu v rozsahu predmetu zákazky</w:t>
      </w:r>
      <w:r w:rsidR="00E368BC" w:rsidRPr="0006132F">
        <w:t xml:space="preserve"> </w:t>
      </w:r>
      <w:r w:rsidR="00E368BC">
        <w:t>a že nemajú uložený zákaz účasti vo verejnom obstarávaní, dátum vyhodnotenia, v prípade, že boli záujemcovia oslovovaní, tak zoznam uchádzačov, ktorí predložili ponuku, identifikácia a vyhodnotenie splnenia jednotlivých podmienok účasti a návrhov na plnenie kritérií na vyhodnotenie ponúk, identifikácia úspešného dodávateľa/poskytovateľa/zhotoviteľa, konečná zmluvná cena ponuky úspešného uchádzača (uviesť s DPH aj bez DPH;</w:t>
      </w:r>
      <w:r w:rsidR="00E368BC" w:rsidRPr="0076740F">
        <w:t xml:space="preserve"> </w:t>
      </w:r>
      <w:r w:rsidR="00E368BC">
        <w:t>v prípade, že dodávateľ nie je platca DPH, uvedie sa konečná cena), spôsob vzniku záväzku (zmluva, objednávka...), meno, funkcia, dátum a podpis zodpovednej osoby/osôb, ktoré vykonali prieskum</w:t>
      </w:r>
      <w:r w:rsidR="005C00EC">
        <w:t>.</w:t>
      </w:r>
      <w:r w:rsidR="007E444D">
        <w:t xml:space="preserve"> Okrem prieskumu trhu je prijímateľ povinný v rámci dokumentácie z verejného obstarávania zaslať poskytovateľovi aj:</w:t>
      </w:r>
    </w:p>
    <w:p w14:paraId="611179DB"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i/>
        </w:rPr>
        <w:t>plán obstarávaní tovarov, služieb alebo stavebných prác</w:t>
      </w:r>
      <w:r w:rsidRPr="001C336E">
        <w:t xml:space="preserve"> rovnakého charakteru ako je predmet príslušnej zákazky za kalendárny rok a celú dĺžku realizácie projektu/projektov, v ktorom bola/bude zákazka vyhlásená (</w:t>
      </w:r>
      <w:r w:rsidRPr="00957442">
        <w:rPr>
          <w:b/>
        </w:rPr>
        <w:t>vzor</w:t>
      </w:r>
      <w:r w:rsidRPr="001C336E">
        <w:t xml:space="preserve"> príloha č. </w:t>
      </w:r>
      <w:r w:rsidRPr="00957442">
        <w:rPr>
          <w:b/>
        </w:rPr>
        <w:t>20</w:t>
      </w:r>
      <w:r>
        <w:t>),</w:t>
      </w:r>
    </w:p>
    <w:p w14:paraId="767CA57D"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i/>
        </w:rPr>
        <w:t>čestné vyhlásenie prijímateľa týkajúce sa konfliktu záujmov</w:t>
      </w:r>
      <w:r>
        <w:t xml:space="preserve"> (</w:t>
      </w:r>
      <w:r w:rsidRPr="00957442">
        <w:rPr>
          <w:b/>
        </w:rPr>
        <w:t>vzor</w:t>
      </w:r>
      <w:r>
        <w:t xml:space="preserve"> príloha č. </w:t>
      </w:r>
      <w:r w:rsidRPr="00957442">
        <w:rPr>
          <w:b/>
        </w:rPr>
        <w:t>28),</w:t>
      </w:r>
    </w:p>
    <w:p w14:paraId="26E5B1EF"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i/>
        </w:rPr>
        <w:t>čestné vyhlásenie o zhode predloženej dokumentácie z VO s originálom dokumentácie a o úplnosti a kompletnosti dokladov</w:t>
      </w:r>
      <w:r>
        <w:t xml:space="preserve">, </w:t>
      </w:r>
      <w:r w:rsidRPr="00C515D3">
        <w:t>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w:t>
      </w:r>
      <w:r w:rsidRPr="00957442">
        <w:rPr>
          <w:b/>
        </w:rPr>
        <w:t>vzor</w:t>
      </w:r>
      <w:r w:rsidRPr="00C515D3">
        <w:t xml:space="preserve"> príloha č. </w:t>
      </w:r>
      <w:r w:rsidRPr="00957442">
        <w:rPr>
          <w:b/>
        </w:rPr>
        <w:t xml:space="preserve">29), </w:t>
      </w:r>
    </w:p>
    <w:p w14:paraId="54E7EBAC"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rFonts w:cs="Arial"/>
          <w:i/>
        </w:rPr>
        <w:t>prevodník obstaraných položiek k rozpočtu projektu</w:t>
      </w:r>
      <w:r w:rsidRPr="00957442">
        <w:rPr>
          <w:rFonts w:cs="Arial"/>
        </w:rPr>
        <w:t xml:space="preserve"> (</w:t>
      </w:r>
      <w:r w:rsidRPr="00957442">
        <w:rPr>
          <w:rFonts w:cs="Arial"/>
          <w:b/>
        </w:rPr>
        <w:t>vzor</w:t>
      </w:r>
      <w:r w:rsidRPr="00957442">
        <w:rPr>
          <w:rFonts w:cs="Arial"/>
        </w:rPr>
        <w:t xml:space="preserve"> príloha č. </w:t>
      </w:r>
      <w:r w:rsidRPr="00957442">
        <w:rPr>
          <w:rFonts w:cs="Arial"/>
          <w:b/>
        </w:rPr>
        <w:t xml:space="preserve">40) </w:t>
      </w:r>
    </w:p>
    <w:p w14:paraId="60491B1F" w14:textId="77777777" w:rsidR="007E444D" w:rsidRPr="00957442" w:rsidRDefault="007E444D" w:rsidP="007E444D">
      <w:pPr>
        <w:tabs>
          <w:tab w:val="left" w:pos="1014"/>
        </w:tabs>
        <w:spacing w:before="120" w:after="120" w:line="288" w:lineRule="auto"/>
        <w:jc w:val="both"/>
        <w:rPr>
          <w:rFonts w:cs="Arial"/>
        </w:rPr>
      </w:pPr>
      <w:r w:rsidRPr="00957442">
        <w:rPr>
          <w:rFonts w:cs="Arial"/>
        </w:rPr>
        <w:t xml:space="preserve">a ďalej </w:t>
      </w:r>
      <w:r>
        <w:rPr>
          <w:rFonts w:cs="Arial"/>
        </w:rPr>
        <w:t>v prípade relevancie aj</w:t>
      </w:r>
      <w:r w:rsidRPr="00957442">
        <w:rPr>
          <w:rFonts w:cs="Arial"/>
        </w:rPr>
        <w:t>:</w:t>
      </w:r>
    </w:p>
    <w:p w14:paraId="6FA254D7" w14:textId="77777777" w:rsidR="007E444D" w:rsidRDefault="007E444D" w:rsidP="007E444D">
      <w:pPr>
        <w:pStyle w:val="Odsekzoznamu"/>
        <w:numPr>
          <w:ilvl w:val="0"/>
          <w:numId w:val="127"/>
        </w:numPr>
        <w:spacing w:after="200" w:line="276" w:lineRule="auto"/>
        <w:jc w:val="both"/>
      </w:pPr>
      <w:r>
        <w:t>z</w:t>
      </w:r>
      <w:r w:rsidRPr="003B3CE8">
        <w:t>áznam z určenia PHZ</w:t>
      </w:r>
      <w:r w:rsidRPr="0073389C">
        <w:t xml:space="preserve"> (</w:t>
      </w:r>
      <w:r w:rsidRPr="004B69AD">
        <w:rPr>
          <w:b/>
        </w:rPr>
        <w:t>vzor</w:t>
      </w:r>
      <w:r w:rsidRPr="0073389C">
        <w:t xml:space="preserve"> príloha č. </w:t>
      </w:r>
      <w:r w:rsidRPr="004B69AD">
        <w:rPr>
          <w:b/>
        </w:rPr>
        <w:t>21</w:t>
      </w:r>
      <w:r>
        <w:t>),</w:t>
      </w:r>
    </w:p>
    <w:p w14:paraId="419DC17A" w14:textId="77777777" w:rsidR="007E444D" w:rsidRDefault="007E444D" w:rsidP="007E444D">
      <w:pPr>
        <w:pStyle w:val="Odsekzoznamu"/>
        <w:numPr>
          <w:ilvl w:val="0"/>
          <w:numId w:val="127"/>
        </w:numPr>
        <w:spacing w:after="200" w:line="276" w:lineRule="auto"/>
        <w:jc w:val="both"/>
      </w:pPr>
      <w:r w:rsidRPr="00D05310">
        <w:t>výzvu na predloženie ponuky (</w:t>
      </w:r>
      <w:r w:rsidRPr="00957442">
        <w:rPr>
          <w:b/>
        </w:rPr>
        <w:t>vzor</w:t>
      </w:r>
      <w:r>
        <w:t xml:space="preserve"> </w:t>
      </w:r>
      <w:r w:rsidRPr="00D05310">
        <w:t xml:space="preserve">príloha č. </w:t>
      </w:r>
      <w:r w:rsidRPr="00957442">
        <w:rPr>
          <w:b/>
        </w:rPr>
        <w:t>24</w:t>
      </w:r>
      <w:r w:rsidRPr="00D05310">
        <w:t>)</w:t>
      </w:r>
      <w:r>
        <w:t>,</w:t>
      </w:r>
    </w:p>
    <w:p w14:paraId="5C144B72" w14:textId="77777777" w:rsidR="007E444D" w:rsidRDefault="007E444D" w:rsidP="007E444D">
      <w:pPr>
        <w:pStyle w:val="Odsekzoznamu"/>
        <w:numPr>
          <w:ilvl w:val="0"/>
          <w:numId w:val="127"/>
        </w:numPr>
        <w:spacing w:after="200" w:line="276" w:lineRule="auto"/>
        <w:jc w:val="both"/>
      </w:pPr>
      <w:r>
        <w:rPr>
          <w:rFonts w:cs="Arial"/>
        </w:rPr>
        <w:t>e</w:t>
      </w:r>
      <w:r w:rsidRPr="0073389C">
        <w:rPr>
          <w:rFonts w:cs="Arial"/>
        </w:rPr>
        <w:t>videnci</w:t>
      </w:r>
      <w:r>
        <w:rPr>
          <w:rFonts w:cs="Arial"/>
        </w:rPr>
        <w:t>u</w:t>
      </w:r>
      <w:r w:rsidRPr="0073389C">
        <w:rPr>
          <w:rFonts w:cs="Arial"/>
        </w:rPr>
        <w:t xml:space="preserve"> doručených ponúk</w:t>
      </w:r>
      <w:r>
        <w:rPr>
          <w:rFonts w:cs="Arial"/>
        </w:rPr>
        <w:t>,</w:t>
      </w:r>
    </w:p>
    <w:p w14:paraId="260E3F23" w14:textId="1766D929" w:rsidR="007E444D" w:rsidRPr="0037381A" w:rsidRDefault="007E444D" w:rsidP="0042029B">
      <w:pPr>
        <w:pStyle w:val="Odsekzoznamu"/>
        <w:numPr>
          <w:ilvl w:val="0"/>
          <w:numId w:val="127"/>
        </w:numPr>
        <w:spacing w:after="200" w:line="276" w:lineRule="auto"/>
        <w:jc w:val="both"/>
      </w:pPr>
      <w:r>
        <w:t>p</w:t>
      </w:r>
      <w:r w:rsidRPr="003B3CE8">
        <w:t>onuky jednotlivých uchádzačov, vrátane dokladu preukazujúceho čas a spôsob doručenia ponuky, (napr. doručenka, potvrdenie o doručení a prečítaní e-mailu</w:t>
      </w:r>
      <w:r>
        <w:t xml:space="preserve">, </w:t>
      </w:r>
      <w:r w:rsidRPr="003B3CE8">
        <w:t>...)</w:t>
      </w:r>
      <w:r>
        <w:t>, prípadne „</w:t>
      </w:r>
      <w:r w:rsidRPr="00F659B0">
        <w:t>print</w:t>
      </w:r>
      <w:r>
        <w:t xml:space="preserve"> </w:t>
      </w:r>
      <w:r w:rsidRPr="00F659B0">
        <w:t>screen</w:t>
      </w:r>
      <w:r>
        <w:t>“ z webového sídla dodávateľa,</w:t>
      </w:r>
    </w:p>
    <w:p w14:paraId="0B98E0A8" w14:textId="77777777" w:rsidR="007E444D" w:rsidRPr="009C1E89" w:rsidRDefault="007E444D" w:rsidP="007E444D">
      <w:pPr>
        <w:pStyle w:val="Odsekzoznamu"/>
        <w:numPr>
          <w:ilvl w:val="0"/>
          <w:numId w:val="127"/>
        </w:numPr>
        <w:spacing w:after="200" w:line="276" w:lineRule="auto"/>
        <w:jc w:val="both"/>
        <w:rPr>
          <w:rFonts w:cstheme="minorBidi"/>
        </w:rPr>
      </w:pPr>
      <w:r w:rsidRPr="009C1E89">
        <w:rPr>
          <w:rFonts w:cs="Arial"/>
        </w:rPr>
        <w:t>zmluv</w:t>
      </w:r>
      <w:r>
        <w:rPr>
          <w:rFonts w:cs="Arial"/>
        </w:rPr>
        <w:t>u</w:t>
      </w:r>
      <w:r w:rsidRPr="009C1E89">
        <w:rPr>
          <w:rFonts w:cs="Arial"/>
        </w:rPr>
        <w:t xml:space="preserve"> uzavret</w:t>
      </w:r>
      <w:r>
        <w:rPr>
          <w:rFonts w:cs="Arial"/>
        </w:rPr>
        <w:t>ú</w:t>
      </w:r>
      <w:r w:rsidRPr="009C1E89">
        <w:rPr>
          <w:rFonts w:cs="Arial"/>
        </w:rPr>
        <w:t xml:space="preserve"> medzi prijímateľom a úspešným uchádzačom;</w:t>
      </w:r>
    </w:p>
    <w:p w14:paraId="1B7B1A95" w14:textId="77777777" w:rsidR="00C258E0" w:rsidRDefault="007E444D" w:rsidP="0042029B">
      <w:pPr>
        <w:pStyle w:val="Odsekzoznamu"/>
        <w:numPr>
          <w:ilvl w:val="0"/>
          <w:numId w:val="127"/>
        </w:numPr>
        <w:spacing w:after="200" w:line="276" w:lineRule="auto"/>
        <w:jc w:val="both"/>
      </w:pPr>
      <w:r w:rsidRPr="00152AA3">
        <w:t>potvrdenie o zverejnení uzavretej zmluvy medzi prijímateľom a úspešným uchádzačom v CRZ, resp. na webovom sídle prijímateľa (uvedené zdokladuje na</w:t>
      </w:r>
      <w:r>
        <w:t>pr. predložením „print screen“),</w:t>
      </w:r>
    </w:p>
    <w:p w14:paraId="7A55D344" w14:textId="5CB78C2F" w:rsidR="009D7F63" w:rsidRPr="0073389C" w:rsidRDefault="007E444D" w:rsidP="0042029B">
      <w:pPr>
        <w:pStyle w:val="Odsekzoznamu"/>
        <w:numPr>
          <w:ilvl w:val="0"/>
          <w:numId w:val="127"/>
        </w:numPr>
        <w:spacing w:after="200" w:line="276" w:lineRule="auto"/>
        <w:jc w:val="both"/>
      </w:pPr>
      <w:r>
        <w:t>informáciu o výsledku prieskumu trhu zaslanú uchádzačom, a pod.</w:t>
      </w:r>
    </w:p>
    <w:p w14:paraId="41AD9D3F" w14:textId="4AF033FE" w:rsidR="005C00EC" w:rsidRDefault="004A5C0C" w:rsidP="009D7F63">
      <w:pPr>
        <w:tabs>
          <w:tab w:val="left" w:pos="1014"/>
        </w:tabs>
        <w:spacing w:before="120" w:after="120" w:line="288" w:lineRule="auto"/>
        <w:jc w:val="both"/>
      </w:pPr>
      <w:r w:rsidRPr="004A5C0C">
        <w:rPr>
          <w:b/>
        </w:rPr>
        <w:t xml:space="preserve">V prípade zákaziek s nízkou hodnotou, ktorých predpokladaná hodnota je do </w:t>
      </w:r>
      <w:r w:rsidR="00837993">
        <w:rPr>
          <w:b/>
        </w:rPr>
        <w:t>30</w:t>
      </w:r>
      <w:r w:rsidR="00837993" w:rsidRPr="004A5C0C">
        <w:rPr>
          <w:b/>
        </w:rPr>
        <w:t xml:space="preserve"> </w:t>
      </w:r>
      <w:r w:rsidRPr="004A5C0C">
        <w:rPr>
          <w:b/>
        </w:rPr>
        <w:t xml:space="preserve">000 </w:t>
      </w:r>
      <w:r w:rsidR="00A15E8E">
        <w:rPr>
          <w:b/>
        </w:rPr>
        <w:t>EUR</w:t>
      </w:r>
      <w:r w:rsidR="00A15E8E" w:rsidRPr="004A5C0C">
        <w:rPr>
          <w:b/>
        </w:rPr>
        <w:t xml:space="preserve"> </w:t>
      </w:r>
      <w:r w:rsidRPr="004A5C0C">
        <w:rPr>
          <w:b/>
        </w:rPr>
        <w:t xml:space="preserve">bez DPH, </w:t>
      </w:r>
      <w:r w:rsidRPr="00DD30A9">
        <w:t xml:space="preserve">je možné určiť úspešného uchádzača na základe určenia predpokladanej hodnoty zákazky. Predpokladaná hodnota zákazky </w:t>
      </w:r>
      <w:r w:rsidR="00E368BC" w:rsidRPr="0036469F">
        <w:rPr>
          <w:rFonts w:cs="Arial"/>
          <w:szCs w:val="19"/>
        </w:rPr>
        <w:t>a úspešný uchádzač musí byť určený</w:t>
      </w:r>
      <w:r w:rsidR="00E368BC" w:rsidRPr="00DD30A9" w:rsidDel="00E368BC">
        <w:t xml:space="preserve"> </w:t>
      </w:r>
      <w:r w:rsidRPr="00DD30A9">
        <w:t>oslovením minimálne troch potenciálnych záujemcov alebo ich identifikovaním napr. cez webové rozhranie, pričom oslovovaní alebo identifikovaní dodávatelia musia byť subjekty, ktoré sú oprávnené dodávať službu, tovar alebo prácu v rozsahu predmetu zákazky.</w:t>
      </w:r>
      <w:r w:rsidR="00FD5A49" w:rsidRPr="00FD5A49">
        <w:rPr>
          <w:rFonts w:cs="Arial"/>
          <w:szCs w:val="19"/>
        </w:rPr>
        <w:t xml:space="preserve"> </w:t>
      </w:r>
      <w:r w:rsidR="00FD5A49" w:rsidRPr="00FD5A49">
        <w:t xml:space="preserve">V prípade voľby tohto postupu musí prijímateľ disponovať minimálne tromi ponukami, nakoľko okrem úspešného uchádzača určuje zároveň predpokladanú hodnotu zákazky. Z uvedeného dôvodu sa prijímateľovi odporúča osloviť aj viac ako troch potenciálnych dodávateľov. </w:t>
      </w:r>
      <w:r w:rsidR="00E368BC" w:rsidRPr="0036469F">
        <w:rPr>
          <w:rFonts w:cs="Arial"/>
          <w:szCs w:val="19"/>
        </w:rPr>
        <w:t xml:space="preserve">Prijímateľ vo výzve na predkladanie ponúk ani v sprievodnom </w:t>
      </w:r>
      <w:r w:rsidR="00E368BC">
        <w:rPr>
          <w:rFonts w:cs="Arial"/>
          <w:szCs w:val="19"/>
        </w:rPr>
        <w:t>e-</w:t>
      </w:r>
      <w:r w:rsidR="00E368BC" w:rsidRPr="0036469F">
        <w:rPr>
          <w:rFonts w:cs="Arial"/>
          <w:szCs w:val="19"/>
        </w:rPr>
        <w:t>maile v tomto prípade neuvádza, že ide o určenie predpokladanej hodnoty zákazky.</w:t>
      </w:r>
      <w:r w:rsidR="00E368BC">
        <w:rPr>
          <w:rFonts w:cs="Arial"/>
          <w:szCs w:val="19"/>
        </w:rPr>
        <w:t xml:space="preserve"> </w:t>
      </w:r>
      <w:r w:rsidR="00FD5A49" w:rsidRPr="00FD5A49">
        <w:t>Ak prijímateľovi neboli predložené tri cenové ponuky, je možné pre účely určenia predpokladanej hodnoty zákazky použiť aj cenové ponuky identifikované cez webové rozhranie, alebo určiť predpokladanú hodnotu zákazky aj na základe dvoch cenových ponúk.</w:t>
      </w:r>
      <w:r w:rsidR="00E368BC" w:rsidRPr="00E368BC">
        <w:rPr>
          <w:rFonts w:cs="Arial"/>
          <w:szCs w:val="19"/>
        </w:rPr>
        <w:t xml:space="preserve"> </w:t>
      </w:r>
      <w:r w:rsidR="00E368BC" w:rsidRPr="0036469F">
        <w:rPr>
          <w:rFonts w:cs="Arial"/>
          <w:szCs w:val="19"/>
        </w:rPr>
        <w:t>Ak bola predložená iba jedna cenová ponuka, prijímateľ môže dohľadať dve ponuky na webe a spolu s ponukou predloženou na základe výzvy na predkladanie ponúk určiť z cenových údajov predpokladanú hodnotu zákazky. Zmluvu s dodávateľom, ktorý ako jediný predložil ponuku, je možné uzavrieť v prípade, ak je jeho cenová ponuka najnižšia, pričom cena bola jediným kritériom na vyhodnotenie ponúk.</w:t>
      </w:r>
    </w:p>
    <w:p w14:paraId="4F78C592" w14:textId="127C9F5B" w:rsidR="00A15E8E" w:rsidRPr="00DD30A9" w:rsidRDefault="00A15E8E" w:rsidP="009D7F63">
      <w:pPr>
        <w:tabs>
          <w:tab w:val="left" w:pos="1014"/>
        </w:tabs>
        <w:spacing w:before="120" w:after="120" w:line="288" w:lineRule="auto"/>
        <w:jc w:val="both"/>
      </w:pPr>
      <w:r w:rsidRPr="00A15E8E">
        <w:rPr>
          <w:b/>
        </w:rPr>
        <w:t>V prípade zákaziek s nízkou hodnotou</w:t>
      </w:r>
      <w:r w:rsidR="00E368BC" w:rsidRPr="00E368BC">
        <w:rPr>
          <w:rFonts w:cs="Arial"/>
          <w:b/>
          <w:szCs w:val="19"/>
        </w:rPr>
        <w:t xml:space="preserve"> </w:t>
      </w:r>
      <w:r w:rsidR="00E368BC" w:rsidRPr="0036469F">
        <w:rPr>
          <w:rFonts w:cs="Arial"/>
          <w:b/>
          <w:szCs w:val="19"/>
        </w:rPr>
        <w:t>vyhlásených do 31.12.2018</w:t>
      </w:r>
      <w:r w:rsidRPr="00A15E8E">
        <w:rPr>
          <w:b/>
        </w:rPr>
        <w:t xml:space="preserve">, ktorých hodnota je do </w:t>
      </w:r>
      <w:r w:rsidR="00FD5A49">
        <w:rPr>
          <w:b/>
        </w:rPr>
        <w:t>5</w:t>
      </w:r>
      <w:r w:rsidR="00FD5A49" w:rsidRPr="00A15E8E">
        <w:rPr>
          <w:b/>
        </w:rPr>
        <w:t> </w:t>
      </w:r>
      <w:r w:rsidRPr="00A15E8E">
        <w:rPr>
          <w:b/>
        </w:rPr>
        <w:t>000 EUR bez DPH</w:t>
      </w:r>
      <w:r w:rsidRPr="00A15E8E">
        <w:t xml:space="preserve">, </w:t>
      </w:r>
      <w:r w:rsidR="00E368BC">
        <w:t>bolo</w:t>
      </w:r>
      <w:r w:rsidR="00E368BC" w:rsidRPr="00A15E8E">
        <w:t xml:space="preserve"> </w:t>
      </w:r>
      <w:r w:rsidRPr="00A15E8E">
        <w:t>možné určiť úspešného uchádzača priamym zadaním, ak poskytovateľ vo vzťahu k predmetu zákazky určil na dané výdavky finančné limity, ktoré zohľadňujú dodržanie pravidiel hospodárnosti v súlade s metodickým pokynom</w:t>
      </w:r>
      <w:r w:rsidR="00E368BC" w:rsidRPr="00E368BC">
        <w:rPr>
          <w:rFonts w:cs="Arial"/>
          <w:szCs w:val="19"/>
        </w:rPr>
        <w:t xml:space="preserve"> </w:t>
      </w:r>
      <w:r w:rsidR="00E368BC" w:rsidRPr="00517B0A">
        <w:rPr>
          <w:rFonts w:cs="Arial"/>
          <w:szCs w:val="19"/>
        </w:rPr>
        <w:t xml:space="preserve">CKO č. 18 </w:t>
      </w:r>
      <w:r w:rsidRPr="00A15E8E">
        <w:t xml:space="preserve"> </w:t>
      </w:r>
      <w:r w:rsidR="00E368BC" w:rsidRPr="00AD07E2">
        <w:t>k overovaniu hospodárnosti výdavkov</w:t>
      </w:r>
      <w:r w:rsidRPr="00A15E8E">
        <w:t>.</w:t>
      </w:r>
      <w:r w:rsidR="00D4111C" w:rsidRPr="00D4111C">
        <w:t xml:space="preserve"> </w:t>
      </w:r>
      <w:r w:rsidR="00D4111C" w:rsidRPr="008A3851">
        <w:t>Uvedené pravidlo sa týka aj zákaziek do 5 000 EUR bez DPH, ktoré boli vyhlásené po 31.12.2018, pričom prijímateľ uplatnil postup zadávania zákazky s nízkou hodnotou, nakoľko očakával, že v priebehu kalendárneho roka hodnota obstarávaných tovarov, stavebných prác alebo služieb presiahne 5 000 EUR bez DPH.</w:t>
      </w:r>
    </w:p>
    <w:p w14:paraId="4D1C984D" w14:textId="2394D57F" w:rsidR="00EF41E0" w:rsidRPr="00A57E12" w:rsidRDefault="00EF41E0" w:rsidP="00EF41E0">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E75989">
        <w:rPr>
          <w:rFonts w:cs="Arial"/>
          <w:szCs w:val="19"/>
        </w:rPr>
        <w:t>Možnosť priameho zadania zákazky do 5</w:t>
      </w:r>
      <w:r>
        <w:rPr>
          <w:rFonts w:cs="Arial"/>
          <w:szCs w:val="19"/>
        </w:rPr>
        <w:t xml:space="preserve"> </w:t>
      </w:r>
      <w:r w:rsidRPr="00E75989">
        <w:rPr>
          <w:rFonts w:cs="Arial"/>
          <w:szCs w:val="19"/>
        </w:rPr>
        <w:t>000 EUR sa týka najmä situácie, ak prijímateľ postupuje  formou zadávania zákazky s nízkou hodnotou aj pri zákazke do 5</w:t>
      </w:r>
      <w:r>
        <w:rPr>
          <w:rFonts w:cs="Arial"/>
          <w:szCs w:val="19"/>
        </w:rPr>
        <w:t xml:space="preserve"> </w:t>
      </w:r>
      <w:r w:rsidRPr="00E75989">
        <w:rPr>
          <w:rFonts w:cs="Arial"/>
          <w:szCs w:val="19"/>
        </w:rPr>
        <w:t>000 EUR, hoci by mohol vzhľadom na hodnotou zákazky mohol aplikovať výnimku podľa § 1 ods. 14 ZVO. V prípade, že výdavky prijímateľa na rovnaké alebo podobné tovary/služby/práce tvoriace jeden logický celok (ktorého PHZ by sa podľa ZVO mala spočítať za účelom určenia finančného limitu zákazky) plánované v príslušnom rozpočte projektu prijímateľa (resp. viacerých projektov), presahujúceho jeden kalendárny rok, spolu s takýmito výdavkami financovanými z vlastných zdrojov prijímateľa majú hodnotu 5 000 EUR a viac, nie je možné zadať zákazku priamym zadaním</w:t>
      </w:r>
      <w:r w:rsidR="004B6416">
        <w:rPr>
          <w:rFonts w:cs="Arial"/>
          <w:szCs w:val="19"/>
        </w:rPr>
        <w:t xml:space="preserve"> podľa vyššie uvedeného postupu</w:t>
      </w:r>
      <w:r w:rsidRPr="00A57E12">
        <w:t>.</w:t>
      </w:r>
    </w:p>
    <w:p w14:paraId="5D1EC02B" w14:textId="77777777" w:rsidR="00A57E12" w:rsidRDefault="00A57E12" w:rsidP="00A57E12">
      <w:pPr>
        <w:tabs>
          <w:tab w:val="left" w:pos="1014"/>
        </w:tabs>
        <w:spacing w:before="120" w:after="120" w:line="288" w:lineRule="auto"/>
        <w:jc w:val="both"/>
      </w:pPr>
    </w:p>
    <w:p w14:paraId="5AA54348" w14:textId="7FBF2887"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14:paraId="11130962"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225BC17B" w14:textId="77777777"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A57E12">
        <w:t>V súvislosti s vydaním výkladového stanoviska ÚVO k stanoveniu lehoty na prijímanie žiadostí o súťažné podklady, upozorňujeme prijímateľov, že nemôžu obmedzovať lehotu na prijímanie žiadostí o súťažné podklady, t.j. sú povinní ponechať lehotu na prijímanie žiadostí o súťažné podklady totožnú s lehotou na predkladanie ponúk.</w:t>
      </w:r>
    </w:p>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F85AF8" w:rsidRDefault="009D7F63" w:rsidP="009D7F63">
      <w:pPr>
        <w:pStyle w:val="Nadpis3"/>
        <w:ind w:left="567" w:firstLine="0"/>
        <w:rPr>
          <w:lang w:val="sk-SK"/>
        </w:rPr>
      </w:pPr>
      <w:bookmarkStart w:id="180" w:name="_Toc440372886"/>
      <w:bookmarkStart w:id="181" w:name="_Toc4576205"/>
      <w:r w:rsidRPr="00F85AF8">
        <w:rPr>
          <w:lang w:val="sk-SK"/>
        </w:rPr>
        <w:t>Zákazky nespadajúce pod zákon o verejnom obstarávaní</w:t>
      </w:r>
      <w:bookmarkEnd w:id="180"/>
      <w:bookmarkEnd w:id="181"/>
    </w:p>
    <w:p w14:paraId="7A55D364" w14:textId="1F542212"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Aj v prípadoch, kedy zadávanie zákaziek na dodanie tovarov, prác alebo služieb nespadá pod ZVO, postupuje prijímateľ pri ich obstarávaní v súlade so Zmluvou o fungovaní EÚ a to najmä v súlade s jej princípmi</w:t>
      </w:r>
      <w:r w:rsidR="00FD5A49">
        <w:t>,</w:t>
      </w:r>
      <w:r w:rsidRPr="0073389C">
        <w:t xml:space="preserve"> ktorými sú - voľný pohyb tovaru, právo usadenia, voľný pohyb služieb, zákaz diskriminácie, rovnaké zaobchádzanie, transparentnosť, proporcionalita a vzájomné uznávanie dokladov. Rovnako dodržiava aj princíp zákonnosti. </w:t>
      </w:r>
    </w:p>
    <w:p w14:paraId="7A55D365" w14:textId="7833E96E"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w:t>
      </w:r>
      <w:r w:rsidR="00CE0F2A">
        <w:t>4</w:t>
      </w:r>
      <w:r w:rsidR="00372AD7" w:rsidRPr="0073389C">
        <w:t xml:space="preserve"> </w:t>
      </w:r>
      <w:r w:rsidR="009D7F63" w:rsidRPr="0073389C">
        <w:t>ZVO (ďalej len „zákazky z výnimky“)</w:t>
      </w:r>
      <w:r w:rsidR="00FD5A49" w:rsidRPr="00FD5A49">
        <w:rPr>
          <w:szCs w:val="19"/>
        </w:rPr>
        <w:t xml:space="preserve"> </w:t>
      </w:r>
      <w:r w:rsidR="00FD5A49" w:rsidRPr="00FD5A49">
        <w:t>o postupy pri obstarávaní zákazky vyhlásenej osobou, ktorej verejný obstarávateľ poskytne 50% a menej finančných prostriedkov na dodanie tovaru, uskutočnenie stavebných prác, poskytnutie služieb z NFP</w:t>
      </w:r>
      <w:r w:rsidR="00F85AF8" w:rsidRPr="00F85AF8">
        <w:rPr>
          <w:szCs w:val="19"/>
        </w:rPr>
        <w:t xml:space="preserve"> </w:t>
      </w:r>
      <w:r w:rsidR="00F85AF8">
        <w:rPr>
          <w:szCs w:val="19"/>
        </w:rPr>
        <w:t>a</w:t>
      </w:r>
      <w:r w:rsidR="00FD5A49" w:rsidRPr="00FD5A49">
        <w:t xml:space="preserve"> o zákazky </w:t>
      </w:r>
      <w:r w:rsidR="00F85AF8" w:rsidRPr="00B415B4">
        <w:rPr>
          <w:szCs w:val="19"/>
        </w:rPr>
        <w:t>zadávané osobou podľa</w:t>
      </w:r>
      <w:r w:rsidR="00FD5A49" w:rsidRPr="00FD5A49">
        <w:t xml:space="preserve"> § 8 ods. 2 ZVO</w:t>
      </w:r>
      <w:r w:rsidR="00F85AF8" w:rsidRPr="00B415B4">
        <w:rPr>
          <w:szCs w:val="19"/>
        </w:rPr>
        <w:t>(ďalej</w:t>
      </w:r>
      <w:r w:rsidR="00F85AF8">
        <w:rPr>
          <w:szCs w:val="19"/>
        </w:rPr>
        <w:t xml:space="preserve"> sa tieto označujú</w:t>
      </w:r>
      <w:r w:rsidR="00F85AF8" w:rsidRPr="00B415B4">
        <w:rPr>
          <w:szCs w:val="19"/>
        </w:rPr>
        <w:t xml:space="preserve"> aj ako „zákazky nespadajúce pod ZVO“)</w:t>
      </w:r>
      <w:r w:rsidR="00FD5A49" w:rsidRPr="00FD5A49">
        <w:t>. Výnimka pre osoby podľa § 8 ods. 2 ZVO neplatí, ak ide o zákazku na uskutočnenie stavebných prác alebo zákazku na poskytnutie služby, ktorá súvisí s týmito stavebnými prácami, ktorej predpokladaná hodnota je vyššia ako finančný limit podľa § 5 ods. 2 ZVO a na ktorú verejný obstarávateľ poskytne viac ako 50% finančných prostriedkov</w:t>
      </w:r>
      <w:r w:rsidR="00FD5A49">
        <w:t>.</w:t>
      </w:r>
      <w:r w:rsidR="009D7F63" w:rsidRPr="0073389C">
        <w:t xml:space="preserve"> </w:t>
      </w:r>
    </w:p>
    <w:p w14:paraId="7A55D367" w14:textId="7A8F255B" w:rsidR="009D7F63" w:rsidRPr="0073389C" w:rsidRDefault="009D7F63" w:rsidP="009D7F63">
      <w:pPr>
        <w:tabs>
          <w:tab w:val="left" w:pos="1014"/>
        </w:tabs>
        <w:spacing w:before="120" w:after="120" w:line="288" w:lineRule="auto"/>
        <w:jc w:val="both"/>
      </w:pPr>
      <w:r w:rsidRPr="0073389C">
        <w:t>Povinnosti a postupy pri realizácii a kontrole takýchto zákaziek</w:t>
      </w:r>
      <w:r w:rsidR="00F85AF8" w:rsidRPr="00F85AF8">
        <w:rPr>
          <w:rFonts w:cs="Arial"/>
          <w:szCs w:val="19"/>
        </w:rPr>
        <w:t xml:space="preserve"> </w:t>
      </w:r>
      <w:r w:rsidR="00F85AF8">
        <w:rPr>
          <w:rFonts w:cs="Arial"/>
          <w:szCs w:val="19"/>
        </w:rPr>
        <w:t>nespadajúcich pod ZVO</w:t>
      </w:r>
      <w:r w:rsidR="00F85AF8" w:rsidRPr="00703E20">
        <w:rPr>
          <w:rFonts w:cs="Arial"/>
          <w:szCs w:val="19"/>
        </w:rPr>
        <w:t xml:space="preserve"> upravuje</w:t>
      </w:r>
      <w:r w:rsidRPr="0073389C">
        <w:t xml:space="preserve"> CKO  v metodickom pokyne č. 12</w:t>
      </w:r>
      <w:r w:rsidR="005C00EC">
        <w:t xml:space="preserve"> </w:t>
      </w:r>
      <w:r w:rsidR="005C00EC" w:rsidRPr="005C00EC">
        <w:t>k zadávaniu zákaziek nespadajúcich pod zákon o verejnom obstarávaní</w:t>
      </w:r>
      <w:r w:rsidR="00F85AF8">
        <w:rPr>
          <w:rStyle w:val="Odkaznapoznmkupodiarou"/>
          <w:rFonts w:cs="Arial"/>
          <w:szCs w:val="19"/>
        </w:rPr>
        <w:footnoteReference w:id="119"/>
      </w:r>
      <w:r w:rsidR="00F85AF8">
        <w:rPr>
          <w:rFonts w:cs="Arial"/>
          <w:szCs w:val="19"/>
        </w:rPr>
        <w:t xml:space="preserve"> </w:t>
      </w:r>
      <w:r w:rsidR="00F85AF8" w:rsidRPr="00446301">
        <w:rPr>
          <w:rFonts w:cs="Arial"/>
          <w:szCs w:val="19"/>
        </w:rPr>
        <w:t>(ďalej aj ako „metodický pokyn CKO č. 12“)</w:t>
      </w:r>
      <w:r w:rsidRPr="0073389C">
        <w:t>.</w:t>
      </w:r>
    </w:p>
    <w:p w14:paraId="7A55D368" w14:textId="70812585"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sa vzťahujú na všetky zákazky nespadajúce pod ZVO, ktoré budú spolufinancované z fondov EFRR, ESF, KF, ENRF a programy EÚS, bez ohľadu na skutočnosť, či ich zrealizoval prijímateľ ešte pred schválením ŽoNFP, alebo až po schválení tejto ŽoNFP. </w:t>
      </w:r>
      <w:r w:rsidR="00F85AF8" w:rsidRPr="00231027">
        <w:rPr>
          <w:rFonts w:cs="Arial"/>
          <w:szCs w:val="19"/>
        </w:rPr>
        <w:t xml:space="preserve">. Pokiaľ prijímateľ predloží </w:t>
      </w:r>
      <w:r w:rsidR="00F85AF8">
        <w:rPr>
          <w:rFonts w:cs="Arial"/>
          <w:szCs w:val="19"/>
        </w:rPr>
        <w:t>poskytovateľovi</w:t>
      </w:r>
      <w:r w:rsidR="00F85AF8" w:rsidRPr="00231027">
        <w:rPr>
          <w:rFonts w:cs="Arial"/>
          <w:szCs w:val="19"/>
        </w:rPr>
        <w:t xml:space="preserve"> dokumentáciu z procesu zadávania zákazky nespadajúcej pod ZVO, pri ktorej obstarávaní nepostupoval podľa pravidiel uvedených </w:t>
      </w:r>
      <w:r w:rsidR="00F85AF8" w:rsidRPr="00446301">
        <w:rPr>
          <w:rFonts w:cs="Arial"/>
          <w:szCs w:val="19"/>
        </w:rPr>
        <w:t xml:space="preserve">v metodickom pokyne č. 12 a v tejto príručke </w:t>
      </w:r>
      <w:r w:rsidR="00F85AF8" w:rsidRPr="00231027">
        <w:rPr>
          <w:rFonts w:cs="Arial"/>
          <w:szCs w:val="19"/>
        </w:rPr>
        <w:t xml:space="preserve">a porušenie týchto pravidiel malo alebo mohlo mať vplyv na výsledok zadávania zákazky, je </w:t>
      </w:r>
      <w:r w:rsidR="00F85AF8">
        <w:rPr>
          <w:rFonts w:cs="Arial"/>
          <w:szCs w:val="19"/>
        </w:rPr>
        <w:t>poskytovateľ</w:t>
      </w:r>
      <w:r w:rsidR="00F85AF8" w:rsidRPr="00231027">
        <w:rPr>
          <w:rFonts w:cs="Arial"/>
          <w:szCs w:val="19"/>
        </w:rPr>
        <w:t xml:space="preserve"> povinný postupovať na základe analógie a proporcionality podľa metodického pokynu CKO č. 5.</w:t>
      </w:r>
    </w:p>
    <w:p w14:paraId="7A55D369" w14:textId="12C64D7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w:t>
      </w:r>
      <w:r w:rsidR="00FD5A49">
        <w:t>,</w:t>
      </w:r>
      <w:r w:rsidR="00FD5A49" w:rsidRPr="00FD5A49">
        <w:rPr>
          <w:rFonts w:cs="Arial"/>
          <w:szCs w:val="19"/>
        </w:rPr>
        <w:t xml:space="preserve"> </w:t>
      </w:r>
      <w:r w:rsidR="00FD5A49" w:rsidRPr="00FD5A49">
        <w:t>pričom zákonná možnosť uplatnenia výnimky spod pôsobnosti ZVO sa vykladá reštriktívne</w:t>
      </w:r>
      <w:r w:rsidRPr="0073389C">
        <w:t xml:space="preserve">. </w:t>
      </w:r>
      <w:r w:rsidR="00B43B92" w:rsidRPr="00C02D66">
        <w:rPr>
          <w:rFonts w:cs="Arial"/>
          <w:szCs w:val="19"/>
        </w:rPr>
        <w:t xml:space="preserve">V prípade, že </w:t>
      </w:r>
      <w:r w:rsidR="00B43B92">
        <w:rPr>
          <w:rFonts w:cs="Arial"/>
          <w:szCs w:val="19"/>
        </w:rPr>
        <w:t>poskytovateľ</w:t>
      </w:r>
      <w:r w:rsidR="00B43B92" w:rsidRPr="00C02D66">
        <w:rPr>
          <w:rFonts w:cs="Arial"/>
          <w:szCs w:val="19"/>
        </w:rPr>
        <w:t xml:space="preserve"> identifikuje takéto neoprávnené použitie zadávania zákaziek, je povinný výdavky vyplývajúce z takéhoto obstarávania vylúčiť z financovania v plnom rozsahu.</w:t>
      </w:r>
    </w:p>
    <w:p w14:paraId="0FD8FD58" w14:textId="77777777" w:rsidR="00FD5A49" w:rsidRDefault="00FD5A49" w:rsidP="00852446">
      <w:pPr>
        <w:pStyle w:val="Odsekzoznamu"/>
        <w:spacing w:before="120" w:after="120" w:line="288" w:lineRule="auto"/>
        <w:ind w:left="0"/>
        <w:contextualSpacing w:val="0"/>
        <w:jc w:val="both"/>
      </w:pPr>
    </w:p>
    <w:p w14:paraId="47263F22" w14:textId="25894226" w:rsidR="00FD5A49" w:rsidRPr="00852446" w:rsidRDefault="00FD5A49" w:rsidP="00852446">
      <w:pPr>
        <w:pStyle w:val="Odsekzoznamu"/>
        <w:spacing w:before="120" w:after="120" w:line="288" w:lineRule="auto"/>
        <w:ind w:left="0"/>
        <w:contextualSpacing w:val="0"/>
        <w:jc w:val="both"/>
      </w:pPr>
      <w:r w:rsidRPr="00852446">
        <w:t>Na zákazky, ktoré nespadajú</w:t>
      </w:r>
      <w:r w:rsidR="00B43B92">
        <w:t>ce</w:t>
      </w:r>
      <w:r w:rsidRPr="00852446">
        <w:t xml:space="preserve"> pod ZVO, vrátane zákaziek vyhlásených osobou, ktorej verejný obstarávateľ poskytne 50% a menej finančných prostriedkov na dodanie tovaru, uskutočnenie stavebných prác, poskytnutie služieb z NFP sa primerane vzťahuje kapitola 2.5.</w:t>
      </w:r>
      <w:r>
        <w:t>10</w:t>
      </w:r>
      <w:r w:rsidRPr="00852446">
        <w:t xml:space="preserve"> tejto Príručky, ako aj metodický pokyn CKO č. 13 k posudzovaniu konfliktu záujmov v procese VO vrátane jeho príloh v aktuálnom znení.</w:t>
      </w:r>
      <w:r w:rsidR="00B43B92" w:rsidRPr="00B43B92">
        <w:rPr>
          <w:rFonts w:cs="Arial"/>
          <w:szCs w:val="19"/>
        </w:rPr>
        <w:t xml:space="preserve"> </w:t>
      </w:r>
      <w:r w:rsidR="00B43B92" w:rsidRPr="00E076FB">
        <w:rPr>
          <w:rFonts w:cs="Arial"/>
          <w:szCs w:val="19"/>
        </w:rPr>
        <w:t>Prijímateľ je povinný každé zadanie zákazky, na ktorú sa ZVO nevzťahuje riadne odôvodniť (</w:t>
      </w:r>
      <w:r w:rsidR="00B43B92">
        <w:rPr>
          <w:rFonts w:cs="Arial"/>
          <w:szCs w:val="19"/>
        </w:rPr>
        <w:t>n</w:t>
      </w:r>
      <w:r w:rsidR="00B43B92" w:rsidRPr="00E076FB">
        <w:rPr>
          <w:rFonts w:cs="Arial"/>
          <w:szCs w:val="19"/>
        </w:rPr>
        <w:t>a</w:t>
      </w:r>
      <w:r w:rsidR="00B43B92">
        <w:rPr>
          <w:rFonts w:cs="Arial"/>
          <w:szCs w:val="19"/>
        </w:rPr>
        <w:t>j</w:t>
      </w:r>
      <w:r w:rsidR="00B43B92" w:rsidRPr="00E076FB">
        <w:rPr>
          <w:rFonts w:cs="Arial"/>
          <w:szCs w:val="19"/>
        </w:rPr>
        <w:t xml:space="preserve">mä naplnenie reštriktívne vykladaných ustanovení ZVO, na ktoré sa pri danom postupe prijímateľ odvoláva) a podložiť relevantnou dokumentáciou, pričom odôvodnenie aj príslušnú dokumentáciu predkladá na kontrolu </w:t>
      </w:r>
      <w:r w:rsidR="00B43B92">
        <w:rPr>
          <w:rFonts w:cs="Arial"/>
          <w:szCs w:val="19"/>
        </w:rPr>
        <w:t>poskytovateľovi.</w:t>
      </w:r>
    </w:p>
    <w:p w14:paraId="33E1B80E" w14:textId="77777777" w:rsidR="00FD5A49" w:rsidRDefault="00FD5A49" w:rsidP="00852446">
      <w:pPr>
        <w:pStyle w:val="Odsekzoznamu"/>
        <w:tabs>
          <w:tab w:val="left" w:pos="1014"/>
        </w:tabs>
        <w:spacing w:before="120" w:after="120" w:line="288" w:lineRule="auto"/>
        <w:ind w:left="0"/>
        <w:contextualSpacing w:val="0"/>
        <w:jc w:val="both"/>
        <w:rPr>
          <w:b/>
        </w:rPr>
      </w:pPr>
    </w:p>
    <w:p w14:paraId="7A55D36A" w14:textId="2150CD53" w:rsidR="009D7F63" w:rsidRPr="0073389C" w:rsidRDefault="009D7F63" w:rsidP="005B7173">
      <w:pPr>
        <w:pStyle w:val="Odsekzoznamu"/>
        <w:numPr>
          <w:ilvl w:val="0"/>
          <w:numId w:val="116"/>
        </w:numPr>
        <w:tabs>
          <w:tab w:val="left" w:pos="1014"/>
        </w:tabs>
        <w:spacing w:before="120" w:after="120" w:line="288" w:lineRule="auto"/>
        <w:contextualSpacing w:val="0"/>
        <w:jc w:val="both"/>
        <w:rPr>
          <w:b/>
        </w:rPr>
      </w:pPr>
      <w:r w:rsidRPr="0073389C">
        <w:rPr>
          <w:b/>
        </w:rPr>
        <w:t>Pravidlá uplatňujúce sa pri zadávaní a kontrole zákaziek z výnimky</w:t>
      </w:r>
    </w:p>
    <w:p w14:paraId="7A55D36B" w14:textId="130C54D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00B43B92" w:rsidRPr="00AB6258">
        <w:rPr>
          <w:rFonts w:cs="Arial"/>
          <w:color w:val="FF0000"/>
          <w:szCs w:val="19"/>
        </w:rPr>
        <w:t>Pri zadávaní zákaziek spadajúcich pod výnimky podľa § 1 ods. 2 až 14 ZVO (okrem zákaziek zadávaných vnútorným obstarávaním, pre ktoré sú určené pravidlá v</w:t>
      </w:r>
      <w:r w:rsidR="00B43B92">
        <w:rPr>
          <w:rFonts w:cs="Arial"/>
          <w:color w:val="FF0000"/>
          <w:szCs w:val="19"/>
        </w:rPr>
        <w:t> časti B.</w:t>
      </w:r>
      <w:r w:rsidR="00B43B92" w:rsidRPr="00AB6258">
        <w:rPr>
          <w:rFonts w:cs="Arial"/>
          <w:color w:val="FF0000"/>
          <w:szCs w:val="19"/>
        </w:rPr>
        <w:t xml:space="preserve"> tejto </w:t>
      </w:r>
      <w:r w:rsidR="00B43B92">
        <w:rPr>
          <w:rFonts w:cs="Arial"/>
          <w:color w:val="FF0000"/>
          <w:szCs w:val="19"/>
        </w:rPr>
        <w:t>kapitoly</w:t>
      </w:r>
      <w:r w:rsidR="00B43B92" w:rsidRPr="00AB6258">
        <w:rPr>
          <w:rFonts w:cs="Arial"/>
          <w:color w:val="FF0000"/>
          <w:szCs w:val="19"/>
        </w:rPr>
        <w:t xml:space="preserve">) je prijímateľ povinný postupovať primárne podľa pravidiel relevantných pre tento typ zákaziek uvedených v tejto príručke a podľa pravidiel uvedených v kapitole č. 3 Metodického pokynu CKO č. 12 </w:t>
      </w:r>
      <w:r w:rsidR="00B43B92" w:rsidRPr="009B5A7E">
        <w:rPr>
          <w:rFonts w:cs="Arial"/>
          <w:szCs w:val="19"/>
        </w:rPr>
        <w:t xml:space="preserve">k zadávaniu zákaziek nespadajúcich pod zákon o verejnom obstarávaní </w:t>
      </w:r>
      <w:r w:rsidR="00B43B92" w:rsidRPr="00AB6258">
        <w:rPr>
          <w:rFonts w:cs="Arial"/>
          <w:color w:val="FF0000"/>
          <w:szCs w:val="19"/>
          <w:u w:val="single"/>
        </w:rPr>
        <w:t>v rozsahu, ktorý nie je v rozpore s pravidlami tejto príručky</w:t>
      </w:r>
      <w:r w:rsidR="00B43B92" w:rsidRPr="00AB6258">
        <w:rPr>
          <w:rFonts w:cs="Arial"/>
          <w:color w:val="FF0000"/>
          <w:szCs w:val="19"/>
        </w:rPr>
        <w:t>. Z tohto dôvodu táto kapitola nepredstavuje vyčerpávajúci výklad pravid</w:t>
      </w:r>
      <w:r w:rsidR="00B43B92">
        <w:rPr>
          <w:rFonts w:cs="Arial"/>
          <w:color w:val="FF0000"/>
          <w:szCs w:val="19"/>
        </w:rPr>
        <w:t>iel uplatňujúcich sa pri zákazká</w:t>
      </w:r>
      <w:r w:rsidR="00B43B92" w:rsidRPr="00AB6258">
        <w:rPr>
          <w:rFonts w:cs="Arial"/>
          <w:color w:val="FF0000"/>
          <w:szCs w:val="19"/>
        </w:rPr>
        <w:t>ch nespadajúcich pod ZVO.</w:t>
      </w:r>
      <w:r w:rsidRPr="0073389C">
        <w:t xml:space="preserve">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14:paraId="4759437F" w14:textId="3C06E087" w:rsidR="00AA6A7C" w:rsidRDefault="00AA6A7C" w:rsidP="009D7F63">
      <w:pPr>
        <w:tabs>
          <w:tab w:val="left" w:pos="1014"/>
        </w:tabs>
        <w:spacing w:before="120" w:after="120" w:line="288" w:lineRule="auto"/>
        <w:jc w:val="both"/>
      </w:pPr>
      <w:r w:rsidRPr="00AA6A7C">
        <w:t xml:space="preserve">Pravidlá uvedené v tejto časti </w:t>
      </w:r>
      <w:r w:rsidR="00B43B92">
        <w:rPr>
          <w:rFonts w:cs="Arial"/>
          <w:szCs w:val="19"/>
        </w:rPr>
        <w:t xml:space="preserve">kapitoly 2.5.9 príručky </w:t>
      </w:r>
      <w:r w:rsidRPr="00AA6A7C">
        <w:t>sa nevzťahujú na uzatváranie pracovných zmlúv, dohôd o prácach vykonávaných mimo pracovného pomeru alebo obdobného pracovného vzťahu v zmysle § 1 ods. 2 písm. e) ZVO.</w:t>
      </w:r>
    </w:p>
    <w:p w14:paraId="7676B567" w14:textId="77777777" w:rsidR="00280BB0" w:rsidRPr="00280BB0" w:rsidRDefault="009D7F63" w:rsidP="00280BB0">
      <w:pPr>
        <w:tabs>
          <w:tab w:val="left" w:pos="1014"/>
        </w:tabs>
        <w:spacing w:before="120" w:after="120" w:line="288" w:lineRule="auto"/>
        <w:jc w:val="both"/>
      </w:pPr>
      <w:r w:rsidRPr="0073389C">
        <w:t>Je potrebné, aby prijímateľ vykonal prieskum trhu. Prijímateľ osloví</w:t>
      </w:r>
      <w:r w:rsidR="00111724">
        <w:t>/identifikuje</w:t>
      </w:r>
      <w:r w:rsidRPr="0073389C">
        <w:t xml:space="preserve"> minimálne </w:t>
      </w:r>
      <w:r w:rsidR="00111724">
        <w:t>3</w:t>
      </w:r>
      <w:r w:rsidR="00111724" w:rsidRPr="0073389C">
        <w:t xml:space="preserve"> </w:t>
      </w:r>
      <w:r w:rsidRPr="0073389C">
        <w:t>potenciálnych dodávateľov</w:t>
      </w:r>
      <w:r w:rsidR="00111724">
        <w:t>.</w:t>
      </w:r>
      <w:r w:rsidRPr="0073389C">
        <w:t xml:space="preserve"> </w:t>
      </w:r>
      <w:r w:rsidR="00280BB0" w:rsidRPr="00280BB0">
        <w:t>Vo výnimočných prípadoch, kedy môže ísť o jedinečný predmet zákazky, môže prijímateľ osloviť/identifikovať aj menej ako troch záujemcov, pričom táto výnimka musí byť zo strany prijímateľa riadne zdôvodnená a vypracovaná ešte pred vyhlásením zákazky a dôkazné bremeno preukázania skutočnosti, že na relevantnom trhu neexistuje viac ako 1 alebo 2 dodávatelia znáša prijímateľ. Odôvodnenie k jedinečnému predmetu zákazky, resp. k predmetu zákazky, v rámci ktorého nie je možné vykonať prieskum trhu, musí byť súčasťou dokumentácie k zákazke.</w:t>
      </w:r>
    </w:p>
    <w:p w14:paraId="2958E783" w14:textId="4A90EEE5" w:rsidR="00111724" w:rsidRDefault="00111724" w:rsidP="009D7F63">
      <w:pPr>
        <w:tabs>
          <w:tab w:val="left" w:pos="1014"/>
        </w:tabs>
        <w:spacing w:before="120" w:after="120" w:line="288" w:lineRule="auto"/>
        <w:jc w:val="both"/>
      </w:pPr>
    </w:p>
    <w:p w14:paraId="7A55D374" w14:textId="2F6E63F8" w:rsidR="009D7F63" w:rsidRPr="0073389C" w:rsidRDefault="00111724" w:rsidP="00852446">
      <w:pPr>
        <w:tabs>
          <w:tab w:val="left" w:pos="1014"/>
        </w:tabs>
        <w:spacing w:before="120" w:after="120" w:line="288" w:lineRule="auto"/>
        <w:jc w:val="both"/>
      </w:pPr>
      <w:r>
        <w:t xml:space="preserve">V prípade vykonania prieskumu oslovením potenciálnych dodávateľov prijímateľ </w:t>
      </w:r>
      <w:r w:rsidR="009D7F63" w:rsidRPr="0073389C">
        <w:t>stanoví lehotu na predkladanie ponúk</w:t>
      </w:r>
      <w:r w:rsidR="003D6254">
        <w:t xml:space="preserve"> primerane</w:t>
      </w:r>
      <w:r w:rsidR="00B43B92" w:rsidRPr="00B43B92">
        <w:rPr>
          <w:rFonts w:cs="Arial"/>
          <w:szCs w:val="19"/>
        </w:rPr>
        <w:t xml:space="preserve"> </w:t>
      </w:r>
      <w:r w:rsidR="00B43B92" w:rsidRPr="0068047A">
        <w:rPr>
          <w:rFonts w:cs="Arial"/>
          <w:szCs w:val="19"/>
        </w:rPr>
        <w:t>hodnote zákazky a náročnosti vypracovania ponuky</w:t>
      </w:r>
      <w:r w:rsidR="003D6254">
        <w:t>,</w:t>
      </w:r>
      <w:r w:rsidR="009D7F63" w:rsidRPr="0073389C">
        <w:t xml:space="preserve"> </w:t>
      </w:r>
      <w:r w:rsidR="003D6254">
        <w:t xml:space="preserve">avšak </w:t>
      </w:r>
      <w:r w:rsidR="009D7F63" w:rsidRPr="0073389C">
        <w:t xml:space="preserve">minimálne </w:t>
      </w:r>
      <w:r w:rsidR="003D6254">
        <w:t>3</w:t>
      </w:r>
      <w:r w:rsidR="003D6254" w:rsidRPr="0073389C">
        <w:t xml:space="preserve"> pracovn</w:t>
      </w:r>
      <w:r w:rsidR="003D6254">
        <w:t>é</w:t>
      </w:r>
      <w:r w:rsidR="003D6254" w:rsidRPr="0073389C">
        <w:t xml:space="preserve"> </w:t>
      </w:r>
      <w:r w:rsidR="009D7F63" w:rsidRPr="0073389C">
        <w:t>dn</w:t>
      </w:r>
      <w:r w:rsidR="003D6254">
        <w:t>i</w:t>
      </w:r>
      <w:r w:rsidR="00B43B92" w:rsidRPr="00B43B92">
        <w:rPr>
          <w:rFonts w:cs="Arial"/>
          <w:szCs w:val="19"/>
        </w:rPr>
        <w:t xml:space="preserve"> </w:t>
      </w:r>
      <w:r w:rsidR="00B43B92" w:rsidRPr="0068047A">
        <w:rPr>
          <w:rFonts w:cs="Arial"/>
          <w:szCs w:val="19"/>
        </w:rPr>
        <w:t>od oslovenia potenciálnych dodávateľov</w:t>
      </w:r>
      <w:r w:rsidR="009D7F63" w:rsidRPr="0073389C">
        <w:t xml:space="preserve">. </w:t>
      </w:r>
      <w:r w:rsidR="00280BB0" w:rsidRPr="00280BB0">
        <w:t xml:space="preserve">Prijímateľ môže pre tento účel využiť vzor prílohy </w:t>
      </w:r>
      <w:r w:rsidR="00280BB0">
        <w:t xml:space="preserve">č. 24 </w:t>
      </w:r>
      <w:r w:rsidR="009D7F63" w:rsidRPr="0073389C">
        <w:t xml:space="preserve">Výzva na predloženie ponuky </w:t>
      </w:r>
    </w:p>
    <w:p w14:paraId="7A55D375" w14:textId="5B1F732D" w:rsidR="009D7F63" w:rsidRPr="0073389C" w:rsidRDefault="009D7F63" w:rsidP="009D7F63">
      <w:pPr>
        <w:autoSpaceDE w:val="0"/>
        <w:autoSpaceDN w:val="0"/>
        <w:adjustRightInd w:val="0"/>
        <w:spacing w:before="120" w:after="120" w:line="288" w:lineRule="auto"/>
        <w:jc w:val="both"/>
      </w:pPr>
      <w:r w:rsidRPr="0073389C">
        <w:t>Prijímateľ pri vyhodnotení prieskumu trhu v súlade s </w:t>
      </w:r>
      <w:r w:rsidR="00280BB0">
        <w:t>podmienkami stanovenými vo výzve na predloženie ponúk</w:t>
      </w:r>
      <w:r w:rsidRPr="0073389C">
        <w:t xml:space="preserve"> a skúma splnenie podmienok účasti a vyhodnocuje ponuky v súlade s kritériami stanovenými vo </w:t>
      </w:r>
      <w:r w:rsidR="00D76DD9">
        <w:t>v</w:t>
      </w:r>
      <w:r w:rsidRPr="0073389C">
        <w:t>ýzve na predkladanie ponúk. Prijímateľ vyhotoví zápis z</w:t>
      </w:r>
      <w:r w:rsidR="00B43B92">
        <w:t> </w:t>
      </w:r>
      <w:r w:rsidRPr="0073389C">
        <w:t>prieskumu</w:t>
      </w:r>
      <w:r w:rsidR="00B43B92">
        <w:t xml:space="preserve"> trhu</w:t>
      </w:r>
      <w:r w:rsidRPr="0073389C">
        <w:rPr>
          <w:i/>
        </w:rPr>
        <w:t xml:space="preserve"> </w:t>
      </w:r>
      <w:r w:rsidRPr="0073389C">
        <w:t xml:space="preserve">(príloha č. </w:t>
      </w:r>
      <w:r w:rsidR="001A6E82" w:rsidRPr="0073389C">
        <w:t>2</w:t>
      </w:r>
      <w:r w:rsidR="001A6E82">
        <w:t>5</w:t>
      </w:r>
      <w:r w:rsidRPr="0073389C">
        <w:t xml:space="preserve">). </w:t>
      </w:r>
    </w:p>
    <w:p w14:paraId="33CAF6ED" w14:textId="6D43049D" w:rsidR="00280BB0" w:rsidRPr="0042029B" w:rsidRDefault="00280BB0" w:rsidP="00280BB0">
      <w:pPr>
        <w:autoSpaceDE w:val="0"/>
        <w:autoSpaceDN w:val="0"/>
        <w:adjustRightInd w:val="0"/>
        <w:spacing w:before="120" w:after="120" w:line="288" w:lineRule="auto"/>
        <w:jc w:val="both"/>
      </w:pPr>
      <w:r w:rsidRPr="0042029B">
        <w:t>V prípade výnimky, ktorá nie je viazaná na finančný limit, nie je povinnosťou prijímateľa predložiť určenie a výpočet predpokladanej hodnoty zákazky. Obdobne v prípade výnimiek, ktoré sú viazané na finančné limity podlimitných zákaziek</w:t>
      </w:r>
      <w:r w:rsidR="004019DE">
        <w:t>,</w:t>
      </w:r>
      <w:r w:rsidRPr="0042029B">
        <w:t xml:space="preserve"> zákaziek s nízkou hodnotou</w:t>
      </w:r>
      <w:r w:rsidR="004019DE" w:rsidRPr="004019DE">
        <w:rPr>
          <w:rFonts w:cs="Arial"/>
          <w:szCs w:val="19"/>
        </w:rPr>
        <w:t xml:space="preserve"> </w:t>
      </w:r>
      <w:r w:rsidR="004019DE" w:rsidRPr="00407515">
        <w:rPr>
          <w:rFonts w:cs="Arial"/>
          <w:szCs w:val="19"/>
        </w:rPr>
        <w:t>a</w:t>
      </w:r>
      <w:r w:rsidR="004019DE" w:rsidRPr="00AB6258">
        <w:rPr>
          <w:rFonts w:cs="Arial"/>
          <w:szCs w:val="19"/>
        </w:rPr>
        <w:t> zákaziek podľa § 1 ods. 14 ZVO</w:t>
      </w:r>
      <w:r w:rsidRPr="0042029B">
        <w:t>, nie je potrebné určovať predpokladanú hodnotu zákazky, ale rozhodujúce je, aby zmluva, ktorá je uzatvorená s úspešným uchádzačom, bola vo finančnom limite, ktorý je spojený s možnosťou uplatnenia predmetnej výnimky</w:t>
      </w:r>
      <w:r w:rsidR="004019DE" w:rsidRPr="00AB6258">
        <w:rPr>
          <w:rFonts w:cs="Arial"/>
          <w:szCs w:val="19"/>
        </w:rPr>
        <w:t>(finančné limity sú uvádzané v EUR bez DPH)</w:t>
      </w:r>
      <w:r w:rsidRPr="0042029B">
        <w:t>. Prijímateľ pri zadávaní podlimitnej zákazky</w:t>
      </w:r>
      <w:r w:rsidR="00B43B92">
        <w:t>,</w:t>
      </w:r>
      <w:r w:rsidRPr="0042029B">
        <w:t xml:space="preserve"> zákazky s nízkou hodnotou</w:t>
      </w:r>
      <w:r w:rsidR="00B43B92" w:rsidRPr="00B43B92">
        <w:rPr>
          <w:rFonts w:cs="Arial"/>
          <w:szCs w:val="19"/>
        </w:rPr>
        <w:t xml:space="preserve"> </w:t>
      </w:r>
      <w:r w:rsidR="00B43B92" w:rsidRPr="00407515">
        <w:rPr>
          <w:rFonts w:cs="Arial"/>
          <w:szCs w:val="19"/>
        </w:rPr>
        <w:t>a</w:t>
      </w:r>
      <w:r w:rsidR="00B43B92" w:rsidRPr="00AB6258">
        <w:rPr>
          <w:rFonts w:cs="Arial"/>
          <w:szCs w:val="19"/>
        </w:rPr>
        <w:t> zákaziek podľa § 1 ods. 14 ZVO</w:t>
      </w:r>
      <w:r w:rsidRPr="0042029B">
        <w:t xml:space="preserve"> v režime výnimky nesmie zákazku umelo rozdeliť s cieľom vyhnúť sa pravidlám a postupom VO.</w:t>
      </w:r>
    </w:p>
    <w:p w14:paraId="0C6FA0E4" w14:textId="1E2BBC0E" w:rsidR="00280BB0" w:rsidRPr="0042029B" w:rsidRDefault="00280BB0" w:rsidP="00280BB0">
      <w:pPr>
        <w:autoSpaceDE w:val="0"/>
        <w:autoSpaceDN w:val="0"/>
        <w:adjustRightInd w:val="0"/>
        <w:spacing w:before="120" w:after="120" w:line="288" w:lineRule="auto"/>
        <w:jc w:val="both"/>
      </w:pPr>
      <w:r w:rsidRPr="0042029B">
        <w:t xml:space="preserve">Prieskum trhu slúži pre overenie hospodárnosti výdavkov zákazky, pričom </w:t>
      </w:r>
      <w:r w:rsidR="00AA04BE">
        <w:t>na</w:t>
      </w:r>
      <w:r w:rsidR="00AA04BE" w:rsidRPr="0042029B">
        <w:t xml:space="preserve"> </w:t>
      </w:r>
      <w:r w:rsidRPr="0042029B">
        <w:t>tento účel je možné aktuálnu cenovú ponuku hospodárskeho subjektu, v prospech ktorého bude zadaná zákazka v režime výnimky, porovnať s cenovými ponukami, ktoré nie sú staršie ako 6 mesiacov v porovnaní s </w:t>
      </w:r>
      <w:r w:rsidR="00AA04BE" w:rsidRPr="0068047A">
        <w:rPr>
          <w:rFonts w:cs="Arial"/>
          <w:szCs w:val="19"/>
        </w:rPr>
        <w:t>dátumom vyhotovenia cenovej ponuky</w:t>
      </w:r>
      <w:r w:rsidR="00AA04BE" w:rsidRPr="0042029B" w:rsidDel="00AA04BE">
        <w:t xml:space="preserve"> </w:t>
      </w:r>
      <w:r w:rsidRPr="0042029B">
        <w:t xml:space="preserve">hospodárskeho subjektu, ktorému sa zadáva zákazka. </w:t>
      </w:r>
      <w:r w:rsidR="00AA04BE" w:rsidRPr="00407515">
        <w:rPr>
          <w:rFonts w:cs="Arial"/>
          <w:szCs w:val="19"/>
        </w:rPr>
        <w:t xml:space="preserve">Ak sa cenová ponuka hospodárskeho subjektu, v prospech ktorého má byť zadaná zákazka, porovnáva s cenovými ponukami na rovnaké alebo porovnateľné predmety zákazky, ktoré boli výsledkom postupu VO alebo obstarávania, musí ísť o postupy zadávania zákaziek, v rámci ktorých neboli identifikované porušenia pravidiel a postupov podľa platnej legislatívy a metodických pokynov CKO, ktoré mali alebo mohli mať vplyv na výsledok zadávania zákazky. </w:t>
      </w:r>
      <w:r w:rsidRPr="0042029B">
        <w:t xml:space="preserve">Ak prijímateľ preukáže, že ceny obstarávaných tovarov, stavebných prác alebo služieb nezaznamenali na trhu zmenu, je možné overiť hospodárnosť aj porovnaním s ponukami staršími ako 6 mesiacov. Zdôvodnenie tejto skutočnosti musí byť súčasťou dokumentácie k zákazke. Ak je to objektívne možné, prijímateľ realizuje prieskum trhu pre účely overenia hospodárnosti tak, že aktuálnu cenovú ponuku hospodárskeho subjektu, v prospech ktorého bude zadaná zákazka v režime výnimky, porovná s cenovými ponukami </w:t>
      </w:r>
      <w:r w:rsidR="00AA04BE" w:rsidRPr="00407515">
        <w:rPr>
          <w:rFonts w:cs="Arial"/>
          <w:szCs w:val="19"/>
        </w:rPr>
        <w:t xml:space="preserve">na rovnaké alebo porovnateľné predmety zákazky </w:t>
      </w:r>
      <w:r w:rsidRPr="0042029B">
        <w:t>minimálne ďalších dvoch hospodárskych subjektov. Tieto hospodárske subjekty musia byť oprávnené dodávať tovar, poskytovať služby, alebo realizovať stavebné práce, ktoré tvoria predmet zákazky.</w:t>
      </w:r>
    </w:p>
    <w:p w14:paraId="59AC6E7A" w14:textId="77777777" w:rsidR="00280BB0" w:rsidRDefault="00280BB0" w:rsidP="009D7F63">
      <w:pPr>
        <w:autoSpaceDE w:val="0"/>
        <w:autoSpaceDN w:val="0"/>
        <w:adjustRightInd w:val="0"/>
        <w:spacing w:before="120" w:after="120" w:line="288" w:lineRule="auto"/>
        <w:jc w:val="both"/>
        <w:rPr>
          <w:b/>
          <w:i/>
          <w:color w:val="FF0000"/>
        </w:rPr>
      </w:pPr>
    </w:p>
    <w:p w14:paraId="6DA756E1" w14:textId="37FB6F56" w:rsidR="00C43500" w:rsidRDefault="00C43500" w:rsidP="009D7F63">
      <w:pPr>
        <w:autoSpaceDE w:val="0"/>
        <w:autoSpaceDN w:val="0"/>
        <w:adjustRightInd w:val="0"/>
        <w:spacing w:before="120" w:after="120" w:line="288" w:lineRule="auto"/>
        <w:jc w:val="both"/>
      </w:pPr>
      <w:r w:rsidRPr="00C340D9">
        <w:rPr>
          <w:b/>
          <w:i/>
          <w:color w:val="FF0000"/>
        </w:rPr>
        <w:t>Povinnosť prijímateľa:</w:t>
      </w:r>
      <w:r w:rsidR="00AA04BE" w:rsidRPr="00AA04BE">
        <w:rPr>
          <w:rFonts w:cs="Arial"/>
          <w:szCs w:val="19"/>
        </w:rPr>
        <w:t xml:space="preserve"> </w:t>
      </w:r>
      <w:r w:rsidR="00AA04BE">
        <w:rPr>
          <w:rFonts w:cs="Arial"/>
          <w:szCs w:val="19"/>
        </w:rPr>
        <w:t>V</w:t>
      </w:r>
      <w:r w:rsidR="00AA04BE" w:rsidRPr="00517B0A">
        <w:rPr>
          <w:rFonts w:cs="Arial"/>
          <w:szCs w:val="19"/>
        </w:rPr>
        <w:t xml:space="preserve"> prípade zadávania zákazky </w:t>
      </w:r>
      <w:r w:rsidR="00AA04BE" w:rsidRPr="0068047A">
        <w:rPr>
          <w:rFonts w:cs="Arial"/>
          <w:szCs w:val="19"/>
        </w:rPr>
        <w:t>podľa § 1 ods. 2 písm. c) ZVO na nadobúdanie existujúcich stavieb alebo nájom existujúcich stavieb a iných nehnuteľností alebo nadobúdanie práv k nim akýmkoľvek spôsobom financovania je</w:t>
      </w:r>
      <w:r w:rsidRPr="00C340D9">
        <w:rPr>
          <w:b/>
          <w:i/>
          <w:color w:val="FF0000"/>
        </w:rPr>
        <w:t xml:space="preserve"> </w:t>
      </w:r>
      <w:r w:rsidR="00AA04BE">
        <w:t>p</w:t>
      </w:r>
      <w:r w:rsidR="00280BB0" w:rsidRPr="0042029B">
        <w:t>rijímateľ je povinný vykonať prieskum trhu, ktorým sa má preukázať hospodárnosť</w:t>
      </w:r>
      <w:r w:rsidR="00AA04BE" w:rsidRPr="00AA04BE">
        <w:rPr>
          <w:rFonts w:cs="Arial"/>
          <w:szCs w:val="19"/>
        </w:rPr>
        <w:t xml:space="preserve"> </w:t>
      </w:r>
      <w:r w:rsidR="00AA04BE" w:rsidRPr="0068047A">
        <w:rPr>
          <w:rFonts w:cs="Arial"/>
          <w:szCs w:val="19"/>
        </w:rPr>
        <w:t>alebo sa hospodárnosť výdavkov overí na základe znaleckého posudku.</w:t>
      </w:r>
      <w:r w:rsidR="00280BB0" w:rsidRPr="0042029B">
        <w:t xml:space="preserve">. </w:t>
      </w:r>
      <w:r w:rsidRPr="001B411C">
        <w:t>Ak prijíma</w:t>
      </w:r>
      <w:r w:rsidRPr="001F7F84">
        <w:t xml:space="preserve">teľ zadá zákazku na nadobúdanie existujúcich stavieb alebo nájom existujúcich stavieb a iných nehnuteľností </w:t>
      </w:r>
      <w:r w:rsidR="00AA04BE" w:rsidRPr="0068047A">
        <w:rPr>
          <w:rFonts w:cs="Arial"/>
          <w:szCs w:val="19"/>
        </w:rPr>
        <w:t xml:space="preserve">prieskumom trhu </w:t>
      </w:r>
      <w:r w:rsidRPr="001F7F84">
        <w:t>uchádzačovi, ktorý neponúkne najnižšiu cenu, musí svoje rozhodnutie o zadaní zákazky riadne odôvodniť s ohľadom na dodržanie pravidiel hospodárnosti.</w:t>
      </w:r>
      <w:r w:rsidR="00AA04BE" w:rsidRPr="0068047A">
        <w:rPr>
          <w:rFonts w:cs="Arial"/>
          <w:szCs w:val="19"/>
        </w:rPr>
        <w:t xml:space="preserve"> Informácia</w:t>
      </w:r>
      <w:r w:rsidR="00AA04BE" w:rsidRPr="003C06CA">
        <w:rPr>
          <w:rFonts w:cs="Arial"/>
          <w:szCs w:val="19"/>
        </w:rPr>
        <w:t xml:space="preserve"> o možnosti zadať zákazku uchádzačovi, ktorý neponúkne najnižšiu cenu, bude súčasťou výzvy na predkladanie ponúk, ak prijímateľ osloví min. 3 vybraných záujemcov so žiadosťou o predloženie ponuky, pričom prijímateľ uvedie vo výzve na predkladanie ponúk skutočnosti, ktoré v tomto prípade môže zohľadniť (ak by vyhodnotil ako úspešného, uchádzača s vyššou cenou). </w:t>
      </w:r>
      <w:r w:rsidRPr="001F7F84">
        <w:t>V rámci prieskumu trhu má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k zadávaniu zákaziek nespadajúcich pod zákon o verejnom obstarávaní</w:t>
      </w:r>
      <w:r w:rsidR="00AA04BE" w:rsidRPr="00AA04BE">
        <w:rPr>
          <w:rFonts w:cs="Arial"/>
          <w:szCs w:val="19"/>
        </w:rPr>
        <w:t xml:space="preserve"> </w:t>
      </w:r>
      <w:r w:rsidR="00AA04BE" w:rsidRPr="003C06CA">
        <w:rPr>
          <w:rFonts w:cs="Arial"/>
          <w:szCs w:val="19"/>
        </w:rPr>
        <w:t>a princípy uvedené v tejto kapitole príručky</w:t>
      </w:r>
      <w:r w:rsidRPr="001F7F84">
        <w:t xml:space="preserve">. Pre účely preukázania hospodárnosti výdavkov je možné využiť aj inštitút znaleckého posudku, ktorý </w:t>
      </w:r>
      <w:r w:rsidR="00AA04BE" w:rsidRPr="003C06CA">
        <w:rPr>
          <w:rFonts w:cs="Arial"/>
          <w:szCs w:val="19"/>
        </w:rPr>
        <w:t>v tomto prípade môže nahradiť</w:t>
      </w:r>
      <w:r w:rsidR="00AA04BE">
        <w:t xml:space="preserve"> </w:t>
      </w:r>
      <w:r w:rsidRPr="001F7F84">
        <w:t>prieskum trhu.</w:t>
      </w:r>
      <w:r w:rsidR="00AA04BE" w:rsidRPr="00AA04BE">
        <w:rPr>
          <w:rFonts w:cs="Arial"/>
          <w:szCs w:val="19"/>
        </w:rPr>
        <w:t xml:space="preserve"> </w:t>
      </w:r>
      <w:r w:rsidR="00AA04BE" w:rsidRPr="003C06CA">
        <w:rPr>
          <w:rFonts w:cs="Arial"/>
          <w:szCs w:val="19"/>
        </w:rPr>
        <w:t xml:space="preserve">Náklady na </w:t>
      </w:r>
      <w:r w:rsidR="00AA04BE">
        <w:rPr>
          <w:rFonts w:cs="Arial"/>
          <w:szCs w:val="19"/>
        </w:rPr>
        <w:t xml:space="preserve">vyhotovenie </w:t>
      </w:r>
      <w:r w:rsidR="00AA04BE" w:rsidRPr="003C06CA">
        <w:rPr>
          <w:rFonts w:cs="Arial"/>
          <w:szCs w:val="19"/>
        </w:rPr>
        <w:t>znaleck</w:t>
      </w:r>
      <w:r w:rsidR="00AA04BE">
        <w:rPr>
          <w:rFonts w:cs="Arial"/>
          <w:szCs w:val="19"/>
        </w:rPr>
        <w:t>ého posudku</w:t>
      </w:r>
      <w:r w:rsidR="00AA04BE" w:rsidRPr="003C06CA">
        <w:rPr>
          <w:rFonts w:cs="Arial"/>
          <w:szCs w:val="19"/>
        </w:rPr>
        <w:t xml:space="preserve"> znáša prijímateľ.</w:t>
      </w:r>
    </w:p>
    <w:p w14:paraId="7C990398" w14:textId="486E98D7" w:rsidR="00C43500" w:rsidRPr="001F7F84" w:rsidRDefault="00C43500"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Pr="001F7F84">
        <w: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w:t>
      </w:r>
      <w:r w:rsidR="00280BB0">
        <w:t xml:space="preserve"> </w:t>
      </w:r>
      <w:r w:rsidR="00280BB0" w:rsidRPr="00280BB0">
        <w:t>Obdobne zákazky spojené s dodaním hnuteľného tovaru (napr. kancelárske vybavenie prenajatých priestorov) nespadajú pod režim výnimky podľa § 1 ods. 2 písm. c) ZVO.</w:t>
      </w:r>
    </w:p>
    <w:p w14:paraId="0364D6FD" w14:textId="77777777" w:rsidR="00C43500" w:rsidRDefault="00C43500" w:rsidP="009D7F63">
      <w:pPr>
        <w:autoSpaceDE w:val="0"/>
        <w:autoSpaceDN w:val="0"/>
        <w:adjustRightInd w:val="0"/>
        <w:spacing w:before="120" w:after="120" w:line="288" w:lineRule="auto"/>
        <w:jc w:val="both"/>
        <w:rPr>
          <w:b/>
          <w:i/>
          <w:color w:val="FF0000"/>
        </w:rPr>
      </w:pPr>
    </w:p>
    <w:p w14:paraId="07BE610C" w14:textId="44EE3AE8" w:rsidR="00280BB0" w:rsidRPr="00280BB0" w:rsidRDefault="00914736" w:rsidP="00280BB0">
      <w:pPr>
        <w:autoSpaceDE w:val="0"/>
        <w:autoSpaceDN w:val="0"/>
        <w:adjustRightInd w:val="0"/>
        <w:spacing w:before="120" w:after="120" w:line="288" w:lineRule="auto"/>
        <w:jc w:val="both"/>
      </w:pPr>
      <w:r w:rsidRPr="00914736">
        <w:rPr>
          <w:b/>
          <w:i/>
          <w:color w:val="FF0000"/>
        </w:rPr>
        <w:t xml:space="preserve">Povinnosť prijímateľa: </w:t>
      </w:r>
      <w:r w:rsidRPr="001F7F84">
        <w:t>V prípade zadávania zákazky podľa § 1 ods. 12 písm. d)</w:t>
      </w:r>
      <w:r w:rsidR="00280BB0">
        <w:t>, písm. q)</w:t>
      </w:r>
      <w:r w:rsidRPr="001F7F84">
        <w:t xml:space="preserve"> alebo písm. </w:t>
      </w:r>
      <w:r w:rsidR="00280BB0">
        <w:t>u</w:t>
      </w:r>
      <w:r w:rsidRPr="001F7F84">
        <w:t>) ZVO je prijímateľ povinný vykonať deklaratórny prieskum</w:t>
      </w:r>
      <w:r w:rsidR="00280BB0">
        <w:t xml:space="preserve"> na overenie hospodárnosti</w:t>
      </w:r>
      <w:r w:rsidRPr="001F7F84">
        <w:t>, ktorým preukáže, že zákazka, ktorá bude zadaná priamo dodávateľovi v zmysle § 1 ods. 12 písm. d)</w:t>
      </w:r>
      <w:r w:rsidR="00280BB0">
        <w:t>, písm. q)</w:t>
      </w:r>
      <w:r w:rsidRPr="001F7F84">
        <w:t xml:space="preserve"> alebo písm. </w:t>
      </w:r>
      <w:r w:rsidR="00280BB0">
        <w:t>u</w:t>
      </w:r>
      <w:r w:rsidRPr="001F7F84">
        <w:t>) ZVO je hospodárnejšia oproti výsledkom zisteným v rámci prieskumu trhu. V prípade, že výsledok prieskumu trhu nepreukáže túto hospodárnosť, je prijímateľ povinný postupovať pri zadávaní zákazky v zmysle pravidiel a postupov ZVO.</w:t>
      </w:r>
      <w:r w:rsidR="00280BB0">
        <w:t xml:space="preserve"> </w:t>
      </w:r>
      <w:r w:rsidR="00280BB0" w:rsidRPr="00280BB0">
        <w:t xml:space="preserve">. Deklaratórny prieskum trhu na overenie hospodárnosti môže prijímateľ vykonať ako: </w:t>
      </w:r>
    </w:p>
    <w:p w14:paraId="2D9DC41B" w14:textId="2C5C0E85" w:rsidR="00280BB0" w:rsidRPr="00280BB0" w:rsidRDefault="00280BB0" w:rsidP="005B7173">
      <w:pPr>
        <w:numPr>
          <w:ilvl w:val="0"/>
          <w:numId w:val="117"/>
        </w:numPr>
        <w:autoSpaceDE w:val="0"/>
        <w:autoSpaceDN w:val="0"/>
        <w:adjustRightInd w:val="0"/>
        <w:spacing w:line="288" w:lineRule="auto"/>
        <w:jc w:val="both"/>
      </w:pPr>
      <w:r w:rsidRPr="00280BB0">
        <w:t>prieskum trhu</w:t>
      </w:r>
      <w:r w:rsidR="00AA04BE" w:rsidRPr="00AA04BE">
        <w:rPr>
          <w:rFonts w:cs="Arial"/>
          <w:szCs w:val="19"/>
        </w:rPr>
        <w:t xml:space="preserve"> </w:t>
      </w:r>
      <w:r w:rsidR="00AA04BE">
        <w:rPr>
          <w:rFonts w:cs="Arial"/>
          <w:szCs w:val="19"/>
        </w:rPr>
        <w:t>oslovením potenciálnych dodávateľov</w:t>
      </w:r>
      <w:r w:rsidRPr="00280BB0">
        <w:t xml:space="preserve">, </w:t>
      </w:r>
    </w:p>
    <w:p w14:paraId="187902DF" w14:textId="77777777" w:rsidR="00280BB0" w:rsidRPr="00280BB0" w:rsidRDefault="00280BB0" w:rsidP="005B7173">
      <w:pPr>
        <w:numPr>
          <w:ilvl w:val="0"/>
          <w:numId w:val="117"/>
        </w:numPr>
        <w:autoSpaceDE w:val="0"/>
        <w:autoSpaceDN w:val="0"/>
        <w:adjustRightInd w:val="0"/>
        <w:spacing w:line="288" w:lineRule="auto"/>
        <w:jc w:val="both"/>
      </w:pPr>
      <w:r w:rsidRPr="00280BB0">
        <w:t xml:space="preserve">porovnanie s predchádzajúcim alebo aktuálnym plnením na rovnaký alebo porovnateľný predmet zákazky, </w:t>
      </w:r>
    </w:p>
    <w:p w14:paraId="756FEE4A" w14:textId="630A43E0" w:rsidR="00280BB0" w:rsidRPr="00280BB0" w:rsidRDefault="00280BB0" w:rsidP="005B7173">
      <w:pPr>
        <w:numPr>
          <w:ilvl w:val="0"/>
          <w:numId w:val="117"/>
        </w:numPr>
        <w:autoSpaceDE w:val="0"/>
        <w:autoSpaceDN w:val="0"/>
        <w:adjustRightInd w:val="0"/>
        <w:spacing w:line="288" w:lineRule="auto"/>
        <w:jc w:val="both"/>
      </w:pPr>
      <w:r w:rsidRPr="00280BB0">
        <w:t>prieskum trhu prostredníctvom informácií z webu (napr. zverejnené cenníky)</w:t>
      </w:r>
      <w:r w:rsidR="00AA04BE" w:rsidRPr="00AA04BE">
        <w:rPr>
          <w:rFonts w:cs="Arial"/>
          <w:szCs w:val="19"/>
        </w:rPr>
        <w:t xml:space="preserve"> </w:t>
      </w:r>
      <w:r w:rsidR="00AA04BE">
        <w:rPr>
          <w:rFonts w:cs="Arial"/>
          <w:szCs w:val="19"/>
        </w:rPr>
        <w:t>alebo prostredníctvom iným spôsobom identifikovaných relevantných cenových ponúk potenciálnych dodávateľov</w:t>
      </w:r>
      <w:r w:rsidRPr="00280BB0">
        <w:t>.</w:t>
      </w:r>
    </w:p>
    <w:p w14:paraId="62157F72" w14:textId="1856288C" w:rsidR="00280BB0" w:rsidRPr="00280BB0" w:rsidRDefault="00AA04BE" w:rsidP="00280BB0">
      <w:pPr>
        <w:autoSpaceDE w:val="0"/>
        <w:autoSpaceDN w:val="0"/>
        <w:adjustRightInd w:val="0"/>
        <w:spacing w:before="120" w:after="120" w:line="288" w:lineRule="auto"/>
        <w:jc w:val="both"/>
      </w:pPr>
      <w:r w:rsidRPr="003C06CA">
        <w:rPr>
          <w:rFonts w:cs="Arial"/>
          <w:color w:val="FF0000"/>
          <w:szCs w:val="19"/>
        </w:rPr>
        <w:t xml:space="preserve">Dôležitou podmienkou výnimky podľa § 1 ods. 12 písm. q) ZVO, ktorú je možné použiť v prípade, ak ide o dodanie tovaru, uskutočnenie stavebných prác alebo poskytnutie služby, ktorých odberateľom je verejný obstarávateľ </w:t>
      </w:r>
      <w:r>
        <w:rPr>
          <w:rFonts w:cs="Arial"/>
          <w:color w:val="FF0000"/>
          <w:szCs w:val="19"/>
        </w:rPr>
        <w:t xml:space="preserve"> </w:t>
      </w:r>
      <w:r w:rsidRPr="003C06CA">
        <w:rPr>
          <w:rFonts w:cs="Arial"/>
          <w:color w:val="FF0000"/>
          <w:szCs w:val="19"/>
        </w:rPr>
        <w:t>a dodávateľom verejný obstarávateľ, ktor</w:t>
      </w:r>
      <w:r>
        <w:rPr>
          <w:rFonts w:cs="Arial"/>
          <w:color w:val="FF0000"/>
          <w:szCs w:val="19"/>
        </w:rPr>
        <w:t>ý</w:t>
      </w:r>
      <w:r w:rsidRPr="003C06CA">
        <w:rPr>
          <w:rFonts w:cs="Arial"/>
          <w:color w:val="FF0000"/>
          <w:szCs w:val="19"/>
        </w:rPr>
        <w:t xml:space="preserve"> priamo dodáva tovar, uskutočňuje stavebnú prácu alebo poskytuje službu je, že obstarávaný predmet zákazky musí zabezpečiť priamo verejný obstarávateľ podľa § 7 ZVO, t. j. vlastnými kapacitami, nie prostredníctvom tretej osoby.</w:t>
      </w:r>
    </w:p>
    <w:p w14:paraId="6DC72E46" w14:textId="471428C5" w:rsidR="00280BB0" w:rsidRPr="00AD07E2" w:rsidRDefault="00AA04BE" w:rsidP="00AD07E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AD07E2">
        <w:rPr>
          <w:b/>
          <w:i/>
        </w:rPr>
        <w:t xml:space="preserve">Dôležité upozornenie: </w:t>
      </w:r>
      <w:r w:rsidR="00280BB0" w:rsidRPr="001549ED">
        <w:t>V prípade zadávania zákazky podľa § 1 ods. 12 písm. h) ZVO, ktorej predmetom je vytvorenie a dodanie výsledkov vlastnej tvorivej duševnej činnosti, ktorej výsledkom je divadelné dielo, hudobné dielo, slovesné dielo, dielo výtvarného umenia, dielo úžitkového umenia alebo folklórne dielo alebo vykonanie a použitie umeleckého výkonu chráneného podľa osobitného predpisu (zákon č. 185/2015 Z. z. Autorský zákon) sa nevyžaduje vykonanie prieskumu trhu, nakoľko výsledky vlastnej duševnej tvorivej činnosti a použitie umeleckého výkonu chránené Autorským zákonom, sú spravidla neporovnateľné a jedinečné vo vzťahu k iným výsledkom vlastnej tvorivej duševnej činnosti alebo k inému použitiu alebo vykonaniu umeleckého výkonu</w:t>
      </w:r>
      <w:r w:rsidR="00280BB0" w:rsidRPr="00AD07E2">
        <w:rPr>
          <w:b/>
          <w:i/>
        </w:rPr>
        <w:t>.</w:t>
      </w:r>
    </w:p>
    <w:p w14:paraId="7DF99203" w14:textId="43EB1660" w:rsidR="00280BB0" w:rsidRPr="00280BB0" w:rsidRDefault="00280BB0" w:rsidP="00280BB0">
      <w:pPr>
        <w:autoSpaceDE w:val="0"/>
        <w:autoSpaceDN w:val="0"/>
        <w:adjustRightInd w:val="0"/>
        <w:spacing w:before="120" w:after="120" w:line="288" w:lineRule="auto"/>
        <w:jc w:val="both"/>
      </w:pPr>
      <w:r w:rsidRPr="00280BB0">
        <w:t>V prípade zákaziek</w:t>
      </w:r>
      <w:r w:rsidR="00AA04BE" w:rsidRPr="00AA04BE">
        <w:rPr>
          <w:rFonts w:cs="Arial"/>
          <w:szCs w:val="19"/>
        </w:rPr>
        <w:t xml:space="preserve"> </w:t>
      </w:r>
      <w:r w:rsidR="00AA04BE" w:rsidRPr="003C06CA">
        <w:rPr>
          <w:rFonts w:cs="Arial"/>
          <w:szCs w:val="19"/>
        </w:rPr>
        <w:t>nespadajúcich pod ZVO, ktoré nie sú zákazkami podľa § 1 ods. 14 ZVO a</w:t>
      </w:r>
      <w:r w:rsidRPr="00280BB0">
        <w:t xml:space="preserve"> ktorých hodnota je do 10 000 EUR bez DPH, je možné určiť úspešného uchádzača priamym zadaním (týka sa aj prípadov, ktoré sú spájané s povinným prieskumom trhu), ak poskytovateľ vo vzťahu k predmetu zákazky určil na dané výdavky finančné limity</w:t>
      </w:r>
      <w:r w:rsidR="00AA04BE" w:rsidRPr="00AA04BE">
        <w:rPr>
          <w:rFonts w:cs="Arial"/>
          <w:szCs w:val="19"/>
        </w:rPr>
        <w:t xml:space="preserve"> </w:t>
      </w:r>
      <w:r w:rsidR="00AA04BE" w:rsidRPr="00226B82">
        <w:rPr>
          <w:rFonts w:cs="Arial"/>
          <w:szCs w:val="19"/>
        </w:rPr>
        <w:t>percentuálne limity alebo benchmarky</w:t>
      </w:r>
      <w:r w:rsidRPr="00280BB0">
        <w:t>, ktoré zohľadňujú dodržanie pravidiel hospodárnosti v súlade s metodickým pokynom CKO č. 18 k overovaniu hospodárnosti výdavkov.</w:t>
      </w:r>
    </w:p>
    <w:p w14:paraId="7A1343EB" w14:textId="05A222F2" w:rsidR="00914736" w:rsidRDefault="00AA04BE" w:rsidP="009D7F63">
      <w:pPr>
        <w:autoSpaceDE w:val="0"/>
        <w:autoSpaceDN w:val="0"/>
        <w:adjustRightInd w:val="0"/>
        <w:spacing w:before="120" w:after="120" w:line="288" w:lineRule="auto"/>
        <w:jc w:val="both"/>
        <w:rPr>
          <w:rFonts w:cs="Arial"/>
          <w:szCs w:val="19"/>
        </w:rPr>
      </w:pPr>
      <w:r w:rsidRPr="00226B82">
        <w:rPr>
          <w:rFonts w:cs="Arial"/>
          <w:szCs w:val="19"/>
        </w:rPr>
        <w:t xml:space="preserve">Od 1.1.2019 je účinná novela ZVO, ktorá zaviedla novú kategóriu zákaziek, na ktoré sa nevzťahuje pôsobnosť ZVO, tzv. „zákazky malého rozsahu“ podľa § 1 ods. 14 ZVO, ktorých predpokladaná hodnota je nižšia ako 5 000 EUR v priebehu kalendárneho roka alebo počas platnosti zmluvy, ak sa zmluva uzatvára na dlhšie obdobie ako jeden kalendárny rok. V prípade zákaziek do 5 000 EUR, ktoré spĺňajú podmienky podľa § 1 ods. 14 ZVO, je možné určiť úspešného uchádzača priamym zadaním, pričom hospodárnosť bude overená v rámci finančnej kontroly. </w:t>
      </w:r>
      <w:r>
        <w:rPr>
          <w:rFonts w:cs="Arial"/>
          <w:szCs w:val="19"/>
        </w:rPr>
        <w:t>Poskytovateľ</w:t>
      </w:r>
      <w:r w:rsidRPr="00226B82">
        <w:rPr>
          <w:rFonts w:cs="Arial"/>
          <w:szCs w:val="19"/>
        </w:rPr>
        <w:t xml:space="preserve"> v rámci kontroly takto vznik</w:t>
      </w:r>
      <w:r>
        <w:rPr>
          <w:rFonts w:cs="Arial"/>
          <w:szCs w:val="19"/>
        </w:rPr>
        <w:t>n</w:t>
      </w:r>
      <w:r w:rsidRPr="00226B82">
        <w:rPr>
          <w:rFonts w:cs="Arial"/>
          <w:szCs w:val="19"/>
        </w:rPr>
        <w:t>utých výdavkov využije primerané nástroje na overenie hospodárnosti.</w:t>
      </w:r>
    </w:p>
    <w:p w14:paraId="707AA01B" w14:textId="77777777" w:rsidR="00AA04BE" w:rsidRDefault="00AA04BE" w:rsidP="009D7F63">
      <w:pPr>
        <w:autoSpaceDE w:val="0"/>
        <w:autoSpaceDN w:val="0"/>
        <w:adjustRightInd w:val="0"/>
        <w:spacing w:before="120" w:after="120" w:line="288" w:lineRule="auto"/>
        <w:jc w:val="both"/>
        <w:rPr>
          <w:b/>
          <w:i/>
          <w:color w:val="FF0000"/>
        </w:rPr>
      </w:pPr>
    </w:p>
    <w:p w14:paraId="0E766E85" w14:textId="3F6B6A51" w:rsidR="00AA04BE" w:rsidRPr="001F7F84" w:rsidRDefault="00AA04BE" w:rsidP="00AA04BE">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008D5DB2" w:rsidRPr="00851049">
        <w:rPr>
          <w:rFonts w:cs="Arial"/>
          <w:szCs w:val="19"/>
        </w:rPr>
        <w:t>V prípade, že výdavky prijímateľa na rovnaké alebo podobné tovary/služby/práce tvoriace jeden logický celok (ktorého PHZ by sa podľa ZVO mala spočítať za účelom určenia finančného limitu zákazky) plánované v príslušnom rozpočte projektu prijímateľa (resp. viacerých projektov), presahujúceho jeden kalendárny rok, spolu s takýmito výdavkami financovanými z vlastných zdrojov prijímateľa majú hodnotu 5 000 EUR a viac a nejde o zákazku nespadajúcu pod ZVO, ktorá je výnimkou aj podľa § 1 ods. 2 až 13 ZVO, nejde o tzv. „zákazku malého rozsahu“, ale o zákazku s nízkou hodnotou.</w:t>
      </w:r>
    </w:p>
    <w:p w14:paraId="147CAFF1" w14:textId="77777777" w:rsidR="00AA04BE" w:rsidRDefault="00AA04BE" w:rsidP="009D7F63">
      <w:pPr>
        <w:autoSpaceDE w:val="0"/>
        <w:autoSpaceDN w:val="0"/>
        <w:adjustRightInd w:val="0"/>
        <w:spacing w:before="120" w:after="120" w:line="288" w:lineRule="auto"/>
        <w:jc w:val="both"/>
        <w:rPr>
          <w:b/>
          <w:i/>
          <w:color w:val="00B0F0"/>
        </w:rPr>
      </w:pPr>
    </w:p>
    <w:p w14:paraId="7A55D377" w14:textId="6EEA75EC"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w:t>
      </w:r>
      <w:r w:rsidR="005F5EA3">
        <w:t xml:space="preserve">finančnú </w:t>
      </w:r>
      <w:r w:rsidRPr="0073389C">
        <w:t>kontrolu týchto zákaziek pred podpisom zmluvy s úspešným uchádzačom</w:t>
      </w:r>
      <w:r w:rsidR="00D642ED">
        <w:t xml:space="preserve"> (dodávateľom)</w:t>
      </w:r>
      <w:r w:rsidRPr="0073389C">
        <w:t xml:space="preserve"> a</w:t>
      </w:r>
      <w:r w:rsidR="005A6FA5">
        <w:rPr>
          <w:rFonts w:cs="Arial"/>
          <w:szCs w:val="19"/>
        </w:rPr>
        <w:t>/alebo</w:t>
      </w:r>
      <w:r w:rsidR="005A6FA5" w:rsidRPr="00703E20">
        <w:rPr>
          <w:rFonts w:cs="Arial"/>
          <w:szCs w:val="19"/>
        </w:rPr>
        <w:t> </w:t>
      </w:r>
      <w:r w:rsidRPr="0073389C">
        <w:t xml:space="preserve"> po podpise zmluvy s úspešným uchádzačom. </w:t>
      </w:r>
    </w:p>
    <w:p w14:paraId="7A55D378" w14:textId="44A4E6D6"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Prijímateľ predloží na kontrolu zákazky po vykonaní prieskumu trhu</w:t>
      </w:r>
      <w:r w:rsidR="00280BB0">
        <w:t xml:space="preserve"> (ak sa realizuje)</w:t>
      </w:r>
      <w:r w:rsidRPr="0073389C">
        <w:t xml:space="preserve">, v ktorých ponuka úspešného </w:t>
      </w:r>
      <w:r w:rsidR="00CE76DF">
        <w:rPr>
          <w:rFonts w:cs="Arial"/>
          <w:szCs w:val="19"/>
        </w:rPr>
        <w:t>dodávateľa</w:t>
      </w:r>
      <w:r w:rsidRPr="0073389C">
        <w:t xml:space="preserve"> je rovn</w:t>
      </w:r>
      <w:r w:rsidR="00CE76DF">
        <w:t>ak</w:t>
      </w:r>
      <w:r w:rsidRPr="0073389C">
        <w:t xml:space="preserve">á alebo vyššia ako </w:t>
      </w:r>
      <w:r w:rsidR="001549ED">
        <w:t>15</w:t>
      </w:r>
      <w:r w:rsidR="00CE76DF" w:rsidRPr="0073389C">
        <w:t> </w:t>
      </w:r>
      <w:r w:rsidRPr="0073389C">
        <w:t xml:space="preserve">000 EUR bez DPH. Zákazky s touto hodnotou sa predkladajú na </w:t>
      </w:r>
      <w:r w:rsidR="005F5EA3">
        <w:t>finančnú</w:t>
      </w:r>
      <w:r w:rsidRPr="0073389C">
        <w:t xml:space="preserve"> kontrolu </w:t>
      </w:r>
      <w:r w:rsidR="00D642ED">
        <w:t xml:space="preserve">VO </w:t>
      </w:r>
      <w:r w:rsidRPr="0073389C">
        <w:rPr>
          <w:b/>
        </w:rPr>
        <w:t>pred podpisom zmluvy</w:t>
      </w:r>
      <w:r w:rsidRPr="0073389C">
        <w:t xml:space="preserve"> s </w:t>
      </w:r>
      <w:r w:rsidR="00CE76DF" w:rsidRPr="0068047A">
        <w:rPr>
          <w:rFonts w:cs="Arial"/>
          <w:szCs w:val="19"/>
        </w:rPr>
        <w:t>dodávateľom</w:t>
      </w:r>
      <w:r w:rsidR="00D642ED">
        <w:t xml:space="preserve"> </w:t>
      </w:r>
      <w:r w:rsidR="00D642ED" w:rsidRPr="00D642ED">
        <w:t>analogicky k druhej ex-ante kontrole a</w:t>
      </w:r>
      <w:r w:rsidR="004A5C0C">
        <w:t xml:space="preserve"> následne </w:t>
      </w:r>
      <w:r w:rsidR="00D642ED" w:rsidRPr="00D642ED">
        <w:rPr>
          <w:b/>
        </w:rPr>
        <w:t>po podpise zmluvy</w:t>
      </w:r>
      <w:r w:rsidR="00D642ED" w:rsidRPr="00D642ED">
        <w:t xml:space="preserve"> analogicky k následnej ex-post kontrole. Ak ponuka úspešného </w:t>
      </w:r>
      <w:r w:rsidR="00CE76DF" w:rsidRPr="0068047A">
        <w:rPr>
          <w:rFonts w:cs="Arial"/>
          <w:szCs w:val="19"/>
        </w:rPr>
        <w:t>dodávateľa</w:t>
      </w:r>
      <w:r w:rsidR="00D642ED" w:rsidRPr="00D642ED">
        <w:t xml:space="preserve"> je nižšia ako </w:t>
      </w:r>
      <w:r w:rsidR="001549ED">
        <w:t>15</w:t>
      </w:r>
      <w:r w:rsidR="00CE76DF" w:rsidRPr="00D642ED">
        <w:t> </w:t>
      </w:r>
      <w:r w:rsidR="00D642ED" w:rsidRPr="00D642ED">
        <w:t>000 EUR bez DPH, prijímateľ takúto zákazku predkladá na kontrolu VO až po podpise zmluvy s </w:t>
      </w:r>
      <w:r w:rsidR="00CE76DF">
        <w:rPr>
          <w:rFonts w:cs="Arial"/>
          <w:szCs w:val="19"/>
        </w:rPr>
        <w:t>dodávateľom</w:t>
      </w:r>
      <w:r w:rsidR="00D642ED" w:rsidRPr="00D642ED">
        <w:t xml:space="preserve"> analogicky k postupu pri štandardnej ex-post kontrole</w:t>
      </w:r>
      <w:r w:rsidRPr="0073389C">
        <w:t xml:space="preserve">. </w:t>
      </w:r>
    </w:p>
    <w:p w14:paraId="7A55D379" w14:textId="05387DEE" w:rsidR="009D7F63" w:rsidRPr="0073389C" w:rsidRDefault="00CE76DF" w:rsidP="009D7F63">
      <w:pPr>
        <w:autoSpaceDE w:val="0"/>
        <w:autoSpaceDN w:val="0"/>
        <w:adjustRightInd w:val="0"/>
        <w:spacing w:before="120" w:after="120" w:line="288" w:lineRule="auto"/>
        <w:jc w:val="both"/>
      </w:pPr>
      <w:r>
        <w:rPr>
          <w:rFonts w:cs="Arial"/>
          <w:szCs w:val="19"/>
        </w:rPr>
        <w:t>Minimálny r</w:t>
      </w:r>
      <w:r w:rsidR="009D7F63" w:rsidRPr="0073389C">
        <w:t xml:space="preserve">ozsah predkladanej dokumentácie na </w:t>
      </w:r>
      <w:r w:rsidR="005F5EA3">
        <w:t>finančnú</w:t>
      </w:r>
      <w:r w:rsidR="009D7F63" w:rsidRPr="0073389C">
        <w:t xml:space="preserve"> kontrolu</w:t>
      </w:r>
      <w:r w:rsidR="00D642ED">
        <w:t xml:space="preserve"> VO</w:t>
      </w:r>
      <w:r w:rsidR="009D7F63" w:rsidRPr="0073389C">
        <w:t xml:space="preserve"> pred podpisom zmluvy:</w:t>
      </w:r>
    </w:p>
    <w:p w14:paraId="7A55D37A"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0894B92"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výzva na predkladanie ponúk, vrátane potvrdenia o doručení </w:t>
      </w:r>
      <w:r w:rsidR="00CE76DF">
        <w:rPr>
          <w:rFonts w:cs="Arial"/>
          <w:szCs w:val="19"/>
        </w:rPr>
        <w:t>potenciálnym</w:t>
      </w:r>
      <w:r w:rsidR="00CE76DF" w:rsidRPr="0073389C">
        <w:t xml:space="preserve"> </w:t>
      </w:r>
      <w:r w:rsidRPr="0073389C">
        <w:t>dodávateľom</w:t>
      </w:r>
      <w:r w:rsidR="00CE76DF">
        <w:t xml:space="preserve"> </w:t>
      </w:r>
      <w:r w:rsidR="00CE76DF">
        <w:rPr>
          <w:rFonts w:cs="Arial"/>
          <w:szCs w:val="19"/>
        </w:rPr>
        <w:t>(ak bol prieskum trhu vykonaný oslovením potenciálnych dodávateľov oprávnených dodávať tovar/poskytovať službu/vykonávať práce, inak len opis požadovaného predmetu a kritériá na vyhodnotenie cenových ponúk)</w:t>
      </w:r>
      <w:r w:rsidRPr="0073389C">
        <w:t>,</w:t>
      </w:r>
    </w:p>
    <w:p w14:paraId="7A55D37C" w14:textId="41E2CA18"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CE76DF" w:rsidRPr="00CE76DF">
        <w:rPr>
          <w:rFonts w:cs="Arial"/>
          <w:szCs w:val="19"/>
        </w:rPr>
        <w:t xml:space="preserve"> </w:t>
      </w:r>
      <w:r w:rsidR="00CE76DF">
        <w:rPr>
          <w:rFonts w:cs="Arial"/>
          <w:szCs w:val="19"/>
        </w:rPr>
        <w:t>ak bol prieskum trhu vykonaný oslovením potenciálnych dodávateľov (inak len identifikované relevantné cenové ponuky potenciálnych dodávateľov oprávnených dodávať tovar/poskytovať službu/vykonávať práce)</w:t>
      </w:r>
      <w:r w:rsidR="00274E05">
        <w:t>,</w:t>
      </w:r>
    </w:p>
    <w:p w14:paraId="7A55D37D" w14:textId="0E8B1991"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zápisnica z </w:t>
      </w:r>
      <w:r w:rsidR="00CE76DF">
        <w:rPr>
          <w:rFonts w:cs="Arial"/>
          <w:szCs w:val="19"/>
        </w:rPr>
        <w:t xml:space="preserve">vykonaného prieskumu trhu (vrátane </w:t>
      </w:r>
      <w:r w:rsidRPr="0073389C">
        <w:t>vyhodnotenia ponúk</w:t>
      </w:r>
      <w:r w:rsidR="00CE76DF">
        <w:t>)</w:t>
      </w:r>
      <w:r w:rsidRPr="0073389C">
        <w:t>,</w:t>
      </w:r>
    </w:p>
    <w:p w14:paraId="7A55D37E" w14:textId="6343D34C"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návrh zmluvy s úspešným </w:t>
      </w:r>
      <w:r w:rsidR="00CE76DF">
        <w:rPr>
          <w:rFonts w:cs="Arial"/>
          <w:szCs w:val="19"/>
        </w:rPr>
        <w:t>dodávateľom (alebo objednávky)</w:t>
      </w:r>
      <w:r w:rsidRPr="0073389C">
        <w:t>,</w:t>
      </w:r>
    </w:p>
    <w:p w14:paraId="7A55D37F" w14:textId="684EBA21"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r w:rsidR="00CE76DF">
        <w:t xml:space="preserve"> </w:t>
      </w:r>
      <w:r w:rsidR="00CE76DF">
        <w:rPr>
          <w:rFonts w:cs="Arial"/>
          <w:szCs w:val="19"/>
        </w:rPr>
        <w:t>(ak bol prieskum trhu vykonaný oslovením potenciálnych dodávateľov)</w:t>
      </w:r>
      <w:r w:rsidRPr="0073389C">
        <w:t>.</w:t>
      </w:r>
    </w:p>
    <w:p w14:paraId="7A55D380" w14:textId="3C0E0185" w:rsidR="009D7F63" w:rsidRPr="0073389C" w:rsidRDefault="00CE76DF" w:rsidP="009D7F63">
      <w:pPr>
        <w:autoSpaceDE w:val="0"/>
        <w:autoSpaceDN w:val="0"/>
        <w:adjustRightInd w:val="0"/>
        <w:spacing w:before="120" w:after="120" w:line="288" w:lineRule="auto"/>
      </w:pPr>
      <w:r>
        <w:rPr>
          <w:rFonts w:cs="Arial"/>
          <w:szCs w:val="19"/>
        </w:rPr>
        <w:t>Minimálny r</w:t>
      </w:r>
      <w:r w:rsidR="009D7F63" w:rsidRPr="0073389C">
        <w:t xml:space="preserve">ozsah predkladanej dokumentácie na </w:t>
      </w:r>
      <w:r w:rsidR="005F5EA3">
        <w:t xml:space="preserve">finančnú </w:t>
      </w:r>
      <w:r w:rsidR="009D7F63" w:rsidRPr="0073389C">
        <w:t>kontrolu</w:t>
      </w:r>
      <w:r w:rsidR="00D642ED">
        <w:t xml:space="preserve"> VO</w:t>
      </w:r>
      <w:r w:rsidR="009D7F63" w:rsidRPr="0073389C">
        <w:t xml:space="preserve"> po podpise zmluvy:</w:t>
      </w:r>
    </w:p>
    <w:p w14:paraId="7A55D381" w14:textId="005D2F46" w:rsidR="009D7F63" w:rsidRPr="0073389C" w:rsidRDefault="009D7F63" w:rsidP="005B7173">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 xml:space="preserve">Zmluva  uzavretá medzi prijímateľom a úspešným </w:t>
      </w:r>
      <w:r w:rsidR="00CE76DF">
        <w:rPr>
          <w:rFonts w:cs="Arial"/>
          <w:szCs w:val="19"/>
        </w:rPr>
        <w:t>dodávateľom (alebo objednávky a jej akceptácie dodávateľom)</w:t>
      </w:r>
      <w:r w:rsidRPr="0073389C">
        <w:t>,</w:t>
      </w:r>
    </w:p>
    <w:p w14:paraId="7A55D382" w14:textId="1112CDA1" w:rsidR="009D7F63" w:rsidRPr="0073389C" w:rsidRDefault="009D7F63" w:rsidP="005B7173">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xml:space="preserve">, resp. na webovom sídle prijímateľa </w:t>
      </w:r>
      <w:r w:rsidR="00CE76DF">
        <w:rPr>
          <w:rFonts w:cs="Arial"/>
          <w:szCs w:val="19"/>
        </w:rPr>
        <w:t>– podľa legislatívnych povinností vzťahujúcich sa na prijímateľa</w:t>
      </w:r>
      <w:r w:rsidR="00CE76DF" w:rsidRPr="00703E20">
        <w:rPr>
          <w:rFonts w:cs="Arial"/>
          <w:szCs w:val="19"/>
        </w:rPr>
        <w:t xml:space="preserve"> </w:t>
      </w:r>
      <w:r w:rsidRPr="0073389C">
        <w:t xml:space="preserve">(uvedené zdokladuje napr. predložením „print screenu“), </w:t>
      </w:r>
    </w:p>
    <w:p w14:paraId="7A55D383" w14:textId="77777777" w:rsidR="009D7F63" w:rsidRPr="0073389C" w:rsidRDefault="009D7F63" w:rsidP="005B7173">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4EE75C3C" w14:textId="77777777" w:rsidR="00E56F7C" w:rsidRDefault="00E56F7C" w:rsidP="009D7F63">
      <w:pPr>
        <w:autoSpaceDE w:val="0"/>
        <w:autoSpaceDN w:val="0"/>
        <w:adjustRightInd w:val="0"/>
        <w:spacing w:before="120" w:after="120" w:line="288" w:lineRule="auto"/>
        <w:jc w:val="both"/>
        <w:rPr>
          <w:b/>
          <w:i/>
        </w:rPr>
      </w:pPr>
    </w:p>
    <w:p w14:paraId="2DBFB6DF" w14:textId="11EB4FBF" w:rsidR="00E56F7C" w:rsidRPr="00852446" w:rsidRDefault="00E56F7C"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u w:val="single"/>
        </w:rPr>
      </w:pPr>
      <w:r w:rsidRPr="00E56F7C">
        <w:rPr>
          <w:b/>
          <w:i/>
        </w:rPr>
        <w:t xml:space="preserve">Dôležité upozornenie: </w:t>
      </w:r>
      <w:r w:rsidRPr="00E56F7C">
        <w:t>V prípade uskutočnenia osobného prieskumu trhu u</w:t>
      </w:r>
      <w:r w:rsidR="00280BB0">
        <w:t xml:space="preserve"> potenciálnych </w:t>
      </w:r>
      <w:r w:rsidR="00280BB0" w:rsidRPr="00E56F7C">
        <w:t>dodávateľ</w:t>
      </w:r>
      <w:r w:rsidR="00280BB0">
        <w:t>ov</w:t>
      </w:r>
      <w:r w:rsidR="00280BB0" w:rsidRPr="00E56F7C">
        <w:t xml:space="preserve"> </w:t>
      </w:r>
      <w:r w:rsidRPr="00E56F7C">
        <w:t>je prijímateľ povinný tento prieskum hodnoverne zdokumentov</w:t>
      </w:r>
      <w:r w:rsidRPr="00C047D6">
        <w:t>ať, napr. vyhotovením fotografií, ktoré preukážu cenu predmetu zákazky v čase uskutočňovania prieskumu</w:t>
      </w:r>
      <w:r w:rsidR="00D60F2D">
        <w:t xml:space="preserve"> a/alebo</w:t>
      </w:r>
      <w:r w:rsidRPr="00C047D6">
        <w:t xml:space="preserve"> zápis</w:t>
      </w:r>
      <w:r w:rsidR="00D60F2D">
        <w:t>om</w:t>
      </w:r>
      <w:r w:rsidRPr="00C047D6">
        <w:t xml:space="preserve"> z rokovania potvrdenými oboma stranami. </w:t>
      </w:r>
      <w:r w:rsidRPr="00852446">
        <w:rPr>
          <w:u w:val="single"/>
        </w:rPr>
        <w:t>Poskytovateľ upozorňuje prijímateľa, že osobný prieskum trhu je možné vykonať len na spotrebný tovar.</w:t>
      </w:r>
    </w:p>
    <w:p w14:paraId="3B192684" w14:textId="77777777" w:rsidR="00E56F7C" w:rsidRDefault="00E56F7C" w:rsidP="009D7F63">
      <w:pPr>
        <w:autoSpaceDE w:val="0"/>
        <w:autoSpaceDN w:val="0"/>
        <w:adjustRightInd w:val="0"/>
        <w:spacing w:before="120" w:after="120" w:line="288" w:lineRule="auto"/>
        <w:jc w:val="both"/>
      </w:pPr>
    </w:p>
    <w:p w14:paraId="7A55D385" w14:textId="227B864B" w:rsidR="009D7F63" w:rsidRDefault="004A5C0C" w:rsidP="009D7F63">
      <w:pPr>
        <w:autoSpaceDE w:val="0"/>
        <w:autoSpaceDN w:val="0"/>
        <w:adjustRightInd w:val="0"/>
        <w:spacing w:before="120" w:after="120" w:line="288" w:lineRule="auto"/>
        <w:jc w:val="both"/>
      </w:pPr>
      <w:r w:rsidRPr="004A5C0C">
        <w:t>Pravidlá uvedené v tejto časti sa nevzťahujú na uzatváranie pracovných zmlúv, dohôd o prácach vykonávaných mimo pracovného pomeru alebo obdobného pracovného vzťahu v zmysle § 1 ods. 2 písm. e) ZVO. Poskytovateľ  definuje pravidlá, ktoré zabezpečia súlad so zásadami hospodárnosti, efektívnosti, účelnosti a účinnosti,  podľa čl. 3</w:t>
      </w:r>
      <w:r w:rsidR="00047055">
        <w:t>3</w:t>
      </w:r>
      <w:r w:rsidRPr="004A5C0C">
        <w:t xml:space="preserve"> nariadenia </w:t>
      </w:r>
      <w:r w:rsidR="00047055">
        <w:t>2018/1046</w:t>
      </w:r>
      <w:r w:rsidRPr="004A5C0C">
        <w:t xml:space="preserve"> v riadiacej dokumentácii ku konkrétnej výzve/vyzvaniu v Príručke k oprávnenosti výdavkov, v ktorej sú stanovené finančné a percentuálne limity oprávnených výdavkov.</w:t>
      </w:r>
    </w:p>
    <w:p w14:paraId="0EB3F94C" w14:textId="77777777" w:rsidR="005F5EA3" w:rsidRPr="0073389C" w:rsidRDefault="005F5EA3" w:rsidP="009D7F63">
      <w:pPr>
        <w:autoSpaceDE w:val="0"/>
        <w:autoSpaceDN w:val="0"/>
        <w:adjustRightInd w:val="0"/>
        <w:spacing w:before="120" w:after="120" w:line="288" w:lineRule="auto"/>
        <w:jc w:val="both"/>
      </w:pPr>
    </w:p>
    <w:p w14:paraId="7A55D386" w14:textId="77777777"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Pravidlá uplatňujúce sa pri zadávaní zákaziek zadávaných vnútorným obstarávaním</w:t>
      </w:r>
    </w:p>
    <w:p w14:paraId="7A55D387" w14:textId="20A4BF52" w:rsidR="009D7F63" w:rsidRPr="0073389C" w:rsidRDefault="00312317" w:rsidP="009D7F63">
      <w:pPr>
        <w:autoSpaceDE w:val="0"/>
        <w:autoSpaceDN w:val="0"/>
        <w:adjustRightInd w:val="0"/>
        <w:spacing w:before="120" w:after="120" w:line="288" w:lineRule="auto"/>
        <w:jc w:val="both"/>
      </w:pPr>
      <w:r w:rsidRPr="00312317">
        <w:t xml:space="preserve">Pravidlá upravujúce možnosť zadania zákazky vnútorným </w:t>
      </w:r>
      <w:r w:rsidR="009D7F63" w:rsidRPr="0073389C">
        <w:t>obstarávan</w:t>
      </w:r>
      <w:r>
        <w:t>ím</w:t>
      </w:r>
      <w:r w:rsidR="009D7F63" w:rsidRPr="0073389C">
        <w:t xml:space="preserve"> (</w:t>
      </w:r>
      <w:r>
        <w:t xml:space="preserve">tzv. </w:t>
      </w:r>
      <w:r w:rsidR="009D7F63" w:rsidRPr="0073389C">
        <w:t xml:space="preserve">„in-house </w:t>
      </w:r>
      <w:r>
        <w:t>zákazky</w:t>
      </w:r>
      <w:r w:rsidR="009D7F63" w:rsidRPr="0073389C">
        <w:t xml:space="preserve">“) </w:t>
      </w:r>
      <w:r w:rsidRPr="00312317">
        <w:t xml:space="preserve">sú upravené v § 1 ods. 4 resp. v § 1 ods. </w:t>
      </w:r>
      <w:r w:rsidR="00BE69D2">
        <w:t>11</w:t>
      </w:r>
      <w:r w:rsidRPr="00312317">
        <w:t xml:space="preserve"> a v MP CKO č. 12 k zadávaniu zákaziek nespadajúcich pod zákon o verejnom obstarávaní.</w:t>
      </w:r>
    </w:p>
    <w:p w14:paraId="7A55D388" w14:textId="3F06E155" w:rsidR="009D7F63" w:rsidRPr="0073389C" w:rsidRDefault="009D7F63" w:rsidP="009D7F63">
      <w:pPr>
        <w:autoSpaceDE w:val="0"/>
        <w:autoSpaceDN w:val="0"/>
        <w:adjustRightInd w:val="0"/>
        <w:spacing w:before="120" w:after="120" w:line="288" w:lineRule="auto"/>
        <w:jc w:val="both"/>
      </w:pPr>
      <w:r w:rsidRPr="0073389C">
        <w:t xml:space="preserve">Pokiaľ verejný obstarávateľ </w:t>
      </w:r>
      <w:r w:rsidR="00312317">
        <w:t>zadá</w:t>
      </w:r>
      <w:r w:rsidR="00A62A29" w:rsidRPr="0073389C">
        <w:t xml:space="preserve"> </w:t>
      </w:r>
      <w:r w:rsidRPr="0073389C">
        <w:t>zákazk</w:t>
      </w:r>
      <w:r w:rsidR="00312317">
        <w:t>u</w:t>
      </w:r>
      <w:r w:rsidRPr="0073389C">
        <w:t xml:space="preserve"> s peňažným plnením (za odplatu) </w:t>
      </w:r>
      <w:r w:rsidR="00312317" w:rsidRPr="00312317">
        <w:t>právnickej osobe v súlade s §</w:t>
      </w:r>
      <w:r w:rsidR="00BE69D2">
        <w:t xml:space="preserve"> </w:t>
      </w:r>
      <w:r w:rsidR="00312317" w:rsidRPr="00312317">
        <w:t xml:space="preserve">1 ods. 4  ZVO </w:t>
      </w:r>
      <w:r w:rsidRPr="0073389C">
        <w:t xml:space="preserve">je pre posúdenie možnosti neaplikovania ZVO potrebné </w:t>
      </w:r>
      <w:r w:rsidRPr="001F7F84">
        <w:rPr>
          <w:b/>
        </w:rPr>
        <w:t>kumulatívne</w:t>
      </w:r>
      <w:r w:rsidRPr="0073389C">
        <w:t xml:space="preserve"> splniť nasledovné podmienky:</w:t>
      </w:r>
    </w:p>
    <w:p w14:paraId="7A55D389" w14:textId="32B805F7"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t>verejný obstarávateľ vykonáva nad právnickou osobou kontrolu obdobnú kontrole, akú vykonáva nad vlastnými organizačnými zložkami</w:t>
      </w:r>
      <w:r w:rsidR="009D7F63" w:rsidRPr="0073389C">
        <w:t>,</w:t>
      </w:r>
    </w:p>
    <w:p w14:paraId="7A55D38A" w14:textId="387C0F48"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t>viac ako 80% činností kontrolovanej právnickej osoby sa vykonáva pri plnení úloh, ktorými ju poveril kontrolujúci verejný obstarávateľ alebo iné právnické osoby kontrolované týmto verejným obstarávateľom</w:t>
      </w:r>
      <w:r w:rsidR="009D7F63" w:rsidRPr="0073389C">
        <w:t>,</w:t>
      </w:r>
    </w:p>
    <w:p w14:paraId="7A55D38B" w14:textId="0393E2FA"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t>v kontrolovanej právnickej osobe nie je žiadna priama účasť súkromného kapitálu</w:t>
      </w:r>
      <w:r>
        <w:t>.</w:t>
      </w:r>
    </w:p>
    <w:p w14:paraId="4E7AF769" w14:textId="41A996C1" w:rsidR="00312317" w:rsidRPr="001F7F84" w:rsidRDefault="00312317" w:rsidP="00312317">
      <w:pPr>
        <w:autoSpaceDE w:val="0"/>
        <w:autoSpaceDN w:val="0"/>
        <w:adjustRightInd w:val="0"/>
        <w:spacing w:before="120" w:after="120" w:line="288" w:lineRule="auto"/>
        <w:jc w:val="both"/>
        <w:rPr>
          <w:rFonts w:cs="Arial"/>
          <w:szCs w:val="19"/>
        </w:rPr>
      </w:pPr>
      <w:r w:rsidRPr="001F7F84">
        <w:rPr>
          <w:rFonts w:cs="Arial"/>
          <w:szCs w:val="19"/>
        </w:rPr>
        <w:t>Pokiaľ verejný obstarávateľ zadá zákazku s peňažným plnením (za odplatu) právnickej osobe v súlade s § 1 ods. 8  ZVO je pre možnos</w:t>
      </w:r>
      <w:r w:rsidR="00280BB0">
        <w:rPr>
          <w:rFonts w:cs="Arial"/>
          <w:szCs w:val="19"/>
        </w:rPr>
        <w:t>ť</w:t>
      </w:r>
      <w:r w:rsidRPr="001F7F84">
        <w:rPr>
          <w:rFonts w:cs="Arial"/>
          <w:szCs w:val="19"/>
        </w:rPr>
        <w:t xml:space="preserve"> neaplikovania ZVO potrebné </w:t>
      </w:r>
      <w:r w:rsidRPr="001F7F84">
        <w:rPr>
          <w:rFonts w:cs="Arial"/>
          <w:b/>
          <w:szCs w:val="19"/>
        </w:rPr>
        <w:t>kumulatívne</w:t>
      </w:r>
      <w:r w:rsidRPr="001F7F84">
        <w:rPr>
          <w:rFonts w:cs="Arial"/>
          <w:szCs w:val="19"/>
        </w:rPr>
        <w:t xml:space="preserve"> splniť nasledovné podmienky:</w:t>
      </w:r>
    </w:p>
    <w:p w14:paraId="5E72460B" w14:textId="77777777" w:rsidR="00312317" w:rsidRPr="001F7F84" w:rsidRDefault="00312317" w:rsidP="005B7173">
      <w:pPr>
        <w:pStyle w:val="Odsekzoznamu"/>
        <w:numPr>
          <w:ilvl w:val="0"/>
          <w:numId w:val="102"/>
        </w:numPr>
        <w:autoSpaceDE w:val="0"/>
        <w:autoSpaceDN w:val="0"/>
        <w:adjustRightInd w:val="0"/>
        <w:spacing w:before="120" w:after="120" w:line="288" w:lineRule="auto"/>
        <w:ind w:left="567"/>
        <w:contextualSpacing w:val="0"/>
        <w:jc w:val="both"/>
        <w:rPr>
          <w:rFonts w:cs="Arial"/>
          <w:szCs w:val="19"/>
        </w:rPr>
      </w:pPr>
      <w:r w:rsidRPr="001F7F84">
        <w:rPr>
          <w:rFonts w:cs="Arial"/>
          <w:szCs w:val="19"/>
        </w:rPr>
        <w:t xml:space="preserve">verejný obstarávateľ vykonáva spoločne s inými verejnými obstarávateľmi kontrolu nad touto právnickou osobou, ktorá je obdobná kontrole, akú vykonávajú nad vlastnými organizačnými zložkami,  </w:t>
      </w:r>
    </w:p>
    <w:p w14:paraId="00CC456C" w14:textId="77777777" w:rsidR="00312317" w:rsidRPr="00312317" w:rsidRDefault="00312317" w:rsidP="005B7173">
      <w:pPr>
        <w:pStyle w:val="Odsekzoznamu"/>
        <w:numPr>
          <w:ilvl w:val="0"/>
          <w:numId w:val="102"/>
        </w:numPr>
        <w:autoSpaceDE w:val="0"/>
        <w:autoSpaceDN w:val="0"/>
        <w:adjustRightInd w:val="0"/>
        <w:spacing w:before="120" w:after="120" w:line="288" w:lineRule="auto"/>
        <w:ind w:left="567"/>
        <w:contextualSpacing w:val="0"/>
        <w:jc w:val="both"/>
      </w:pPr>
      <w:r w:rsidRPr="001F7F84">
        <w:rPr>
          <w:rFonts w:cs="Arial"/>
          <w:szCs w:val="19"/>
        </w:rPr>
        <w:t>viac ako 80% činností danej právnickej osoby sa vykonáva pri plnení úloh, ktorými ju poverili kontrolujúci verejní obstarávatelia alebo iné právnické osoby kontrolované tými istými verejnými obstarávateľmi a</w:t>
      </w:r>
    </w:p>
    <w:p w14:paraId="4389F38C" w14:textId="378FE074" w:rsidR="00312317" w:rsidRDefault="00312317" w:rsidP="005B7173">
      <w:pPr>
        <w:pStyle w:val="Odsekzoznamu"/>
        <w:numPr>
          <w:ilvl w:val="0"/>
          <w:numId w:val="102"/>
        </w:numPr>
        <w:autoSpaceDE w:val="0"/>
        <w:autoSpaceDN w:val="0"/>
        <w:adjustRightInd w:val="0"/>
        <w:spacing w:before="120" w:after="120" w:line="288" w:lineRule="auto"/>
        <w:ind w:left="567"/>
        <w:contextualSpacing w:val="0"/>
        <w:jc w:val="both"/>
      </w:pPr>
      <w:r w:rsidRPr="001F7F84">
        <w:rPr>
          <w:rFonts w:cs="Arial"/>
          <w:szCs w:val="19"/>
        </w:rPr>
        <w:t>v kontrolovanej právnickej osobe nie je žiadna priama účasť súkromného kapitálu.</w:t>
      </w:r>
    </w:p>
    <w:p w14:paraId="7A55D38D" w14:textId="3CD34855" w:rsidR="009D7F63" w:rsidRPr="0073389C" w:rsidRDefault="009D7F63" w:rsidP="009D7F63">
      <w:pPr>
        <w:autoSpaceDE w:val="0"/>
        <w:autoSpaceDN w:val="0"/>
        <w:adjustRightInd w:val="0"/>
        <w:spacing w:before="120" w:after="120" w:line="288" w:lineRule="auto"/>
        <w:jc w:val="both"/>
      </w:pPr>
      <w:r w:rsidRPr="0073389C">
        <w:t>Splnenie uvedených podmienok je potrebné posudzovať podľa pokynov a pravidiel, stanovených v</w:t>
      </w:r>
      <w:r w:rsidR="00BE69D2">
        <w:t xml:space="preserve"> §1 ods. 4 až 11 ZVO a v</w:t>
      </w:r>
      <w:r w:rsidRPr="0073389C">
        <w:t> metodickom pokyne CKO č. 12</w:t>
      </w:r>
      <w:r w:rsidR="00A62A29">
        <w:t xml:space="preserve"> </w:t>
      </w:r>
      <w:r w:rsidR="00A62A29" w:rsidRPr="00A62A29">
        <w:t>k zadávaniu zákaziek nespadajúcich pod zákon o verejnom obstarávaní</w:t>
      </w:r>
      <w:r w:rsidRPr="0073389C">
        <w:t xml:space="preserve">. </w:t>
      </w:r>
    </w:p>
    <w:p w14:paraId="7A55D38E" w14:textId="6A176D0C"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w:t>
      </w:r>
      <w:r w:rsidR="00312317">
        <w:t xml:space="preserve">neexistencie priamej účasti súkromného kapitálu v kontrolovanej osobe </w:t>
      </w:r>
      <w:r w:rsidR="00A62A29">
        <w:t xml:space="preserve"> </w:t>
      </w:r>
      <w:r w:rsidRPr="0073389C">
        <w:t>podľa kapitoly 4.1.</w:t>
      </w:r>
      <w:r w:rsidR="00312317">
        <w:t>3</w:t>
      </w:r>
      <w:r w:rsidR="00312317" w:rsidRPr="0073389C">
        <w:t xml:space="preserve"> </w:t>
      </w:r>
      <w:r w:rsidRPr="0073389C">
        <w:t xml:space="preserve">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22094F0B" w:rsidR="009D7F63" w:rsidRPr="0073389C" w:rsidRDefault="009D7F63"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r w:rsidR="00280BB0">
        <w:t>.</w:t>
      </w:r>
      <w:r w:rsidRPr="0073389C">
        <w:t>,</w:t>
      </w:r>
    </w:p>
    <w:p w14:paraId="7A55D391" w14:textId="14D677F5" w:rsidR="009D7F63" w:rsidRDefault="001874BF"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3D1EE8FA" w14:textId="77777777"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14:paraId="7A55D392" w14:textId="77777777"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5F5EA3"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74438CD" w14:textId="77777777" w:rsidR="005F5EA3" w:rsidRPr="0073389C" w:rsidRDefault="005F5EA3" w:rsidP="009D7F63">
      <w:pPr>
        <w:autoSpaceDE w:val="0"/>
        <w:autoSpaceDN w:val="0"/>
        <w:adjustRightInd w:val="0"/>
        <w:spacing w:before="120" w:after="120" w:line="288" w:lineRule="auto"/>
        <w:jc w:val="both"/>
      </w:pPr>
    </w:p>
    <w:p w14:paraId="7A55D398" w14:textId="02C49F31"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„in-house“ zákaziek a horizontálnych zákaziek</w:t>
      </w:r>
    </w:p>
    <w:p w14:paraId="7A55D399" w14:textId="03DAADCA"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w:t>
      </w:r>
      <w:r w:rsidR="005F5EA3">
        <w:t xml:space="preserve">finančnú </w:t>
      </w:r>
      <w:r w:rsidR="00367E6F" w:rsidRPr="00367E6F">
        <w:t>kontrolu VO zákazky po vykonaní prieskumu trhu, v ktorých ponuka úspešného uchádzača je rovn</w:t>
      </w:r>
      <w:r w:rsidR="00D60F2D">
        <w:t>ak</w:t>
      </w:r>
      <w:r w:rsidR="00367E6F" w:rsidRPr="00367E6F">
        <w:t xml:space="preserve">á alebo vyššia ako </w:t>
      </w:r>
      <w:r w:rsidR="001549ED">
        <w:t>15</w:t>
      </w:r>
      <w:r w:rsidR="00D60F2D" w:rsidRPr="00367E6F">
        <w:t> </w:t>
      </w:r>
      <w:r w:rsidR="00367E6F" w:rsidRPr="00367E6F">
        <w:t xml:space="preserve">000 EUR bez DPH. Zákazky s touto hodnotou sa predkladajú na </w:t>
      </w:r>
      <w:r w:rsidR="005F5EA3">
        <w:t>finančnú</w:t>
      </w:r>
      <w:r w:rsidR="00367E6F" w:rsidRPr="00367E6F">
        <w:t xml:space="preserve"> kontrolu </w:t>
      </w:r>
      <w:r w:rsidR="00367E6F" w:rsidRPr="00367E6F">
        <w:rPr>
          <w:b/>
        </w:rPr>
        <w:t>pred podpisom zmluvy</w:t>
      </w:r>
      <w:r w:rsidR="00367E6F" w:rsidRPr="00367E6F">
        <w:t xml:space="preserve"> s úspešným uchádzačom analogicky k druhej ex-ante kontrole a</w:t>
      </w:r>
      <w:r w:rsidR="004A5C0C">
        <w:t xml:space="preserve"> následne </w:t>
      </w:r>
      <w:r w:rsidR="00367E6F" w:rsidRPr="00367E6F">
        <w:rPr>
          <w:b/>
        </w:rPr>
        <w:t>po podpise zmluvy</w:t>
      </w:r>
      <w:r w:rsidR="00367E6F" w:rsidRPr="00367E6F">
        <w:t xml:space="preserve"> analogicky k následnej ex-post kontrole. Ak ponuka úspešného uchádzača je nižšia ako </w:t>
      </w:r>
      <w:r w:rsidR="001549ED">
        <w:t>15</w:t>
      </w:r>
      <w:r w:rsidR="00D60F2D" w:rsidRPr="00367E6F">
        <w:t> </w:t>
      </w:r>
      <w:r w:rsidR="00367E6F" w:rsidRPr="00367E6F">
        <w:t xml:space="preserve">000 EUR bez DPH, prijímateľ takúto zákazku predkladá na </w:t>
      </w:r>
      <w:r w:rsidR="005F5EA3">
        <w:t>finančnú</w:t>
      </w:r>
      <w:r w:rsidR="00367E6F" w:rsidRPr="00367E6F">
        <w:t xml:space="preserve"> kontrolu VO až po podpise zmluvy s úspešným uchádzačom analogicky k postupu pri štandardnej ex-post kontrole.</w:t>
      </w:r>
      <w:r w:rsidRPr="0073389C">
        <w:t xml:space="preserve">  </w:t>
      </w:r>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in-house zákazky alebo horizontálnej zákazky,</w:t>
      </w:r>
    </w:p>
    <w:p w14:paraId="7A55D39C" w14:textId="346E16A8"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návrh zmluvy (v prípade ex-ante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2D43C971"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w:t>
      </w:r>
      <w:r w:rsidR="00312317">
        <w:t>neexistenciu priamej účasti súkromného kapitálu</w:t>
      </w:r>
      <w:r w:rsidRPr="0073389C">
        <w:t xml:space="preserve"> podľa </w:t>
      </w:r>
      <w:r w:rsidR="00D60F2D">
        <w:rPr>
          <w:rFonts w:cs="Arial"/>
          <w:szCs w:val="19"/>
        </w:rPr>
        <w:t>metodického pokynu</w:t>
      </w:r>
      <w:r w:rsidR="00D60F2D" w:rsidRPr="00344006">
        <w:rPr>
          <w:rFonts w:cs="Arial"/>
          <w:szCs w:val="19"/>
        </w:rPr>
        <w:t xml:space="preserve"> </w:t>
      </w:r>
      <w:r w:rsidR="00D60F2D">
        <w:rPr>
          <w:rFonts w:cs="Arial"/>
          <w:szCs w:val="19"/>
        </w:rPr>
        <w:t>CKO</w:t>
      </w:r>
      <w:r w:rsidRPr="0073389C">
        <w:t xml:space="preserve"> č. 12–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7A55D39E" w14:textId="600B4886"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w:t>
      </w:r>
      <w:r w:rsidR="00D60F2D">
        <w:rPr>
          <w:rFonts w:cs="Arial"/>
          <w:szCs w:val="19"/>
        </w:rPr>
        <w:t>metodického pokynu</w:t>
      </w:r>
      <w:r w:rsidR="00D60F2D" w:rsidRPr="00344006">
        <w:rPr>
          <w:rFonts w:cs="Arial"/>
          <w:szCs w:val="19"/>
        </w:rPr>
        <w:t xml:space="preserve"> </w:t>
      </w:r>
      <w:r w:rsidR="00D60F2D">
        <w:rPr>
          <w:rFonts w:cs="Arial"/>
          <w:szCs w:val="19"/>
        </w:rPr>
        <w:t>CKO</w:t>
      </w:r>
      <w:r w:rsidR="00D60F2D" w:rsidRPr="0073389C" w:rsidDel="00D60F2D">
        <w:t xml:space="preserve"> </w:t>
      </w:r>
      <w:r w:rsidRPr="0073389C">
        <w:t xml:space="preserve">č. 12– napr. zriaďovacia listina vrátane všetkých relevantných dodatkov, výpis z OR SR nie starší ako 3 mesiace ku dňu predloženia dokumentácie, výpis z centrálneho depozitára cenných papierov, </w:t>
      </w:r>
    </w:p>
    <w:p w14:paraId="7A55D39F" w14:textId="4E0D0263"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w:t>
      </w:r>
      <w:r w:rsidR="00D60F2D">
        <w:rPr>
          <w:rFonts w:cs="Arial"/>
          <w:szCs w:val="19"/>
        </w:rPr>
        <w:t>metodického pokynu</w:t>
      </w:r>
      <w:r w:rsidR="00D60F2D" w:rsidRPr="00344006">
        <w:rPr>
          <w:rFonts w:cs="Arial"/>
          <w:szCs w:val="19"/>
        </w:rPr>
        <w:t xml:space="preserve"> </w:t>
      </w:r>
      <w:r w:rsidR="00D60F2D">
        <w:rPr>
          <w:rFonts w:cs="Arial"/>
          <w:szCs w:val="19"/>
        </w:rPr>
        <w:t>CKO</w:t>
      </w:r>
      <w:r w:rsidRPr="0073389C">
        <w:t xml:space="preserve"> č. 12 - napr. výročné správy, auditné správy, účtovná závierka, analytická evidencia v účtovníctve a pod. za posledné tri ukončené účtovné obdobia</w:t>
      </w:r>
      <w:r w:rsidR="00E24496">
        <w:rPr>
          <w:rFonts w:cs="Arial"/>
          <w:szCs w:val="19"/>
        </w:rPr>
        <w:t>(ak je to objektívne  možné)</w:t>
      </w:r>
      <w:r w:rsidRPr="0073389C">
        <w:t>, alebo podnikateľský plán v prípade, že tieto doklady nie sú z dôvodu momentu vzniku subjektu dostupné,</w:t>
      </w:r>
    </w:p>
    <w:p w14:paraId="7A55D3A0" w14:textId="534399BC"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w:t>
      </w:r>
      <w:r w:rsidR="00E24496">
        <w:rPr>
          <w:rFonts w:cs="Arial"/>
          <w:szCs w:val="19"/>
        </w:rPr>
        <w:t>metodickom pokyne</w:t>
      </w:r>
      <w:r w:rsidR="00E24496" w:rsidRPr="00344006">
        <w:rPr>
          <w:rFonts w:cs="Arial"/>
          <w:szCs w:val="19"/>
        </w:rPr>
        <w:t xml:space="preserve"> </w:t>
      </w:r>
      <w:r w:rsidR="00E24496">
        <w:rPr>
          <w:rFonts w:cs="Arial"/>
          <w:szCs w:val="19"/>
        </w:rPr>
        <w:t xml:space="preserve">CKO </w:t>
      </w:r>
      <w:r w:rsidRPr="0073389C">
        <w:t xml:space="preserve">č. 12 (príloha č. </w:t>
      </w:r>
      <w:r w:rsidR="001A6E82" w:rsidRPr="0073389C">
        <w:t>3</w:t>
      </w:r>
      <w:r w:rsidR="001A6E82">
        <w:t>0</w:t>
      </w:r>
      <w:r w:rsidRPr="0073389C">
        <w:t xml:space="preserve">), </w:t>
      </w:r>
    </w:p>
    <w:p w14:paraId="7A55D3A1" w14:textId="2CCDBC0D"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preukázanie hospodárnosti v nadväznosti na povinnosť </w:t>
      </w:r>
      <w:r w:rsidR="00312317">
        <w:t xml:space="preserve">dodržať princíp </w:t>
      </w:r>
      <w:r w:rsidRPr="0073389C">
        <w:t>hospodárnosti vyplývajúcej zo zákona o finančnej kontrole a zo zákona o rozpočtových pravidlách,</w:t>
      </w:r>
    </w:p>
    <w:p w14:paraId="7A55D3A2" w14:textId="4575F138"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splnenie podmienky uvedenej v </w:t>
      </w:r>
      <w:r w:rsidR="00E24496">
        <w:rPr>
          <w:rFonts w:cs="Arial"/>
          <w:szCs w:val="19"/>
        </w:rPr>
        <w:t>metodickom pokyne</w:t>
      </w:r>
      <w:r w:rsidR="00E24496" w:rsidRPr="00344006">
        <w:rPr>
          <w:rFonts w:cs="Arial"/>
          <w:szCs w:val="19"/>
        </w:rPr>
        <w:t xml:space="preserve"> </w:t>
      </w:r>
      <w:r w:rsidR="00E24496">
        <w:rPr>
          <w:rFonts w:cs="Arial"/>
          <w:szCs w:val="19"/>
        </w:rPr>
        <w:t>CKO</w:t>
      </w:r>
      <w:r w:rsidRPr="0073389C">
        <w:t xml:space="preserve"> č. 12</w:t>
      </w:r>
      <w:r w:rsidR="00367E6F" w:rsidRPr="00367E6F">
        <w:rPr>
          <w:rFonts w:cs="Arial"/>
          <w:szCs w:val="19"/>
        </w:rPr>
        <w:t xml:space="preserve"> </w:t>
      </w:r>
      <w:r w:rsidR="00367E6F" w:rsidRPr="00367E6F">
        <w:t>nespadajúcich pod zákon o verejnom obstarávaní</w:t>
      </w:r>
      <w:r w:rsidRPr="0073389C">
        <w:t xml:space="preserve">, (najmä preukázanie reálnej spolupráce a spoločného cieľa (napr. na základe schválenej žiadosti o NFP, dohody/memoranda o spolupráci, </w:t>
      </w:r>
      <w:r w:rsidR="00765CB1" w:rsidRPr="00765CB1">
        <w:t xml:space="preserve">štatútu, zakladateľskej listiny </w:t>
      </w:r>
      <w:r w:rsidR="00765CB1">
        <w:t xml:space="preserve">a </w:t>
      </w:r>
      <w:r w:rsidRPr="0073389C">
        <w:t xml:space="preserve">pod.), preukázanie verejného záujmu (napr. preukázaním nekomerčnej povahy spolupráce, legislatívne určenými činnosťami subjektov a pod.), preukázanie nižšieho ako 20 % podielu činností na otvorenom trhu (napr. prostredníctvom dokladov uvedených v </w:t>
      </w:r>
      <w:r w:rsidR="00E24496">
        <w:rPr>
          <w:rFonts w:cs="Arial"/>
          <w:szCs w:val="19"/>
        </w:rPr>
        <w:t>metodickom pokyne</w:t>
      </w:r>
      <w:r w:rsidR="00E24496" w:rsidRPr="00344006">
        <w:rPr>
          <w:rFonts w:cs="Arial"/>
          <w:szCs w:val="19"/>
        </w:rPr>
        <w:t xml:space="preserve"> </w:t>
      </w:r>
      <w:r w:rsidR="00E24496">
        <w:rPr>
          <w:rFonts w:cs="Arial"/>
          <w:szCs w:val="19"/>
        </w:rPr>
        <w:t xml:space="preserve">CKO </w:t>
      </w:r>
      <w:r w:rsidRPr="0073389C">
        <w:t xml:space="preserve">č. 12), preukázanie výšky nákladov v zmysle </w:t>
      </w:r>
      <w:r w:rsidR="00E24496">
        <w:rPr>
          <w:rFonts w:cs="Arial"/>
          <w:szCs w:val="19"/>
        </w:rPr>
        <w:t>metodického pokynu</w:t>
      </w:r>
      <w:r w:rsidR="00E24496" w:rsidRPr="00344006">
        <w:rPr>
          <w:rFonts w:cs="Arial"/>
          <w:szCs w:val="19"/>
        </w:rPr>
        <w:t xml:space="preserve"> </w:t>
      </w:r>
      <w:r w:rsidR="00E24496">
        <w:rPr>
          <w:rFonts w:cs="Arial"/>
          <w:szCs w:val="19"/>
        </w:rPr>
        <w:t xml:space="preserve">CKO </w:t>
      </w:r>
      <w:r w:rsidRPr="0073389C">
        <w:t xml:space="preserve">č. 12, </w:t>
      </w:r>
    </w:p>
    <w:p w14:paraId="7A55D3A3" w14:textId="6E9E5F42" w:rsidR="009D7F63" w:rsidRPr="0073389C" w:rsidRDefault="00312317"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312317">
        <w:t>ďalšiu relevantnú dokumentáciu súvisiacu s postupom zadávania in-house zákaziek a zákaziek horizontálnej spolupráce</w:t>
      </w:r>
      <w:r w:rsidR="009D7F63" w:rsidRPr="0073389C">
        <w:t>.</w:t>
      </w:r>
    </w:p>
    <w:p w14:paraId="7A55D3AD" w14:textId="0F1D3B04" w:rsidR="009D7F63" w:rsidRPr="0073389C" w:rsidRDefault="00367E6F" w:rsidP="001F7F84">
      <w:pPr>
        <w:autoSpaceDE w:val="0"/>
        <w:autoSpaceDN w:val="0"/>
        <w:adjustRightInd w:val="0"/>
        <w:spacing w:before="120" w:after="120" w:line="288" w:lineRule="auto"/>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 xml:space="preserve">výdavkov súvisiacich so zadávaním in-house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E56F7C">
        <w:rPr>
          <w:color w:val="000000"/>
        </w:rPr>
        <w:t xml:space="preserve"> </w:t>
      </w:r>
      <w:r w:rsidR="00E56F7C" w:rsidRPr="00E56F7C">
        <w:rPr>
          <w:color w:val="000000"/>
        </w:rPr>
        <w:t>(vrátane dodávateľa „in-house“ zákazky)</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in-house zákaziek a horizontálnych zákaziek musia byť nižšie ako hodnota zákazky zistená prieskumom trhu</w:t>
      </w:r>
      <w:r w:rsidR="00E56F7C">
        <w:rPr>
          <w:color w:val="000000"/>
        </w:rPr>
        <w:t>.</w:t>
      </w:r>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2E8B4B9" w14:textId="4EB7DA18" w:rsidR="00AF4B3F" w:rsidRPr="001F7F84" w:rsidRDefault="00AF4B3F"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1F7F84">
        <w:rPr>
          <w:b/>
          <w:i/>
        </w:rPr>
        <w:t xml:space="preserve">Dôležité upozornenie: </w:t>
      </w:r>
      <w:r w:rsidRPr="001F7F84">
        <w:t>Poskytovateľ upozorňuje prijímateľa, že v prípade „in-house“ zákaziek na stavebné práce je potrebné klásť zvýšenú pozornosť na preukázanie hospodárnosti výdavkov súvisiacich so zadávaním týchto zákaziek. Prijímateľ je povinný zabezpečiť projektantom ocenený aktuálny rozpočet stavebných prác ošetrený úradnou pečiatkou projektanta a zároveň vykonať prieskum trhu oslovením minimálne troch potenciálnych dodávateľov (vrátane dodávateľa „in-house“ zákazky).</w:t>
      </w:r>
    </w:p>
    <w:p w14:paraId="7A55D3B0" w14:textId="5840740A"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Poskytovateľ postupuje pri výkone </w:t>
      </w:r>
      <w:r w:rsidR="005F5EA3">
        <w:rPr>
          <w:color w:val="000000"/>
        </w:rPr>
        <w:t>finančnej</w:t>
      </w:r>
      <w:r w:rsidRPr="0073389C">
        <w:rPr>
          <w:color w:val="000000"/>
        </w:rPr>
        <w:t xml:space="preserve"> kontroly </w:t>
      </w:r>
      <w:r w:rsidR="00B2422C">
        <w:rPr>
          <w:color w:val="000000"/>
        </w:rPr>
        <w:t xml:space="preserve">VO </w:t>
      </w:r>
      <w:r w:rsidRPr="0073389C">
        <w:rPr>
          <w:color w:val="000000"/>
        </w:rPr>
        <w:t xml:space="preserve">analogicky vo vzťahu k druhej ex-ante kontrole a k štandardnej/následnej ex-post kontrole, v závislosti od hodnoty zákazky. </w:t>
      </w:r>
    </w:p>
    <w:p w14:paraId="0BCA3135" w14:textId="77777777" w:rsidR="00765CB1" w:rsidRPr="0073389C" w:rsidRDefault="00765CB1" w:rsidP="009D7F63">
      <w:pPr>
        <w:autoSpaceDE w:val="0"/>
        <w:autoSpaceDN w:val="0"/>
        <w:adjustRightInd w:val="0"/>
        <w:spacing w:before="120" w:after="120" w:line="288" w:lineRule="auto"/>
        <w:jc w:val="both"/>
        <w:rPr>
          <w:color w:val="000000"/>
        </w:rPr>
      </w:pPr>
    </w:p>
    <w:p w14:paraId="5BA45403" w14:textId="426730DC" w:rsidR="00765CB1" w:rsidRPr="00852446" w:rsidRDefault="00765CB1" w:rsidP="005B7173">
      <w:pPr>
        <w:pStyle w:val="Odsekzoznamu"/>
        <w:numPr>
          <w:ilvl w:val="0"/>
          <w:numId w:val="116"/>
        </w:numPr>
        <w:autoSpaceDE w:val="0"/>
        <w:autoSpaceDN w:val="0"/>
        <w:adjustRightInd w:val="0"/>
        <w:spacing w:before="120" w:after="120" w:line="288" w:lineRule="auto"/>
        <w:contextualSpacing w:val="0"/>
        <w:jc w:val="both"/>
        <w:rPr>
          <w:b/>
        </w:rPr>
      </w:pPr>
      <w:r w:rsidRPr="00852446">
        <w:rPr>
          <w:b/>
        </w:rPr>
        <w:t>Pravidlá obstarávania a kontroly zákaziek zadávaných osobou, ktorej poskytne verejný obstarávateľ 50% a menej finančných prostriedkov na dodanie tovaru, uskutočnenie stavebných prác a poskytnutie služieb z NFP</w:t>
      </w:r>
    </w:p>
    <w:p w14:paraId="5BFD991F" w14:textId="13589F9A"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Na základe zákona č. 269/2018 Z. z. o zabezpečovaní kvality vysokoškolského vzdelávania a o zmene a doplnení zákona č. 343/2015 Z. z. o verejnom obstarávaní a o zmene a doplnení niektorých zákonov v znení neskorších predpisov, ktorý nadobudol účinnosť dňa 26.9.2018, boli vypustené spod pôsobnosti ZVO tie prípady, ak verejný obstarávateľ poskytne osobe, ktorá nie je verejným obstarávateľom ani obstarávateľom časť finančných prostriedkov predstavujúcich percentuálny podiel rovnaký alebo nižší ako 50 % finančných prostriedkov na dodanie tovaru, uskutočnenie stavebných prác a poskytnutie služieb.</w:t>
      </w:r>
    </w:p>
    <w:p w14:paraId="257A4E0F" w14:textId="1CE08EA0"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Poskytovateľ definuje </w:t>
      </w:r>
      <w:r w:rsidR="00E24496">
        <w:rPr>
          <w:color w:val="000000"/>
        </w:rPr>
        <w:t xml:space="preserve">presnejšie </w:t>
      </w:r>
      <w:r w:rsidRPr="00765CB1">
        <w:rPr>
          <w:color w:val="000000"/>
        </w:rPr>
        <w:t>pravidlá vzťahujúce sa na obstarávanie týchto zákaziek v rámci jednotlivých výziev/vyzvaní na predkladanie žiadostí o NFP.</w:t>
      </w:r>
    </w:p>
    <w:p w14:paraId="60114E3E"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Zákazky zadávané osobami, ktorým poskytne verejný obstarávateľ 50% a menej finančných prostriedkov na dodanie tovaru, uskutočnenie stavebných prác a poskytnutie služieb z NFP sa delia na:</w:t>
      </w:r>
    </w:p>
    <w:p w14:paraId="02D23B1C" w14:textId="77777777" w:rsidR="00765CB1" w:rsidRDefault="00765CB1" w:rsidP="005B7173">
      <w:pPr>
        <w:pStyle w:val="Odsekzoznamu"/>
        <w:numPr>
          <w:ilvl w:val="0"/>
          <w:numId w:val="118"/>
        </w:numPr>
        <w:autoSpaceDE w:val="0"/>
        <w:autoSpaceDN w:val="0"/>
        <w:adjustRightInd w:val="0"/>
        <w:spacing w:before="120" w:after="120" w:line="288" w:lineRule="auto"/>
        <w:ind w:left="851"/>
        <w:jc w:val="both"/>
        <w:rPr>
          <w:color w:val="000000"/>
        </w:rPr>
      </w:pPr>
      <w:r w:rsidRPr="00852446">
        <w:rPr>
          <w:color w:val="000000"/>
        </w:rPr>
        <w:t>zákazky, ktorých hodnota bez DPH sa rovná, alebo presahuje 100 000 eur (ďalej len „</w:t>
      </w:r>
      <w:r w:rsidRPr="00852446">
        <w:rPr>
          <w:b/>
          <w:color w:val="000000"/>
        </w:rPr>
        <w:t>zákazky nad 100 000 eur</w:t>
      </w:r>
      <w:r w:rsidRPr="00852446">
        <w:rPr>
          <w:color w:val="000000"/>
        </w:rPr>
        <w:t>“),</w:t>
      </w:r>
    </w:p>
    <w:p w14:paraId="58FE0EA0" w14:textId="56326162" w:rsidR="00765CB1" w:rsidRPr="00765CB1" w:rsidRDefault="00765CB1" w:rsidP="005B7173">
      <w:pPr>
        <w:pStyle w:val="Odsekzoznamu"/>
        <w:numPr>
          <w:ilvl w:val="0"/>
          <w:numId w:val="118"/>
        </w:numPr>
        <w:autoSpaceDE w:val="0"/>
        <w:autoSpaceDN w:val="0"/>
        <w:adjustRightInd w:val="0"/>
        <w:spacing w:before="120" w:after="120" w:line="288" w:lineRule="auto"/>
        <w:ind w:left="851"/>
        <w:jc w:val="both"/>
        <w:rPr>
          <w:color w:val="000000"/>
        </w:rPr>
      </w:pPr>
      <w:r w:rsidRPr="00765CB1">
        <w:rPr>
          <w:color w:val="000000"/>
        </w:rPr>
        <w:t>zákazky, ktorých hodnota bez DPH je nižšia ako 100 000 eur (ďalej len „</w:t>
      </w:r>
      <w:r w:rsidRPr="00852446">
        <w:rPr>
          <w:b/>
          <w:color w:val="000000"/>
        </w:rPr>
        <w:t>zákazky do 100 000 eur</w:t>
      </w:r>
      <w:r w:rsidRPr="00765CB1">
        <w:rPr>
          <w:color w:val="000000"/>
        </w:rPr>
        <w:t>“).</w:t>
      </w:r>
    </w:p>
    <w:p w14:paraId="2583EE63" w14:textId="18A7AD2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tohto typu nie je potrebné v osobitnom postupe určovať predpokladanú hodnotu zákazky, ale rozhodujúce je, aby zmluva, ktorá je uzatvorená  s úspešným dodávateľom, bola vo finančnom limite, ktorý je spojený s možnosťou uplatnenia postupu podľa </w:t>
      </w:r>
      <w:r w:rsidR="00E5073A">
        <w:rPr>
          <w:rFonts w:cs="Arial"/>
          <w:szCs w:val="19"/>
        </w:rPr>
        <w:t>metodického pokynu</w:t>
      </w:r>
      <w:r w:rsidR="00E5073A" w:rsidRPr="00765CB1" w:rsidDel="00E5073A">
        <w:rPr>
          <w:color w:val="000000"/>
        </w:rPr>
        <w:t xml:space="preserve"> </w:t>
      </w:r>
      <w:r w:rsidRPr="00765CB1">
        <w:rPr>
          <w:color w:val="000000"/>
        </w:rPr>
        <w:t>č. 12.</w:t>
      </w:r>
    </w:p>
    <w:p w14:paraId="515D12C5"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w:t>
      </w:r>
      <w:r w:rsidRPr="00852446">
        <w:rPr>
          <w:b/>
          <w:color w:val="000000"/>
        </w:rPr>
        <w:t>nad 100 000 eur</w:t>
      </w:r>
      <w:r w:rsidRPr="00765CB1">
        <w:rPr>
          <w:color w:val="000000"/>
        </w:rPr>
        <w:t xml:space="preserve"> musí byť plnenie založené na písomnom zmluvnom vzťahu. Dokumentáciu na kontrolu obstarávania predkladá prijímateľ pred podpisom zmluvy s úspešným uchádzačom na ex ante kontrolu (analogicky k pravidlám týkajúcim sa v tejto Príručke druhej ex ante kontroly) a po podpise zmluvy s úspešným uchádzačom (analogicky k pravidlám týkajúcim sa v tejto Príručke následnej ex post kontroly).</w:t>
      </w:r>
    </w:p>
    <w:p w14:paraId="7AA6025A"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w:t>
      </w:r>
      <w:r w:rsidRPr="00852446">
        <w:rPr>
          <w:b/>
          <w:color w:val="000000"/>
        </w:rPr>
        <w:t>do 100 000 eur</w:t>
      </w:r>
      <w:r w:rsidRPr="00765CB1">
        <w:rPr>
          <w:color w:val="000000"/>
        </w:rPr>
        <w:t xml:space="preserve"> nie je povinnosťou uzavrieť písomnú zmluvu, prijímateľ môže predložiť aj objednávku, ktorá v tomto prípade pre potreby finančnej kontroly obstarávania nahrádza písomný zmluvný vzťah. Dokumentáciu na kontrolu obstarávania predkladá prijímateľ po podpise zmluvy s úspešným dodávateľom (analogicky k pravidlám týkajúcim sa v tejto Príručke štandardnej ex post kontroly).</w:t>
      </w:r>
    </w:p>
    <w:p w14:paraId="4DB54163" w14:textId="77777777" w:rsidR="00765CB1" w:rsidRPr="00852446" w:rsidRDefault="00765CB1"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852446">
        <w:rPr>
          <w:b/>
          <w:i/>
        </w:rPr>
        <w:t xml:space="preserve">Dôležité upozornenie: </w:t>
      </w:r>
      <w:r w:rsidRPr="00852446">
        <w:t>Medzi minimálne povinné náležitosti objednávky, tak aby táto spĺňala minimálne náležitosti písomného zmluvného vzťahu patrí najmä: dátum jej vyhotovenia, kompletné a správne identifikačné údaje objednávateľa a dodávateľa (t. j.  obchodné meno/ názov, IČO, adresu sídla, príp. kontaktné miesta), jednoznačnú špecifikáciu predmetu zákazky,  dohodnutú cenu (bez DPH, výška DPH a cena s DPH; v prípade, že dodávateľ nie je platca DPH, uvedie sa konečná cena), lehotu a miesto plnenia,  kód projektu v ITMS 2014+ (ak relevantné),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p>
    <w:p w14:paraId="3D9A5532" w14:textId="77777777" w:rsidR="00765CB1" w:rsidRPr="00765CB1" w:rsidRDefault="00765CB1" w:rsidP="00765CB1">
      <w:pPr>
        <w:autoSpaceDE w:val="0"/>
        <w:autoSpaceDN w:val="0"/>
        <w:adjustRightInd w:val="0"/>
        <w:spacing w:before="120" w:after="120" w:line="288" w:lineRule="auto"/>
        <w:jc w:val="both"/>
        <w:rPr>
          <w:color w:val="000000"/>
        </w:rPr>
      </w:pPr>
      <w:r w:rsidRPr="00852446">
        <w:rPr>
          <w:b/>
          <w:i/>
          <w:color w:val="FF0000"/>
        </w:rPr>
        <w:t>Povinnosť prijímateľa:</w:t>
      </w:r>
      <w:r w:rsidRPr="00765CB1">
        <w:rPr>
          <w:color w:val="000000"/>
        </w:rPr>
        <w:t xml:space="preserve"> Prijímateľ je povinný pri výbere úspešného dodávateľa zabezpečiť dodržiavanie nasledujúcich princípov, ktorými sú:</w:t>
      </w:r>
    </w:p>
    <w:p w14:paraId="0802AFB2" w14:textId="77777777"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852446">
        <w:rPr>
          <w:color w:val="000000"/>
        </w:rPr>
        <w:t>rovnaké zaobchádzanie a nediskriminácia hospodárskych subjektov,</w:t>
      </w:r>
    </w:p>
    <w:p w14:paraId="2509B2AA" w14:textId="77777777"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transparentnosť, vrátane vylúčenia konfliktu záujmov,</w:t>
      </w:r>
    </w:p>
    <w:p w14:paraId="33171898" w14:textId="4DF924E1"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hospodárnosť a</w:t>
      </w:r>
      <w:r>
        <w:rPr>
          <w:color w:val="000000"/>
        </w:rPr>
        <w:t> </w:t>
      </w:r>
      <w:r w:rsidRPr="00765CB1">
        <w:rPr>
          <w:color w:val="000000"/>
        </w:rPr>
        <w:t>efektívnosť</w:t>
      </w:r>
      <w:r>
        <w:rPr>
          <w:color w:val="000000"/>
        </w:rPr>
        <w:t>,</w:t>
      </w:r>
    </w:p>
    <w:p w14:paraId="37521E35" w14:textId="18175085" w:rsidR="00765CB1" w:rsidRP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proporcionalita.</w:t>
      </w:r>
    </w:p>
    <w:p w14:paraId="645D9D4F" w14:textId="77777777" w:rsidR="00765CB1" w:rsidRPr="00765CB1" w:rsidRDefault="00765CB1" w:rsidP="00765CB1">
      <w:pPr>
        <w:autoSpaceDE w:val="0"/>
        <w:autoSpaceDN w:val="0"/>
        <w:adjustRightInd w:val="0"/>
        <w:spacing w:before="120" w:after="120" w:line="288" w:lineRule="auto"/>
        <w:jc w:val="both"/>
        <w:rPr>
          <w:color w:val="000000"/>
        </w:rPr>
      </w:pPr>
    </w:p>
    <w:p w14:paraId="7668D988"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 obstarávaní zákaziek tohto typu je prijímateľ povinný vykonať prieskum trhu, ktorého pravidlá sú upravené nižšie v závislosti od hodnoty zákazky.</w:t>
      </w:r>
    </w:p>
    <w:p w14:paraId="2F6E1D95" w14:textId="77777777" w:rsidR="00765CB1" w:rsidRPr="00765CB1" w:rsidRDefault="00765CB1" w:rsidP="00765CB1">
      <w:pPr>
        <w:autoSpaceDE w:val="0"/>
        <w:autoSpaceDN w:val="0"/>
        <w:adjustRightInd w:val="0"/>
        <w:spacing w:before="120" w:after="120" w:line="288" w:lineRule="auto"/>
        <w:jc w:val="both"/>
        <w:rPr>
          <w:color w:val="000000"/>
        </w:rPr>
      </w:pPr>
    </w:p>
    <w:p w14:paraId="2E71BB9D"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Prijímateľ vo výzve na predkladanie ponúk:</w:t>
      </w:r>
    </w:p>
    <w:p w14:paraId="1A395936"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852446">
        <w:rPr>
          <w:color w:val="000000"/>
        </w:rPr>
        <w:t xml:space="preserve">uvedie presnú identifikáciu prijímateľa, ktorý zadáva zákazku, </w:t>
      </w:r>
    </w:p>
    <w:p w14:paraId="5E13A9CB" w14:textId="487EE8D5"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 xml:space="preserve">jednoznačne, jasne </w:t>
      </w:r>
      <w:r w:rsidR="00E5073A">
        <w:t>, úplne</w:t>
      </w:r>
      <w:r w:rsidR="00E5073A" w:rsidRPr="000F2009">
        <w:t xml:space="preserve"> </w:t>
      </w:r>
      <w:r w:rsidRPr="00765CB1">
        <w:rPr>
          <w:color w:val="000000"/>
        </w:rPr>
        <w:t xml:space="preserve">a určito vymedzí celý predmet  zákazky (presne stanoví špecifikáciu tovaru alebo poskytovaných služieb, popíše parametre tovaru/poskytovaných služieb; pri stavebných prácach vymedzí položkovite materiál, uvedie mernú jednotku, množstvo, uvedie požadovaný rozsah prác atď.), určí lehotu a miesto dodania predmetu zákazky; </w:t>
      </w:r>
    </w:p>
    <w:p w14:paraId="27AD6530"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určí technické požiadavky v opise predmetu zákazky. V prípade, ak technické požiadavky v opise predmetu zákazky odkazujú na konkrétny produkt a ak by tým dochádzalo k znevýhodneniu alebo k vylúčeniu určitých záujemcov alebo tovarov, musí byť opis zákazky v tejto časti doplnený slovami „alebo ekvivalentný“ (pozn. uvedené pravidlo platí iba pre zákazky nad 100 000 eur, nakoľko výzvy</w:t>
      </w:r>
      <w:r w:rsidRPr="009541EB">
        <w:rPr>
          <w:color w:val="000000"/>
        </w:rPr>
        <w:t xml:space="preserve"> na predkladanie ponúk v prípade týchto zákaziek sú zverejňované);</w:t>
      </w:r>
    </w:p>
    <w:p w14:paraId="34776DA6" w14:textId="73AA6FCE" w:rsidR="00765CB1" w:rsidRDefault="00E5073A" w:rsidP="005B7173">
      <w:pPr>
        <w:pStyle w:val="Odsekzoznamu"/>
        <w:numPr>
          <w:ilvl w:val="0"/>
          <w:numId w:val="120"/>
        </w:numPr>
        <w:autoSpaceDE w:val="0"/>
        <w:autoSpaceDN w:val="0"/>
        <w:adjustRightInd w:val="0"/>
        <w:spacing w:before="120" w:after="120" w:line="288" w:lineRule="auto"/>
        <w:jc w:val="both"/>
        <w:rPr>
          <w:color w:val="000000"/>
        </w:rPr>
      </w:pPr>
      <w:r>
        <w:t>môže</w:t>
      </w:r>
      <w:r w:rsidRPr="00765CB1">
        <w:rPr>
          <w:color w:val="000000"/>
        </w:rPr>
        <w:t xml:space="preserve"> </w:t>
      </w:r>
      <w:r w:rsidR="00765CB1" w:rsidRPr="00765CB1">
        <w:rPr>
          <w:color w:val="000000"/>
        </w:rPr>
        <w:t>vyžad</w:t>
      </w:r>
      <w:r>
        <w:rPr>
          <w:color w:val="000000"/>
        </w:rPr>
        <w:t>ovať</w:t>
      </w:r>
      <w:r w:rsidR="00765CB1" w:rsidRPr="00765CB1">
        <w:rPr>
          <w:color w:val="000000"/>
        </w:rPr>
        <w:t xml:space="preserve"> od potenciálnych dodávateľov doklad o oprávnení dodávať tovar, uskutočňovať stavebné práce alebo poskytovať službu v rozsahu, ktorý zodpovedá predmetu  zákazky iba v prípade, ak nie je oprávnený použiť údaje z informačných systémov verejnej správy podľa osobitného predpisu</w:t>
      </w:r>
      <w:r w:rsidRPr="000F2009">
        <w:rPr>
          <w:rFonts w:eastAsiaTheme="majorEastAsia"/>
          <w:vertAlign w:val="superscript"/>
        </w:rPr>
        <w:footnoteReference w:id="120"/>
      </w:r>
      <w:r>
        <w:rPr>
          <w:bCs/>
          <w:szCs w:val="28"/>
        </w:rPr>
        <w:t xml:space="preserve"> </w:t>
      </w:r>
      <w:r>
        <w:t>(ak prijímateľ uvedené nevyžaduje od potenciálnych dodávateľov, ich oprávnenie realizovať predmet zákazky je povinný overiť prijímateľ v procese vyhodnotenia ponúk)</w:t>
      </w:r>
      <w:r w:rsidR="00765CB1" w:rsidRPr="00765CB1">
        <w:rPr>
          <w:color w:val="000000"/>
        </w:rPr>
        <w:t>;</w:t>
      </w:r>
    </w:p>
    <w:p w14:paraId="1775F00C" w14:textId="64B64162" w:rsidR="00765CB1" w:rsidRP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môže požadovať na preukázanie podmienok účasti týkajúcich sa finančného a ekonomického postavenia a technickej spôsobilosti alebo odbornej spôsobilosti predloženie dokladov, a to najmä:</w:t>
      </w:r>
    </w:p>
    <w:p w14:paraId="2286AFFD" w14:textId="60B02995" w:rsidR="00765CB1" w:rsidRPr="00852446"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852446">
        <w:rPr>
          <w:color w:val="000000"/>
        </w:rPr>
        <w:t>prehľad o celkovom obrate a ak je to vhodné, prehľad o dosiahnutom obrate                    v oblasti, ktorej sa predmet  zákazky alebo koncesie týka, najviac za posledné tri hospodárske roky,</w:t>
      </w:r>
    </w:p>
    <w:p w14:paraId="72FE47C7" w14:textId="77777777" w:rsid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852446">
        <w:rPr>
          <w:color w:val="000000"/>
        </w:rPr>
        <w:t>požiadavka na výšku obratu za hospodársky rok nesmie presiahnuť dvojnásobok hodnoty danej položky v rozpočte projektu, vypočítanú na obdobie 12 mesiacov, ak je trvanie zmluvy dlhšie ako 12 mesiacov,</w:t>
      </w:r>
    </w:p>
    <w:p w14:paraId="595604EA" w14:textId="77777777" w:rsid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765CB1">
        <w:rPr>
          <w:color w:val="000000"/>
        </w:rPr>
        <w:t>požiadavka na výšku obratu za hospodársky rok nesmie presiahnuť dvojnásobok hodnoty danej položky v rozpočte projektu, ak je trvanie zmluvy kratšie ako 12 mesiacov,</w:t>
      </w:r>
    </w:p>
    <w:p w14:paraId="38287B30" w14:textId="54076BA9" w:rsidR="00765CB1" w:rsidRP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765CB1">
        <w:rPr>
          <w:color w:val="000000"/>
        </w:rPr>
        <w:t>ak prijímateľ vyžaduje obrat za viac ako jeden hospodársky rok, jeho výšku môže určiť iba súhrnne za určené obdobie;</w:t>
      </w:r>
    </w:p>
    <w:p w14:paraId="0DD8E524"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852446">
        <w:rPr>
          <w:color w:val="000000"/>
        </w:rPr>
        <w:t xml:space="preserve">zoznam dodávok tovaru alebo poskytnutých služieb za predchádzajúce tri roky od vyhlásenia zákazky s uvedením cien, lehôt dodania a odberateľov; </w:t>
      </w:r>
    </w:p>
    <w:p w14:paraId="40B3BAC7"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 xml:space="preserve">zoznam stavebných prác uskutočnených za predchádzajúcich päť rokov od vyhlásenia zákazky s uvedením cien, miest a lehôt uskutočnenia stavebných prác; </w:t>
      </w:r>
    </w:p>
    <w:p w14:paraId="4D88292A"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ak ide o stavebné práce alebo služby, údaje o vzdelaní a odbornej praxi alebo o odbornej kvalifikácií osôb určených na plnenie zmluvy,</w:t>
      </w:r>
    </w:p>
    <w:p w14:paraId="065EFDD0" w14:textId="7BA0213F" w:rsidR="00765CB1" w:rsidRP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údaje o strojovom, prevádzkovom alebo technickom vybavení, ktoré má uchádzač alebo záujemca k dispozícií na uskutočnenie stavebných prác alebo na poskytnutie služby</w:t>
      </w:r>
    </w:p>
    <w:p w14:paraId="5EB2D91E" w14:textId="49286ACB" w:rsidR="00765CB1" w:rsidRPr="00765CB1" w:rsidRDefault="00765CB1" w:rsidP="00852446">
      <w:pPr>
        <w:autoSpaceDE w:val="0"/>
        <w:autoSpaceDN w:val="0"/>
        <w:adjustRightInd w:val="0"/>
        <w:spacing w:before="120" w:after="120" w:line="288" w:lineRule="auto"/>
        <w:ind w:left="633"/>
        <w:jc w:val="both"/>
        <w:rPr>
          <w:color w:val="000000"/>
        </w:rPr>
      </w:pPr>
      <w:r w:rsidRPr="00765CB1">
        <w:rPr>
          <w:color w:val="000000"/>
        </w:rPr>
        <w:t>Potenciálny dodávateľ môže predbežne nahradiť doklady na preukázanie splnenia podmienok účasti finančného a ekonomického postavenia a technickej spôsobilosti alebo odbornej spôsobilosti čestným vyhlásením, pričom na požiadanie poskytne prijímateľovi doklady, ktoré čestným vyhlásením nahradil; potenciálny dodávateľ, ktorý bol vyhodnotený ako úspešný je povinný pred podpisom zmluvy/zadaním objednávky predložiť všetky doklady, ktoré predbežne nahradil čestným vyhlásením; potenciálny dodávateľ doručí doklady prijímateľovi do piatich pracovných dní odo dňa doručenia žiadosti, ak prijímateľ neurčil dlhšiu lehotu; ak potenciálny dodávateľ nedoručí doklady v stanovenej lehote, jeho ponuka nebude prijatá a ako úspešný bude vyhodnotený potenciálny dodávateľ, ktorý sa umiestnil ako druhý v poradí;</w:t>
      </w:r>
    </w:p>
    <w:p w14:paraId="44606A6F" w14:textId="77777777" w:rsidR="009541EB"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852446">
        <w:rPr>
          <w:color w:val="000000"/>
        </w:rPr>
        <w:t>stanoví nediskriminačné kritériá pre vyhodnotenie ponúk, ktoré súvisia s predmetom zákazky  a ich relatívnu váhu (pozn.: v prípade určenia kritéria na vyhodnotenie ponúk „najnižšia cena“, nie je potrebné uvádzať váhovosť),</w:t>
      </w:r>
    </w:p>
    <w:p w14:paraId="4092C7C4" w14:textId="77777777" w:rsidR="009541EB"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9541EB">
        <w:rPr>
          <w:color w:val="000000"/>
        </w:rPr>
        <w:t>stanoví lehotu na predkladanie ponúk, ktorá musí byť primeraná a musí zohľadniť zložitosť a charakter predmetu zákazky, čas nevyhnutne potrebný na vypracovanie a doručenie ponuky,</w:t>
      </w:r>
    </w:p>
    <w:p w14:paraId="0B4FB018" w14:textId="5A067834"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9541EB">
        <w:rPr>
          <w:color w:val="000000"/>
        </w:rPr>
        <w:t>uvedie miesto a spôsob predkladania ponúk, napr. min. 2 adresy elektronickej komunikácie, na ktoré sa ponuky predkladajú;</w:t>
      </w:r>
    </w:p>
    <w:p w14:paraId="1A80E7F1" w14:textId="7E150B98" w:rsidR="00E5073A" w:rsidRPr="009541EB" w:rsidRDefault="00E5073A" w:rsidP="005B7173">
      <w:pPr>
        <w:pStyle w:val="Odsekzoznamu"/>
        <w:numPr>
          <w:ilvl w:val="0"/>
          <w:numId w:val="120"/>
        </w:numPr>
        <w:autoSpaceDE w:val="0"/>
        <w:autoSpaceDN w:val="0"/>
        <w:adjustRightInd w:val="0"/>
        <w:spacing w:before="120" w:after="120" w:line="288" w:lineRule="auto"/>
        <w:jc w:val="both"/>
        <w:rPr>
          <w:color w:val="000000"/>
        </w:rPr>
      </w:pPr>
      <w:r w:rsidRPr="006E1C21">
        <w:t>vyžaduje, aby úspešný dodávateľ v zmluve alebo rámcovej dohode najneskôr  v čase jej uzavretia uviedol údaje o všetkých známych subdodávateľoch, údaje o osobe oprávnenej konať za subdodávateľa v rozsahu meno a priezvisko, adresa pobytu, dátum narodenia, ak ide o subdodávateľa, ktorý má povinnosť zápisu do registra partnerov verejného sektora.</w:t>
      </w:r>
    </w:p>
    <w:p w14:paraId="0B233348"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Ponuka potenciálneho dodávateľa musí byť predložená v slovenskom alebo českom jazyku. Ak má tento sídlo mimo územia Slovenskej republiky, doklady a dokumenty tvoriace súčasť ponuky musia byť predložené v pôvodnom jazyku a súčasne musia byť preložené do slovenského jazyka, okrem dokladov predložených v českom jazyku. </w:t>
      </w:r>
    </w:p>
    <w:p w14:paraId="60730B39" w14:textId="65456043"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Prijímateľ je zároveň povinný </w:t>
      </w:r>
      <w:r w:rsidR="00E5073A" w:rsidRPr="00F427F6">
        <w:t xml:space="preserve">vyhodnocovať predložené ponuky a </w:t>
      </w:r>
      <w:r w:rsidRPr="00765CB1">
        <w:rPr>
          <w:color w:val="000000"/>
        </w:rPr>
        <w:t xml:space="preserve">uzatvoriť zmluvu/zadať objednávku v súlade s výzvou  na predkladanie ponúk a s ponukou úspešného dodávateľa. </w:t>
      </w:r>
    </w:p>
    <w:p w14:paraId="38828125"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Prijímateľ môže zrušiť použitý postup zadávania zákazky, ak</w:t>
      </w:r>
    </w:p>
    <w:p w14:paraId="3E4FF2D5" w14:textId="77777777" w:rsidR="009541EB" w:rsidRDefault="00765CB1" w:rsidP="005B7173">
      <w:pPr>
        <w:pStyle w:val="Odsekzoznamu"/>
        <w:numPr>
          <w:ilvl w:val="0"/>
          <w:numId w:val="123"/>
        </w:numPr>
        <w:autoSpaceDE w:val="0"/>
        <w:autoSpaceDN w:val="0"/>
        <w:adjustRightInd w:val="0"/>
        <w:spacing w:before="120" w:after="120" w:line="288" w:lineRule="auto"/>
        <w:jc w:val="both"/>
        <w:rPr>
          <w:color w:val="000000"/>
        </w:rPr>
      </w:pPr>
      <w:r w:rsidRPr="00852446">
        <w:rPr>
          <w:color w:val="000000"/>
        </w:rPr>
        <w:t>ani jeden potenciálny dodávateľ nesplnil podmienky uvedené vo výzve  na predkladanie ponúk,</w:t>
      </w:r>
    </w:p>
    <w:p w14:paraId="1FCC749C" w14:textId="1C23AA80" w:rsidR="00765CB1" w:rsidRPr="009541EB" w:rsidRDefault="00765CB1" w:rsidP="005B7173">
      <w:pPr>
        <w:pStyle w:val="Odsekzoznamu"/>
        <w:numPr>
          <w:ilvl w:val="0"/>
          <w:numId w:val="123"/>
        </w:numPr>
        <w:autoSpaceDE w:val="0"/>
        <w:autoSpaceDN w:val="0"/>
        <w:adjustRightInd w:val="0"/>
        <w:spacing w:before="120" w:after="120" w:line="288" w:lineRule="auto"/>
        <w:jc w:val="both"/>
        <w:rPr>
          <w:color w:val="000000"/>
        </w:rPr>
      </w:pPr>
      <w:r w:rsidRPr="009541EB">
        <w:rPr>
          <w:color w:val="000000"/>
        </w:rPr>
        <w:t>ak sa zmenili okolnosti, za ktorých sa vyhlásilo obstarávanie (pozn. tieto okolnosti je prijímateľ povinný pomenovať a odôvodniť zrušenie postupu zadávania zákazky).</w:t>
      </w:r>
    </w:p>
    <w:p w14:paraId="01A24D6F" w14:textId="77777777" w:rsidR="00765CB1" w:rsidRPr="00765CB1" w:rsidRDefault="00765CB1" w:rsidP="00765CB1">
      <w:pPr>
        <w:autoSpaceDE w:val="0"/>
        <w:autoSpaceDN w:val="0"/>
        <w:adjustRightInd w:val="0"/>
        <w:spacing w:before="120" w:after="120" w:line="288" w:lineRule="auto"/>
        <w:jc w:val="both"/>
        <w:rPr>
          <w:color w:val="000000"/>
        </w:rPr>
      </w:pPr>
    </w:p>
    <w:p w14:paraId="4A81424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nad 100 000 eur je lehota na výkon kontroly na ex ante kontrolu </w:t>
      </w:r>
      <w:r w:rsidRPr="00852446">
        <w:rPr>
          <w:b/>
          <w:color w:val="000000"/>
        </w:rPr>
        <w:t>20 pracovných dní</w:t>
      </w:r>
      <w:r w:rsidRPr="00765CB1">
        <w:rPr>
          <w:color w:val="000000"/>
        </w:rPr>
        <w:t xml:space="preserve">, lehota na výkon následnej ex post kontroly je </w:t>
      </w:r>
      <w:r w:rsidRPr="00852446">
        <w:rPr>
          <w:b/>
          <w:color w:val="000000"/>
        </w:rPr>
        <w:t>7 pracovných dní</w:t>
      </w:r>
      <w:r w:rsidRPr="00765CB1">
        <w:rPr>
          <w:color w:val="000000"/>
        </w:rPr>
        <w:t>.</w:t>
      </w:r>
    </w:p>
    <w:p w14:paraId="5BD765CE"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 V prípade zákaziek do 100 000 eur je lehota na výkon (štandardnej) ex post kontroly </w:t>
      </w:r>
      <w:r w:rsidRPr="00852446">
        <w:rPr>
          <w:b/>
          <w:color w:val="000000"/>
        </w:rPr>
        <w:t>15 pracovných dní</w:t>
      </w:r>
      <w:r w:rsidRPr="00765CB1">
        <w:rPr>
          <w:color w:val="000000"/>
        </w:rPr>
        <w:t>.</w:t>
      </w:r>
    </w:p>
    <w:p w14:paraId="716987A5" w14:textId="4ED1D27E" w:rsidR="00765CB1" w:rsidRPr="00765CB1" w:rsidRDefault="00E5073A" w:rsidP="00765CB1">
      <w:pPr>
        <w:autoSpaceDE w:val="0"/>
        <w:autoSpaceDN w:val="0"/>
        <w:adjustRightInd w:val="0"/>
        <w:spacing w:before="120" w:after="120" w:line="288" w:lineRule="auto"/>
        <w:jc w:val="both"/>
        <w:rPr>
          <w:color w:val="000000"/>
        </w:rPr>
      </w:pPr>
      <w:r w:rsidRPr="00A54D9E">
        <w:t xml:space="preserve">Lehoty na výkon finančnej kontroly obstarávania začínajú pre </w:t>
      </w:r>
      <w:r>
        <w:t>poskytovateľa</w:t>
      </w:r>
      <w:r w:rsidRPr="00A54D9E">
        <w:t xml:space="preserve"> plynúť dňom nasledujúcim po dni </w:t>
      </w:r>
      <w:r>
        <w:t>zaevidovania</w:t>
      </w:r>
      <w:r w:rsidRPr="00476FB7">
        <w:t xml:space="preserve"> prijatej žiadosti prijímateľa o vykonanie kontroly/finančnej kontroly a predložení dokumentácie </w:t>
      </w:r>
      <w:r>
        <w:t xml:space="preserve">k </w:t>
      </w:r>
      <w:r w:rsidRPr="00476FB7">
        <w:t xml:space="preserve">obstarávaniu </w:t>
      </w:r>
      <w:r>
        <w:t>poskytovateľovi</w:t>
      </w:r>
      <w:r w:rsidRPr="00476FB7">
        <w:t xml:space="preserve"> cez ITMS2014+.</w:t>
      </w:r>
      <w:r>
        <w:t xml:space="preserve"> </w:t>
      </w:r>
      <w:r w:rsidRPr="00A54D9E">
        <w:t xml:space="preserve">Ak dokumentácia nie je kompletná, požiada </w:t>
      </w:r>
      <w:r>
        <w:t>poskytovateľa</w:t>
      </w:r>
      <w:r w:rsidRPr="00A54D9E">
        <w:t xml:space="preserve"> o jej doplnenie a lehota na výkon finančnej kontroly obstarávania sa prerušuje. </w:t>
      </w:r>
      <w:r>
        <w:t xml:space="preserve">Dňom nasledujúcim po dni doručenia vysvetlenia alebo doplnenia dokumentácie pokračuje plynutie lehoty na výkon kontroly/finančnej kontroly obstarávania. </w:t>
      </w:r>
      <w:r w:rsidRPr="00A54D9E">
        <w:t xml:space="preserve">Rovnako v prípade podania námietok, resp. plynutia lehoty na podanie námietok voči skutočnostiam uvedeným v návrhu správy z kontroly, sa lehota na výkon finančnej kontroly obstarávania prerušuje. Prijímateľ má možnosť späťvzatia dokumentácie k obstarávaniu, ktorá bola predložená </w:t>
      </w:r>
      <w:r>
        <w:t>poskytovateľovi</w:t>
      </w:r>
      <w:r w:rsidRPr="00A54D9E">
        <w:t xml:space="preserve"> za účelom výkonu finančnej kontroly obstarávania, a to so súhlasom </w:t>
      </w:r>
      <w:r>
        <w:t>poskytovateľa</w:t>
      </w:r>
      <w:r w:rsidRPr="00A54D9E">
        <w:t xml:space="preserve">. </w:t>
      </w:r>
      <w:r w:rsidRPr="00E20B59">
        <w:t xml:space="preserve">V prípadoch späťvzatia dokumentácie ide o dôvod hodný osobitného zreteľa a </w:t>
      </w:r>
      <w:r>
        <w:t>poskytovateľ</w:t>
      </w:r>
      <w:r w:rsidRPr="00E20B59">
        <w:t xml:space="preserve"> zastaví administratívnu finančnú kontrolu vyhotovením záznamu. </w:t>
      </w:r>
      <w:r w:rsidRPr="00A54D9E">
        <w:t>Ak prijímateľ opätovne predloží dokumentáciu na finančnú kontrolu, lehoty začínajú plynúť odznovu.</w:t>
      </w:r>
    </w:p>
    <w:p w14:paraId="7885AFC9" w14:textId="77777777" w:rsidR="00765CB1" w:rsidRPr="00852446" w:rsidRDefault="00765CB1"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852446">
        <w:rPr>
          <w:b/>
          <w:i/>
        </w:rPr>
        <w:t xml:space="preserve">Dôležité upozornenie: </w:t>
      </w:r>
      <w:r w:rsidRPr="00852446">
        <w:t>Prijímateľ nemôže „umelo“ rozdeliť predmet zákazky na samostatné časti s cieľom vyhnúť sa použitiu postupov spojených so zadávaním zákaziek nad 100 000 eur.</w:t>
      </w:r>
    </w:p>
    <w:p w14:paraId="3BB5B31F" w14:textId="77777777" w:rsidR="00765CB1" w:rsidRDefault="00765CB1" w:rsidP="00765CB1">
      <w:pPr>
        <w:autoSpaceDE w:val="0"/>
        <w:autoSpaceDN w:val="0"/>
        <w:adjustRightInd w:val="0"/>
        <w:spacing w:before="120" w:after="120" w:line="288" w:lineRule="auto"/>
        <w:jc w:val="both"/>
        <w:rPr>
          <w:color w:val="000000"/>
        </w:rPr>
      </w:pPr>
    </w:p>
    <w:p w14:paraId="496549A6" w14:textId="50AD75ED" w:rsidR="00E5073A" w:rsidRPr="00852446" w:rsidRDefault="00E5073A" w:rsidP="00E5073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852446">
        <w:rPr>
          <w:b/>
          <w:i/>
        </w:rPr>
        <w:t xml:space="preserve">Dôležité upozornenie: </w:t>
      </w:r>
      <w:r w:rsidRPr="00FB50C0">
        <w:rPr>
          <w:rFonts w:cs="Arial"/>
          <w:color w:val="000000"/>
          <w:szCs w:val="19"/>
        </w:rPr>
        <w:t>Výzva na predkladanie ponúk a záznam z prieskumu trhu musí byť zverejnený na webovom sídle prijímateľa alebo inom vhodnom webovom sídle do 31. decembra 2028 alebo aj po tomto dátume, ak do 31. decembra 2028 nedošlo k vysporiadaniu finančných vzťahov medzi poskytovateľom a prijímateľom v súlade so zmluvou o poskytnutí NFP alebo rozhodnutím o schválení žiadosti o NFP.</w:t>
      </w:r>
    </w:p>
    <w:p w14:paraId="50362CE6" w14:textId="77777777" w:rsidR="00E5073A" w:rsidRPr="00765CB1" w:rsidRDefault="00E5073A" w:rsidP="00765CB1">
      <w:pPr>
        <w:autoSpaceDE w:val="0"/>
        <w:autoSpaceDN w:val="0"/>
        <w:adjustRightInd w:val="0"/>
        <w:spacing w:before="120" w:after="120" w:line="288" w:lineRule="auto"/>
        <w:jc w:val="both"/>
        <w:rPr>
          <w:color w:val="000000"/>
        </w:rPr>
      </w:pPr>
    </w:p>
    <w:p w14:paraId="44A584E7" w14:textId="6C902C57" w:rsidR="00765CB1" w:rsidRPr="00852446" w:rsidRDefault="00765CB1" w:rsidP="00852446">
      <w:pPr>
        <w:autoSpaceDE w:val="0"/>
        <w:autoSpaceDN w:val="0"/>
        <w:adjustRightInd w:val="0"/>
        <w:spacing w:before="120" w:after="120" w:line="288" w:lineRule="auto"/>
        <w:ind w:firstLine="142"/>
        <w:jc w:val="both"/>
        <w:rPr>
          <w:b/>
          <w:color w:val="000000"/>
        </w:rPr>
      </w:pPr>
      <w:r w:rsidRPr="00852446">
        <w:rPr>
          <w:b/>
          <w:color w:val="000000"/>
        </w:rPr>
        <w:t>E.1</w:t>
      </w:r>
      <w:r w:rsidRPr="00852446">
        <w:rPr>
          <w:b/>
          <w:color w:val="000000"/>
        </w:rPr>
        <w:tab/>
        <w:t xml:space="preserve">Zákazky nad 100 000 </w:t>
      </w:r>
      <w:r w:rsidR="001549ED">
        <w:rPr>
          <w:b/>
          <w:color w:val="000000"/>
        </w:rPr>
        <w:t>EUR</w:t>
      </w:r>
    </w:p>
    <w:p w14:paraId="73F6D7E0" w14:textId="72020535"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852446">
        <w:rPr>
          <w:color w:val="000000"/>
        </w:rPr>
        <w:t xml:space="preserve">Zákazky nad 100 000 </w:t>
      </w:r>
      <w:r w:rsidR="001549ED">
        <w:rPr>
          <w:color w:val="000000"/>
        </w:rPr>
        <w:t>EUR</w:t>
      </w:r>
      <w:r w:rsidR="001549ED" w:rsidRPr="00852446">
        <w:rPr>
          <w:color w:val="000000"/>
        </w:rPr>
        <w:t xml:space="preserve"> </w:t>
      </w:r>
      <w:r w:rsidRPr="00852446">
        <w:rPr>
          <w:color w:val="000000"/>
        </w:rPr>
        <w:t>na účely tejto kapitoly sú zákazky zadávané osobou, ktorej verejný obstarávateľ poskytne 50% a menej finančných prostriedkov z NFP na tovary, stavebné práce alebo služby</w:t>
      </w:r>
      <w:r w:rsidR="001549ED">
        <w:rPr>
          <w:color w:val="000000"/>
        </w:rPr>
        <w:t xml:space="preserve"> a ktorých hodnota je nad 100 000 EUR</w:t>
      </w:r>
      <w:r w:rsidRPr="00852446">
        <w:rPr>
          <w:color w:val="000000"/>
        </w:rPr>
        <w:t>. V prípade zákaziek nad 100 000 eur prijímateľ musí vykonať všetky ďalej uvedené úkony, ktoré majú zabezpečiť získanie čo najvyššieho počtu písomných ponúk na obstaranie tovarov, stavebných prác alebo služieb. Za písomnú ponuku sa považuje aj ponuka podaná elektronicky (napr. formou e-mailovej komunikácie). Súčasťou dokumentácie musia byť doklady potvrdzujúce kroky uchádzačov v súlade s podmienkami uvedenými vo výzve na predkladanie ponúk.</w:t>
      </w:r>
    </w:p>
    <w:p w14:paraId="754476AA" w14:textId="45F58039"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Prijímateľ je povinný zverejniť výzvu na predkladanie ponúk na svojom webovom sídle/alebo inom vhodnom webovom sídle. Minimálna lehota na predkladanie ponúk je 7 pracovných dní odo dňa zverejnenia výzvy na predkladanie ponúk na webovom sídle prijímateľa v prípade zákaziek na tovary a poskytnutie služieb a minimálne 12 pracovných dní v prípade zákaziek na uskutočnenie stavebných prác</w:t>
      </w:r>
      <w:r w:rsidR="00E5073A" w:rsidRPr="00B4199C">
        <w:t>(do lehoty sa nezapočítava deň zverejnenia, čo znamená, že lehota pre záujemcov o zákazku musí byť minimálne celých 7 pracovných dní, resp. 12 pracovných dní).  Príklad: Prijímateľ zverejní výzvu na predkladanie ponúk k zákazke na dodanie tovarov v pondelok, minimálna lehota na predkladanie ponúk uplynie najskôr budúci týždeň v stredu o polnoci za predpokladu, že nejde o pracovný týždeň, v rámci ktorého je štátny sviatok. Prijímateľom sa však odporúča určiť lehotu nasledujúci pracovný deň, čo by pri tomto modelovom prípade bol štvrtok v ľubovoľnú hodinu</w:t>
      </w:r>
      <w:r w:rsidRPr="009541EB">
        <w:rPr>
          <w:color w:val="000000"/>
        </w:rPr>
        <w:t>. Prijímateľ je povinný zdokumentovať toto zverejnenie hodnoverným spôsobom (spravidla printscreen tej časti webového sídla, kde bola výzva na predkladanie ponúk zverejnená</w:t>
      </w:r>
      <w:r w:rsidR="00E5073A">
        <w:rPr>
          <w:color w:val="000000"/>
        </w:rPr>
        <w:t>;</w:t>
      </w:r>
      <w:r w:rsidR="00E5073A" w:rsidRPr="00E5073A">
        <w:t xml:space="preserve"> </w:t>
      </w:r>
      <w:r w:rsidR="00E5073A">
        <w:t>z printscreenu</w:t>
      </w:r>
      <w:r w:rsidR="00E5073A" w:rsidRPr="00E20B59">
        <w:t xml:space="preserve"> bude jednoznačne zrejmý dátum zverejnenia výzvy, ktorý musí byť zhodný s dátumom oslovenia minimálne troch potenciálnych dodávateľov a zaslaním informácie o zverejnení výzvy na osobitný mailový kontakt zakazkycko@vlada.gov.sk</w:t>
      </w:r>
      <w:r w:rsidRPr="009541EB">
        <w:rPr>
          <w:color w:val="000000"/>
        </w:rPr>
        <w:t xml:space="preserve">). Zadávanie tejto zákazky je realizované zverejnením výzvy na predkladanie ponúk, v rámci ktorej prijímateľ uvedie najmä náležitosti </w:t>
      </w:r>
      <w:r w:rsidR="00023031">
        <w:t>uvedené v časti E.</w:t>
      </w:r>
      <w:r w:rsidR="00023031">
        <w:rPr>
          <w:color w:val="000000"/>
        </w:rPr>
        <w:t xml:space="preserve"> tejto</w:t>
      </w:r>
      <w:r w:rsidRPr="009541EB">
        <w:rPr>
          <w:color w:val="000000"/>
        </w:rPr>
        <w:t xml:space="preserve"> kapitoly </w:t>
      </w:r>
      <w:r w:rsidR="00023031">
        <w:rPr>
          <w:color w:val="000000"/>
        </w:rPr>
        <w:t>príručky</w:t>
      </w:r>
      <w:r w:rsidRPr="009541EB">
        <w:rPr>
          <w:color w:val="000000"/>
        </w:rPr>
        <w:t xml:space="preserve">. </w:t>
      </w:r>
    </w:p>
    <w:p w14:paraId="3D81D083" w14:textId="2541DD99"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Prijímateľ je povinný v ten istý deň ako zverejní výzvu na predkladanie ponúk na svojom webovom sídle, zaslať informáciu o tomto zverejnení </w:t>
      </w:r>
      <w:r w:rsidR="001549ED" w:rsidRPr="001549ED">
        <w:rPr>
          <w:color w:val="000000"/>
        </w:rPr>
        <w:t>(príloha č.</w:t>
      </w:r>
      <w:r w:rsidR="001549ED">
        <w:rPr>
          <w:color w:val="000000"/>
        </w:rPr>
        <w:t xml:space="preserve">23) </w:t>
      </w:r>
      <w:r w:rsidRPr="009541EB">
        <w:rPr>
          <w:color w:val="000000"/>
        </w:rPr>
        <w:t>aj na osobitný mailový kontakt zakazkycko@vlada.gov.sk. Táto informácia bude následne zverejnená na webovom sídle www.partnerskadohoda.gov.sk</w:t>
      </w:r>
      <w:r w:rsidR="009541EB" w:rsidRPr="009541EB">
        <w:rPr>
          <w:color w:val="000000"/>
        </w:rPr>
        <w:t>.</w:t>
      </w:r>
      <w:r w:rsidRPr="009541EB">
        <w:rPr>
          <w:color w:val="000000"/>
        </w:rPr>
        <w:t xml:space="preserve"> </w:t>
      </w:r>
    </w:p>
    <w:p w14:paraId="5D8363A1"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Informácia o tomto zverejnení je tvorená štruktúrou údajov, ktoré je prijímateľ povinný dodržať, pričom ich popis tvorí prílohu tohto metodického pokynu. Túto riadne vyplnenú prílohu zasiela prijímateľ v prílohe e-mailu na e-mailový kontakt uvedený v odseku 3 tejto kapitoly. Zverejňovateľ (Úrad vlády SR) zabezpečí zverejnenie na webovom sídle www.partnerskadohoda.gov.sk  v záložke „CKO”, „Zákazky povinne zverejňované na www.partnerskadohoda.gov.sk”, pričom zákazky budú zverejňované v členení na tovary, služby a stavebné práce a najnovšie zákazky budú zverejnené ako prvé v poradí.</w:t>
      </w:r>
    </w:p>
    <w:p w14:paraId="7FC90820" w14:textId="77777777" w:rsidR="009541EB" w:rsidRDefault="009541EB"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V</w:t>
      </w:r>
      <w:r w:rsidR="00765CB1" w:rsidRPr="009541EB">
        <w:rPr>
          <w:color w:val="000000"/>
        </w:rPr>
        <w:t xml:space="preserve"> prípade, že prijímateľ v rámci tejto štruktúry údajov poskytne nepresné, chybné alebo zavádzajúce informácie, ktoré nevedú k spoľahlivému identifikovaniu predmetnej zákazky, je toto považované za nesplnenie oznamovacej povinnosti. </w:t>
      </w:r>
    </w:p>
    <w:p w14:paraId="54D10FA8"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Je dôležité, aby mal prijímateľ vždy archivovanú dokumentáciu o zaslaní tejto informácie.</w:t>
      </w:r>
    </w:p>
    <w:p w14:paraId="4E726139"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ab/>
        <w:t>V prípade, že prijímateľ nedodrží povinnosť zaslania informácie na osobitný e-mailový kontakt zakazkycko@vlada.gov.sk v ten istý deň ako zverejní výzvu na predkladanie ponúk a túto informáciu zašle neskôr (avšak v lehote na predkladanie ponúk), je povinný predĺžiť lehotu na predkladanie ponúk o dobu omeškania zaslania informácie na osobitný mailový kontakt (informácia zaslaná zverejňovateľovi už má obsahovať túto predĺženú lehotu). Toto predĺženie sa musí rovnako vykonať aj v ostatných dokumentoch, ktoré prijímateľ vypracoval za účelom vyhlásenia zadávania zákazky, najmä vo výzve na predkladanie ponúk zverejnenej na webovom sídle prijímateľa alebo inom vhodnom webovom sídle. V prípade predlžovania lehoty na prekladanie ponúk je prijímateľ povinný toto predĺženie preukázateľne oznámiť všetkým osloveným potenciálnym dodávateľom.</w:t>
      </w:r>
    </w:p>
    <w:p w14:paraId="5F83D41E"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Prijímateľ je súčasne so zverejnením výzvy na predkladanie ponúk a jej zaslaním na zverejnenie, zároveň povinný zaslať túto výzvu minimálne trom vybraným potenciálnym dodávateľom. Uvedené úkony musia byť realizované v rovnaký deň. Oslovovaní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Pokiaľ prijímateľ nedodrží povinnosť zaslať túto výzvu v tom istom dni ako o nej informuje zaslaním informácie na osobitný e-mailový kontakt zakazkycko@vlada.gov.sk, vo veci predĺženia lehoty na predkladanie ponúk postupuje obdobne ako je uvedené v bode 7 tejto podkapitoly. Oslovenie minimálne troch potenciálnych dodávateľov, ktorí sú oprávnení dodávať tovary, uskutočňovať stavebné práce alebo poskytovať služby v rozsahu predmetu zákazky neznamená, že prijímateľ musí v lehote na predkladanie ponúk obdržať ponuky od potenciálnych dodávateľov, ktorých priamo oslovil. Zákazka môže byť realizovaná aj v prípade predloženia 1 alebo 2 ponúk.</w:t>
      </w:r>
    </w:p>
    <w:p w14:paraId="41FC0C81" w14:textId="0E7461A5"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ab/>
        <w:t xml:space="preserve">Vo výnimočných prípadoch, kedy ide o jedinečný predmet zákazky, môže prijímateľ osloviť aj menej ako troch potenciálnych dodávateľov, pričom táto výnimka musí byť  zo strany prijímateľa riadne zdôvodnená a podložená ešte pred vyhlásením zákazky a dôkazné bremeno preukázania skutočnosti, že na relevantnom trhu neexistuje viac ako 1 alebo 2 dodávatelia znáša prijímateľ. Odôvodnenie k jedinečnému predmetu zákazky musí byť súčasťou dokumentácie k zákazke. V prípade odvolania sa na jedinečný predmet zákazky odporúčame využiť pre účely preukázania hospodárnosti inštitút odborného alebo znaleckého posudku. Aj v tomto výnimočnom prípade je však povinnosťou prijímateľa zverejniť zákazku na webovom sídle a zaslať informáciu o tomto zverejnení na osobitný mailový kontakt </w:t>
      </w:r>
      <w:hyperlink r:id="rId27" w:history="1">
        <w:r w:rsidR="009541EB" w:rsidRPr="00852446">
          <w:rPr>
            <w:rStyle w:val="Hypertextovprepojenie"/>
          </w:rPr>
          <w:t>zakazkycko@vlada.gov.sk</w:t>
        </w:r>
      </w:hyperlink>
      <w:r w:rsidRPr="009541EB">
        <w:rPr>
          <w:color w:val="000000"/>
        </w:rPr>
        <w:t>.</w:t>
      </w:r>
    </w:p>
    <w:p w14:paraId="2E9D4EF1"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Ak prijímateľovi nebude predložená žiadna ponuka a splnil všetky postupy uvedené v predchádzajúcich odsekoch, je oprávnený vyzvať na rokovanie min. 3 potenciálnych dodávateľov, s ktorými rokuje o zadaní </w:t>
      </w:r>
      <w:r w:rsidRPr="005B2DE9">
        <w:rPr>
          <w:color w:val="000000"/>
        </w:rPr>
        <w:t xml:space="preserve">zákazky.  Predmetom týchto rokovaní nemôže byť zúženie predmetu zákazky, úprava podmienok účasti, podmienok realizácie zákazky ani kritérií na vyhodnotenie ponúk uvedených vo výzve na predkladanie ponúk. Z rokovania je prijímateľ povinný vyhotoviť zápis,  </w:t>
      </w:r>
      <w:r w:rsidRPr="009541EB">
        <w:rPr>
          <w:color w:val="000000"/>
        </w:rPr>
        <w:t>ako aj zdôvodniť výber záujemcu alebo záujemcov, ktorí boli vyzvaní na rokovanie. Prijímateľ je oprávnený vyzvať na rokovanie aj menej ako troch potenciálnych dodávateľov, pričom táto výnimka musí byť zo strany prijímateľa riadne zdôvodnená a prijímateľ nesie dôkazné bremeno preukázania skutočnosti, že na relevantnom trhu neexistuje viac ako 1 alebo 2 dodávatelia. Odôvodnenie tejto skutočnosti musí byť súčasťou dokumentácie k zákazke.</w:t>
      </w:r>
    </w:p>
    <w:p w14:paraId="34BCECCE" w14:textId="341BAA19"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Celý postup prijímateľa pri zadávaní zákazky bude zhrnutý v zázname z prieskumu trhu (vzor príloha č. </w:t>
      </w:r>
      <w:r w:rsidR="009541EB" w:rsidRPr="009541EB">
        <w:rPr>
          <w:color w:val="000000"/>
        </w:rPr>
        <w:t>25</w:t>
      </w:r>
      <w:r w:rsidR="00023031" w:rsidRPr="00023031">
        <w:t xml:space="preserve"> </w:t>
      </w:r>
      <w:r w:rsidR="00023031">
        <w:t>doplnená o povinné náležitosti podľa kapitoly 7.1 ods. 10 metodického pokynu CKO č. 12</w:t>
      </w:r>
      <w:r w:rsidRPr="009541EB">
        <w:rPr>
          <w:color w:val="000000"/>
        </w:rPr>
        <w:t>).</w:t>
      </w:r>
    </w:p>
    <w:p w14:paraId="45B3102A"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Záznam z prieskumu trhu musí byť zverejnený na webovom sídle prijímateľa alebo inom vhodnom webovom sídle do 5 pracovných dní od dátumu vyhodnotenia ponúk.</w:t>
      </w:r>
    </w:p>
    <w:p w14:paraId="03BEB7C3" w14:textId="40ED49AF" w:rsidR="00765CB1" w:rsidRP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Prijímateľ nesmie uzavrieť zmluvu, koncesnú zmluvu alebo rámcovú dohodu s dodávateľom alebo dodávateľmi,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p>
    <w:p w14:paraId="469C6C1C" w14:textId="77777777" w:rsidR="00765CB1" w:rsidRPr="00765CB1" w:rsidRDefault="00765CB1" w:rsidP="00765CB1">
      <w:pPr>
        <w:autoSpaceDE w:val="0"/>
        <w:autoSpaceDN w:val="0"/>
        <w:adjustRightInd w:val="0"/>
        <w:spacing w:before="120" w:after="120" w:line="288" w:lineRule="auto"/>
        <w:jc w:val="both"/>
        <w:rPr>
          <w:color w:val="000000"/>
        </w:rPr>
      </w:pPr>
    </w:p>
    <w:p w14:paraId="79EC57D1" w14:textId="77777777" w:rsidR="00765CB1" w:rsidRPr="00852446" w:rsidRDefault="00765CB1" w:rsidP="009541EB">
      <w:pPr>
        <w:autoSpaceDE w:val="0"/>
        <w:autoSpaceDN w:val="0"/>
        <w:adjustRightInd w:val="0"/>
        <w:spacing w:before="120" w:after="120" w:line="288" w:lineRule="auto"/>
        <w:ind w:left="284"/>
        <w:jc w:val="both"/>
        <w:rPr>
          <w:b/>
          <w:color w:val="000000"/>
        </w:rPr>
      </w:pPr>
      <w:r w:rsidRPr="00852446">
        <w:rPr>
          <w:b/>
          <w:color w:val="000000"/>
        </w:rPr>
        <w:t>E.2</w:t>
      </w:r>
      <w:r w:rsidRPr="00852446">
        <w:rPr>
          <w:b/>
          <w:color w:val="000000"/>
        </w:rPr>
        <w:tab/>
        <w:t>Zákazky do 100 000 eur</w:t>
      </w:r>
    </w:p>
    <w:p w14:paraId="7AF1F178" w14:textId="77777777" w:rsidR="00765CB1" w:rsidRPr="00765CB1" w:rsidRDefault="00765CB1" w:rsidP="00765CB1">
      <w:pPr>
        <w:autoSpaceDE w:val="0"/>
        <w:autoSpaceDN w:val="0"/>
        <w:adjustRightInd w:val="0"/>
        <w:spacing w:before="120" w:after="120" w:line="288" w:lineRule="auto"/>
        <w:jc w:val="both"/>
        <w:rPr>
          <w:color w:val="000000"/>
        </w:rPr>
      </w:pPr>
    </w:p>
    <w:p w14:paraId="7D414B62" w14:textId="7D57ED53"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852446">
        <w:rPr>
          <w:color w:val="000000"/>
        </w:rPr>
        <w:t xml:space="preserve">Pri zadávaní zákaziek do 100 000 eur je prijímateľ povinný zaslať výzvu na predkladanie ponúk minimálne trom vybraným potenciálnym dodávateľom. Oslovovaní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Minimálna lehota </w:t>
      </w:r>
      <w:r w:rsidRPr="009541EB">
        <w:rPr>
          <w:color w:val="000000"/>
        </w:rPr>
        <w:t>na predkladanie ponúk je 7 pracovných dní odo dňa oslovenia minimálne troch potenciálnych dodávateľov</w:t>
      </w:r>
      <w:r w:rsidR="00023031">
        <w:t>(do lehoty sa nezapočítava deň zverejnenia</w:t>
      </w:r>
      <w:r w:rsidR="00023031" w:rsidRPr="00722EA4">
        <w:t>, čo znamená, že lehota pre záujemcov o zák</w:t>
      </w:r>
      <w:r w:rsidR="00023031">
        <w:t>azku musí byť minimálne celých 7</w:t>
      </w:r>
      <w:r w:rsidR="00023031" w:rsidRPr="00722EA4">
        <w:t xml:space="preserve"> pracovných dní</w:t>
      </w:r>
      <w:r w:rsidR="00023031">
        <w:t>)</w:t>
      </w:r>
      <w:r w:rsidRPr="009541EB">
        <w:rPr>
          <w:color w:val="000000"/>
        </w:rPr>
        <w:t xml:space="preserve">. </w:t>
      </w:r>
    </w:p>
    <w:p w14:paraId="3CD34579"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 prípade zákaziek do 100 000 eur nie je potrebné predloženie písomných ponúk, avšak prijímateľ musí zdôvodniť výber úspešného dodávateľa na základe prieskumu trhu  (napr. formou faxu, web stránky, katalógov, cenových ponúk, atď. okrem telefonického prieskumu). Tento prieskum musí byť riadne zdokumentovaný a musí byť z neho hodnoverne zrejmý výsledok výberu úspešného uchádzača. Pri tomto spôsobe vykonania prieskumu trhu je prijímateľ povinný  identifikovať minimálne troch potenciálnych dodávateľov a ich cenové ponuky (napr. cez webové rozhranie). Identifikovaní dodávatelia musia byť subjekty, ktoré sú oprávnené dodávať tovar, uskutočňovať stavebné práce alebo poskytovať služby v rozsahu predmetu zákazky (identifikácia prebieha najmä cez informácie verejne uvedené obchodnom registri alebo živnostenskom registri).</w:t>
      </w:r>
    </w:p>
    <w:p w14:paraId="7BF0B2D8" w14:textId="7BB10116"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Výber úspešného dodávateľa prebieha na základe vyhodnotenia informácií  a dokumentácie predloženej záujemcami, alebo informácií zistenými inými spôsobmi ako je predloženie ponuky (napr. údajmi na webových sídlach záujemcov, informáciami identifikovanými v katalógoch a pod., okrem telefonického prieskumu), pričom prijímateľ je povinný vyhodnotiť ponuky v súlade s podmienkami a kritériami, ktoré si pre tento účel</w:t>
      </w:r>
      <w:r w:rsidR="00023031" w:rsidRPr="00023031">
        <w:t xml:space="preserve"> </w:t>
      </w:r>
      <w:r w:rsidR="00023031">
        <w:t>vopred</w:t>
      </w:r>
      <w:r w:rsidRPr="009541EB">
        <w:rPr>
          <w:color w:val="000000"/>
        </w:rPr>
        <w:t xml:space="preserve"> určil. Vo výnimočných prípadoch, kedy môže ísť o jedinečný predmet zákazky môže prijímateľ osloviť/identifikovať aj menej ako troch potenciálnych dodávateľov, pričom táto výnimka musí byť zo strany prijímateľa riadne zdôvodnená a podložená a dôkazné bremeno preukázania skutočnosti, že na relevantnom trhu neexistuje viac ako 1 alebo 2 dodávatelia znáša prijímateľ. Odôvodnenie k jedinečnému predmetu zákazky musí byť súčasťou dokumentácie k zákazke. V prípade odvolania sa na jedinečný predmet zákazky sa odporúča využiť pre účely preukázania hospodárnosti inštitút odborného alebo znaleckého posudku.</w:t>
      </w:r>
      <w:r w:rsidR="009541EB" w:rsidRPr="009541EB">
        <w:rPr>
          <w:color w:val="000000"/>
        </w:rPr>
        <w:t xml:space="preserve"> </w:t>
      </w:r>
    </w:p>
    <w:p w14:paraId="0E2A9E32"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Ak prijímateľ oslovil na základe výzvy na predkladanie ponúk minimálne troch potenciálnych dodávateľov a v stanovenej lehote na predkladanie ponúk nebola predložená žiadna ponuka, je oprávnený vyzvať na rokovanie jedného alebo viacerých potenciálnych dodávateľov, s ktorými rokuje o zadaní zákazky. Predmetom týchto rokovaní nemôže byť zúženie predmetu zákazky alebo iná úprava podmienok realizácie zákazky ani úprava kritérií na vyhodnotenie ponúk. Z rokovania je prijímateľ povinný vyhotoviť zápis, ako aj zdôvodniť výber záujemcu alebo záujemcov, ktorí boli vyzvaní na rokovanie.</w:t>
      </w:r>
    </w:p>
    <w:p w14:paraId="49BDFE0E"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Pri zákazkách do 100 000 eur nie je prijímateľ povinný zverejňovať zadávanie takejto zákazky na svojom webovom sídle. Týmto ni</w:t>
      </w:r>
      <w:r w:rsidRPr="005B2DE9">
        <w:rPr>
          <w:color w:val="000000"/>
        </w:rPr>
        <w:t>e je dotknutá povinnosť prijímateľa dodržať pri obstarávaní takejto zákazky základné princípy a ostatné povinnosti týkajúce sa kapitoly E.</w:t>
      </w:r>
    </w:p>
    <w:p w14:paraId="598CC964" w14:textId="3818241A"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 xml:space="preserve">Náležitosti záznamu z prieskumu trhu sú uvedené v prílohe č. </w:t>
      </w:r>
      <w:r w:rsidR="009541EB" w:rsidRPr="009541EB">
        <w:rPr>
          <w:color w:val="000000"/>
        </w:rPr>
        <w:t>25</w:t>
      </w:r>
      <w:r w:rsidRPr="009541EB">
        <w:rPr>
          <w:color w:val="000000"/>
        </w:rPr>
        <w:t xml:space="preserve"> tejto príručky</w:t>
      </w:r>
      <w:r w:rsidR="00023031" w:rsidRPr="00023031">
        <w:t xml:space="preserve"> </w:t>
      </w:r>
      <w:r w:rsidR="00023031">
        <w:t>a v kapitole 7.2 ods. 7 metodického pokynu CKO č. 12</w:t>
      </w:r>
      <w:r w:rsidRPr="009541EB">
        <w:rPr>
          <w:color w:val="000000"/>
        </w:rPr>
        <w:t>.</w:t>
      </w:r>
    </w:p>
    <w:p w14:paraId="62E9DD28"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Záznam z prieskumu trhu musí byť zverejnený na webovom sídle prijímateľa alebo inom vhodnom webovom sídle do 5 pracovných dní od dátumu vyhodnotenia ponúk.</w:t>
      </w:r>
    </w:p>
    <w:p w14:paraId="745394E8"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 rámci kontroly zákaziek do 100 000 eur môže poskytovateľ vykonať kontrolu obstarávania ako súčasť kontroly predmetného výdavku v rámci ŽoP.</w:t>
      </w:r>
    </w:p>
    <w:p w14:paraId="63ED9082" w14:textId="7644D8C8" w:rsidR="00765CB1" w:rsidRP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 xml:space="preserve">V prípade zákaziek, ktorých hodnota je do 10 000 EUR bez DPH, je možné určiť úspešného uchádzača priamym zadaním (týka sa aj prípadov, ktoré sú spájané s povinným prieskumom trhu), ak poskytovateľ vo vzťahu k predmetu zákazky určil na dané výdavky finančné limity, ktoré zohľadňujú dodržanie pravidiel hospodárnosti v súlade s metodickým pokynom CKO č. 18 k overovaniu hospodárnosti výdavkov. V prípade priameho zadania zákazky do </w:t>
      </w:r>
      <w:r w:rsidR="00023031">
        <w:rPr>
          <w:color w:val="000000"/>
        </w:rPr>
        <w:t>10</w:t>
      </w:r>
      <w:r w:rsidRPr="009541EB">
        <w:rPr>
          <w:color w:val="000000"/>
        </w:rPr>
        <w:t xml:space="preserve"> 000 eur bez DPH nemusí byť výsledkom zmluva alebo objednávka,  postačuje účtovný doklad, napr. faktúra, pokladničné bloky, dodacie listy v prípadoch, že dodanie tovaru nie je zdokladované priamo na faktúre. Prijímateľ v prípade zákaziek tohto typu nevyhotovuje záznam z prieskumu trhu.</w:t>
      </w:r>
    </w:p>
    <w:p w14:paraId="2BCDA478" w14:textId="77777777" w:rsidR="00765CB1" w:rsidRPr="00765CB1" w:rsidRDefault="00765CB1" w:rsidP="00765CB1">
      <w:pPr>
        <w:autoSpaceDE w:val="0"/>
        <w:autoSpaceDN w:val="0"/>
        <w:adjustRightInd w:val="0"/>
        <w:spacing w:before="120" w:after="120" w:line="288" w:lineRule="auto"/>
        <w:jc w:val="both"/>
        <w:rPr>
          <w:color w:val="000000"/>
        </w:rPr>
      </w:pPr>
    </w:p>
    <w:p w14:paraId="0B2B4FE3" w14:textId="77777777" w:rsidR="00765CB1" w:rsidRPr="00852446" w:rsidRDefault="00765CB1" w:rsidP="009541EB">
      <w:pPr>
        <w:autoSpaceDE w:val="0"/>
        <w:autoSpaceDN w:val="0"/>
        <w:adjustRightInd w:val="0"/>
        <w:spacing w:before="120" w:after="120" w:line="288" w:lineRule="auto"/>
        <w:ind w:left="284"/>
        <w:jc w:val="both"/>
        <w:rPr>
          <w:b/>
          <w:color w:val="000000"/>
        </w:rPr>
      </w:pPr>
      <w:r w:rsidRPr="00852446">
        <w:rPr>
          <w:b/>
          <w:color w:val="000000"/>
        </w:rPr>
        <w:t>E.3</w:t>
      </w:r>
      <w:r w:rsidRPr="00852446">
        <w:rPr>
          <w:b/>
          <w:color w:val="000000"/>
        </w:rPr>
        <w:tab/>
        <w:t>Prechodné ustanovenia ku kapitole E.</w:t>
      </w:r>
    </w:p>
    <w:p w14:paraId="17A46519" w14:textId="77777777" w:rsidR="00765CB1" w:rsidRPr="00765CB1" w:rsidRDefault="00765CB1" w:rsidP="00765CB1">
      <w:pPr>
        <w:autoSpaceDE w:val="0"/>
        <w:autoSpaceDN w:val="0"/>
        <w:adjustRightInd w:val="0"/>
        <w:spacing w:before="120" w:after="120" w:line="288" w:lineRule="auto"/>
        <w:jc w:val="both"/>
        <w:rPr>
          <w:color w:val="000000"/>
        </w:rPr>
      </w:pPr>
    </w:p>
    <w:p w14:paraId="18C73B5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a bol použitý niektorý z postupov podľa metodického pokynu CKO č. 12, verzia 3, postup prijímateľa posudzuje poskytovateľ podľa pravidiel uvedených v metodickom pokyne CKO č. 12, verzia 3.</w:t>
      </w:r>
    </w:p>
    <w:p w14:paraId="2E3B2DA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prostredníctvom EKS, postup prijímateľa posudzuje poskytovateľ podľa pravidiel uvedených v kapitole, ktorá upravuje kontrolu verejného obstarávania realizovaného cez elektronické trhovisko.</w:t>
      </w:r>
    </w:p>
    <w:p w14:paraId="2F522A7E"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podlimitným postupom bez využitia elektronického trhoviska so zverejnením výzvy na predkladanie ponúk vo vestníku, pričom ešte nebolo úspešnému uchádzačovi odoslané oznámenie, že jeho ponuka sa prijíma, je prijímateľ povinný zrušiť postup zadávania zákazky.</w:t>
      </w:r>
    </w:p>
    <w:p w14:paraId="7E34F5AB"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postupom zadávania zákazky s nízkou hodnotou, postup prijímateľa posudzuje poskytovateľ podľa pravidiel uvedených v kapitole týkajúcej sa zadávania zákazky nad 15 000 eur, resp. zadávania zákazky do 15 000 eur v a Metodickom pokyne CKO č. 14.</w:t>
      </w:r>
    </w:p>
    <w:p w14:paraId="50C18F6A"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pred 26.9.2018 podľa ZVO a zákazka bola  ukončená podpisom zmluvy/rámcovej dohody s úspešným uchádzačom, je táto osoba povinná v prípade zmien zmluvy/rámcovej dohody postupovať podľa § 18 ZVO.</w:t>
      </w:r>
    </w:p>
    <w:p w14:paraId="7A55D3B2" w14:textId="55D548C5" w:rsidR="009D7F63" w:rsidRPr="0073389C" w:rsidRDefault="009D7F63" w:rsidP="009D7F63">
      <w:pPr>
        <w:pStyle w:val="Nadpis3"/>
        <w:ind w:left="567" w:firstLine="0"/>
        <w:rPr>
          <w:lang w:val="sk-SK"/>
        </w:rPr>
      </w:pPr>
      <w:bookmarkStart w:id="182" w:name="_Toc440372887"/>
      <w:bookmarkStart w:id="183" w:name="_Toc4576206"/>
      <w:r w:rsidRPr="0073389C">
        <w:rPr>
          <w:lang w:val="sk-SK"/>
        </w:rPr>
        <w:t>Konflikt záujmov</w:t>
      </w:r>
      <w:bookmarkEnd w:id="182"/>
      <w:bookmarkEnd w:id="183"/>
    </w:p>
    <w:p w14:paraId="1459F1AC" w14:textId="18860512"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w:t>
      </w:r>
      <w:r w:rsidR="009541EB">
        <w:rPr>
          <w:rFonts w:cs="Arial"/>
          <w:color w:val="000000"/>
          <w:szCs w:val="19"/>
        </w:rPr>
        <w:t>/prijímateľ</w:t>
      </w:r>
      <w:r w:rsidRPr="00B71B44">
        <w:rPr>
          <w:rFonts w:cs="Arial"/>
          <w:color w:val="000000"/>
          <w:szCs w:val="19"/>
        </w:rPr>
        <w:t xml:space="preserve"> povinný zabezpečiť, aby vo verejnom obstarávaní nedošlo ku konfliktu záujmov, ktorý by mohol narušiť alebo obmedziť hospodársku súťaž alebo porušiť princíp transparentnosti a princíp rovnakého zaobchádzania.</w:t>
      </w:r>
    </w:p>
    <w:p w14:paraId="305BDD17" w14:textId="7BB8AC98" w:rsidR="009541EB" w:rsidRDefault="009541EB" w:rsidP="00081D9F">
      <w:pPr>
        <w:autoSpaceDE w:val="0"/>
        <w:autoSpaceDN w:val="0"/>
        <w:adjustRightInd w:val="0"/>
        <w:spacing w:before="120" w:after="120" w:line="288" w:lineRule="auto"/>
        <w:jc w:val="both"/>
        <w:rPr>
          <w:rFonts w:cs="Arial"/>
          <w:color w:val="000000"/>
          <w:szCs w:val="19"/>
        </w:rPr>
      </w:pPr>
      <w:r w:rsidRPr="00852446">
        <w:rPr>
          <w:rFonts w:cs="Arial"/>
          <w:b/>
          <w:i/>
          <w:color w:val="FF0000"/>
          <w:szCs w:val="19"/>
        </w:rPr>
        <w:t>Povinnosť prijímateľa</w:t>
      </w:r>
      <w:r w:rsidRPr="009541EB">
        <w:rPr>
          <w:rFonts w:cs="Arial"/>
          <w:b/>
          <w:i/>
          <w:color w:val="000000"/>
          <w:szCs w:val="19"/>
        </w:rPr>
        <w:t>:</w:t>
      </w:r>
      <w:r w:rsidRPr="009541EB">
        <w:rPr>
          <w:rFonts w:cs="Arial"/>
          <w:color w:val="000000"/>
          <w:szCs w:val="19"/>
        </w:rPr>
        <w:t xml:space="preserve"> Prijímateľ je povinný sa oboznámiť s   MP CKO č. 13 k posudzovaniu konfliktu záujmov v procese VO vrátane jeho príloh v aktuálnom znení.</w:t>
      </w:r>
    </w:p>
    <w:p w14:paraId="619D2644" w14:textId="03B1A4D3"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w:t>
      </w:r>
      <w:r w:rsidR="009541EB">
        <w:rPr>
          <w:rFonts w:cs="Arial"/>
          <w:color w:val="000000"/>
          <w:szCs w:val="19"/>
        </w:rPr>
        <w:t xml:space="preserve"> a § 51 ZVO</w:t>
      </w:r>
      <w:r w:rsidRPr="00B71B44">
        <w:rPr>
          <w:rFonts w:cs="Arial"/>
          <w:color w:val="000000"/>
          <w:szCs w:val="19"/>
        </w:rPr>
        <w:t xml:space="preserve"> .</w:t>
      </w:r>
    </w:p>
    <w:p w14:paraId="7A55D3B3" w14:textId="156D79D0"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w:t>
      </w:r>
      <w:r w:rsidR="009541EB">
        <w:rPr>
          <w:color w:val="000000"/>
        </w:rPr>
        <w:t>zamestnanci</w:t>
      </w:r>
      <w:r w:rsidRPr="0073389C">
        <w:rPr>
          <w:color w:val="000000"/>
        </w:rPr>
        <w:t xml:space="preserve"> </w:t>
      </w:r>
      <w:r w:rsidR="00582010">
        <w:rPr>
          <w:color w:val="000000"/>
        </w:rPr>
        <w:t>prijímateľa</w:t>
      </w:r>
      <w:r w:rsidR="00582010" w:rsidRPr="0073389C">
        <w:rPr>
          <w:color w:val="000000"/>
        </w:rPr>
        <w:t xml:space="preserve"> </w:t>
      </w:r>
      <w:r w:rsidRPr="0073389C">
        <w:rPr>
          <w:color w:val="000000"/>
        </w:rPr>
        <w:t>alebo</w:t>
      </w:r>
      <w:r w:rsidR="009541EB" w:rsidRPr="009541EB">
        <w:rPr>
          <w:rFonts w:cs="Arial"/>
          <w:color w:val="000000"/>
          <w:szCs w:val="19"/>
        </w:rPr>
        <w:t xml:space="preserve"> </w:t>
      </w:r>
      <w:r w:rsidR="009541EB" w:rsidRPr="009541EB">
        <w:rPr>
          <w:color w:val="000000"/>
        </w:rPr>
        <w:t>zamestnanci, resp. iné spolupracujúce osoby na strane</w:t>
      </w:r>
      <w:r w:rsidRPr="0073389C">
        <w:rPr>
          <w:color w:val="000000"/>
        </w:rPr>
        <w:t xml:space="preserve">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r w:rsidR="005B2DE9">
        <w:rPr>
          <w:color w:val="000000"/>
        </w:rPr>
        <w:t>/obstarávania</w:t>
      </w:r>
      <w:r w:rsidRPr="0073389C">
        <w:rPr>
          <w:color w:val="000000"/>
        </w:rPr>
        <w:t>.</w:t>
      </w:r>
    </w:p>
    <w:p w14:paraId="35D0BFB0" w14:textId="77777777" w:rsidR="005B2DE9" w:rsidRDefault="005B2DE9" w:rsidP="009D7F63">
      <w:pPr>
        <w:autoSpaceDE w:val="0"/>
        <w:autoSpaceDN w:val="0"/>
        <w:adjustRightInd w:val="0"/>
        <w:spacing w:before="120" w:after="120" w:line="288" w:lineRule="auto"/>
        <w:jc w:val="both"/>
        <w:rPr>
          <w:color w:val="000000"/>
        </w:rPr>
      </w:pPr>
      <w:r w:rsidRPr="005B2DE9">
        <w:rPr>
          <w:color w:val="000000"/>
        </w:rPr>
        <w:t>V zmysle ustanovenia § 23 ods. 2 ZVO je konflikt záujmov definovaný v nasledovnom rozsahu: „Konflikt záujmov zahŕňa najmä situáciu, ak zainteresovaná osoba, ktorá môže ovplyvniť výsledok alebo priebeh verejného obstarávania, má priamy alebo nepriamy finančný záujem, ekonomický záujem alebo iný osobný záujem, ktorý možno považovať za ohrozenie jej nestrannosti a nezávislosti v súvislosti s verejným obstarávaním.“</w:t>
      </w:r>
    </w:p>
    <w:p w14:paraId="7A55D3B4" w14:textId="23E6E2F3"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Finančný, ekonomický alebo iný osobný záujem (t.j. </w:t>
      </w:r>
      <w:r w:rsidR="005B2DE9">
        <w:rPr>
          <w:color w:val="000000"/>
        </w:rPr>
        <w:t xml:space="preserve">subjektívny </w:t>
      </w:r>
      <w:r w:rsidRPr="0073389C">
        <w:rPr>
          <w:color w:val="000000"/>
        </w:rPr>
        <w:t xml:space="preserve">záujem </w:t>
      </w:r>
      <w:r w:rsidR="005B2DE9">
        <w:rPr>
          <w:color w:val="000000"/>
        </w:rPr>
        <w:t xml:space="preserve">zainteresovanej osoby </w:t>
      </w:r>
      <w:r w:rsidRPr="0073389C">
        <w:rPr>
          <w:color w:val="000000"/>
        </w:rPr>
        <w:t xml:space="preserve">odporujúci verejnému záujmu), ktorý možno vnímať ako ohrozenie nestrannosti a nezávislosti v súvislosti s daným postupom VO, sa týka </w:t>
      </w:r>
      <w:r w:rsidR="005B2DE9" w:rsidRPr="005B2DE9">
        <w:rPr>
          <w:color w:val="000000"/>
        </w:rPr>
        <w:t>zainteresovaných osôb, ktorých definícia v ustanovení § 23 ods. 3 ZVO je nasledovná</w:t>
      </w:r>
      <w:r w:rsidRPr="0073389C">
        <w:rPr>
          <w:color w:val="000000"/>
        </w:rPr>
        <w:t>:</w:t>
      </w:r>
    </w:p>
    <w:p w14:paraId="7A55D3B5" w14:textId="2BE78826" w:rsidR="009D7F63" w:rsidRPr="0073389C" w:rsidRDefault="005B2DE9" w:rsidP="005B7173">
      <w:pPr>
        <w:pStyle w:val="Odsekzoznamu"/>
        <w:numPr>
          <w:ilvl w:val="1"/>
          <w:numId w:val="47"/>
        </w:numPr>
        <w:autoSpaceDE w:val="0"/>
        <w:autoSpaceDN w:val="0"/>
        <w:adjustRightInd w:val="0"/>
        <w:spacing w:before="120" w:after="120" w:line="288" w:lineRule="auto"/>
        <w:ind w:left="567" w:hanging="283"/>
        <w:contextualSpacing w:val="0"/>
        <w:jc w:val="both"/>
      </w:pPr>
      <w:r w:rsidRPr="005B2DE9">
        <w:t>zamestnanec obstarávateľa, ktorý sa podieľa na príprave alebo realizácii verejného obstarávania alebo iná osoba, ktorá poskytuje obstarávateľovi podpornú činnosť vo verejnom obstarávaní a ktorá sa podieľa na príprave alebo realizácii verejného obstarávania alebo</w:t>
      </w:r>
      <w:r w:rsidR="009D7F63" w:rsidRPr="0073389C">
        <w:t xml:space="preserve">, </w:t>
      </w:r>
    </w:p>
    <w:p w14:paraId="7A55D3B6" w14:textId="7F80F3CA" w:rsidR="009D7F63" w:rsidRPr="0073389C" w:rsidRDefault="005B2DE9" w:rsidP="005B7173">
      <w:pPr>
        <w:pStyle w:val="Odsekzoznamu"/>
        <w:numPr>
          <w:ilvl w:val="1"/>
          <w:numId w:val="47"/>
        </w:numPr>
        <w:autoSpaceDE w:val="0"/>
        <w:autoSpaceDN w:val="0"/>
        <w:adjustRightInd w:val="0"/>
        <w:spacing w:before="120" w:after="120" w:line="288" w:lineRule="auto"/>
        <w:ind w:left="567" w:hanging="283"/>
        <w:contextualSpacing w:val="0"/>
        <w:jc w:val="both"/>
      </w:pPr>
      <w:r w:rsidRPr="005B2DE9">
        <w:t>osoba s rozhodovacími právomocami obstarávateľa, ktorá môže ovplyvniť výsledok verejného obstarávania bez toho, aby sa nevyhnutne podieľala na jeho príprave alebo realizácii</w:t>
      </w:r>
      <w:r w:rsidR="009D7F63" w:rsidRPr="0073389C">
        <w:t>,</w:t>
      </w:r>
    </w:p>
    <w:p w14:paraId="128B0049" w14:textId="77777777" w:rsidR="005B2DE9" w:rsidRDefault="005B2DE9" w:rsidP="005B2DE9">
      <w:pPr>
        <w:spacing w:before="120" w:after="120"/>
        <w:jc w:val="both"/>
      </w:pPr>
      <w:r>
        <w:t xml:space="preserve">Okruh osôb na strane obstarávateľa, ktoré môžu byť v konflikte záujmov sa vzťahuje na zainteresované osoby, ktoré sa podieľajú na príprave alebo realizácii VO, medzi ktoré patria najmä osoby zabezpečujúce proces verejného obstarávania a vyhodnotenie  ponúk, osoby podieľajúce sa vypracovaní opisu predmetu zákazky, návrhu podmienok účasti, kritérií na vyhodnotenie ponúk a zmluvných podmienok, pričom zainteresovanou osobou sú zamestnanci obstarávateľa podieľajúci sa na vyššie uvedených činnostiach, ako aj tretie osoby, ktoré externe zabezpečujú služby vo verejnom obstarávaní alebo akékoľvek podporné činnosti vo verejnom obstarávaní. Zainteresovanými osobami sú aj osoby s rozhodovacími právomocami, ktoré môže ovplyvniť výsledok VO najmä z titulu svojej funkcie vedúceho zamestnanca. </w:t>
      </w:r>
    </w:p>
    <w:p w14:paraId="7996A784" w14:textId="77777777" w:rsidR="005B2DE9" w:rsidRDefault="005B2DE9" w:rsidP="005B2DE9">
      <w:pPr>
        <w:spacing w:before="120" w:after="120"/>
        <w:jc w:val="both"/>
      </w:pPr>
      <w:r>
        <w:t xml:space="preserve">Je povinnosťou </w:t>
      </w:r>
      <w:r w:rsidRPr="00F45BE7">
        <w:t xml:space="preserve">zainteresovanej </w:t>
      </w:r>
      <w:r w:rsidRPr="00BC0BFD">
        <w:t>o</w:t>
      </w:r>
      <w:r w:rsidRPr="00F45BE7">
        <w:t>soby</w:t>
      </w:r>
      <w:r w:rsidRPr="00BC0BFD">
        <w:t xml:space="preserve"> </w:t>
      </w:r>
      <w:r>
        <w:t xml:space="preserve">písomne </w:t>
      </w:r>
      <w:r w:rsidRPr="00BC0BFD">
        <w:t>oznámi</w:t>
      </w:r>
      <w:r>
        <w:t>ť</w:t>
      </w:r>
      <w:r w:rsidRPr="00BC0BFD">
        <w:t xml:space="preserve"> </w:t>
      </w:r>
      <w:r>
        <w:t>prijímateľovi</w:t>
      </w:r>
      <w:r w:rsidRPr="00BC0BFD">
        <w:t xml:space="preserve"> akýkoľvek konflikt záujmov </w:t>
      </w:r>
      <w:r>
        <w:t xml:space="preserve">vo vzťahu k hospodárskemu subjektu, ktorý sa zúčastňuje prípravných trhových konzultácií, </w:t>
      </w:r>
      <w:r w:rsidRPr="00BC0BFD">
        <w:t>vo vzťahu k</w:t>
      </w:r>
      <w:r>
        <w:t xml:space="preserve"> uchádzačovi</w:t>
      </w:r>
      <w:r w:rsidRPr="00BC0BFD">
        <w:t>/</w:t>
      </w:r>
      <w:r>
        <w:t>záujemcovi</w:t>
      </w:r>
      <w:r w:rsidRPr="00F45BE7">
        <w:t xml:space="preserve"> alebo ich subdodávate</w:t>
      </w:r>
      <w:r>
        <w:t xml:space="preserve">ľom </w:t>
      </w:r>
      <w:r w:rsidRPr="00BC0BFD">
        <w:t xml:space="preserve">bezodkladne po tom, ako sa o konflikte záujmov dozvie. </w:t>
      </w:r>
      <w:r>
        <w:t>Prijímateľ je následne povinný</w:t>
      </w:r>
      <w:r w:rsidRPr="00C313B5">
        <w:t xml:space="preserve"> prijať primerané opatrenia a vykonať nápravu, ak </w:t>
      </w:r>
      <w:r>
        <w:t>bol zistený</w:t>
      </w:r>
      <w:r w:rsidRPr="00C313B5">
        <w:t xml:space="preserve"> konflikt záujmov</w:t>
      </w:r>
      <w:r>
        <w:t>, a to najmä vylúčiť zainteresovanú osobu</w:t>
      </w:r>
      <w:r w:rsidRPr="00C313B5">
        <w:t xml:space="preserve"> z procesu prípravy alebo realizácie ver</w:t>
      </w:r>
      <w:r>
        <w:t>ejného obstarávania (napr. nahradiť člena komisie na vyhodnotenie ponúk, ku ktorému sa viaže konflikt záujmov inou osobou) alebo upraviť jej povinnosti a zodpovednosť</w:t>
      </w:r>
      <w:r w:rsidRPr="00C313B5">
        <w:t xml:space="preserve"> s cieľom zabrániť pretrvávaniu konfliktu záujmov. </w:t>
      </w:r>
      <w:r>
        <w:t xml:space="preserve">Prijímateľ je povinný písomne zdokumentovať všetky skutočnosti súvisiace s konfliktom záujmov a s prijatými opatreniami a uvedené archivovať ako súčasť dokumentácie k VO.  </w:t>
      </w:r>
    </w:p>
    <w:p w14:paraId="23A5593B" w14:textId="77777777" w:rsidR="005B2DE9" w:rsidRDefault="005B2DE9" w:rsidP="005B2DE9">
      <w:pPr>
        <w:autoSpaceDE w:val="0"/>
        <w:autoSpaceDN w:val="0"/>
        <w:adjustRightInd w:val="0"/>
        <w:spacing w:before="120" w:after="120" w:line="288" w:lineRule="auto"/>
        <w:jc w:val="both"/>
      </w:pPr>
      <w:r>
        <w:t>V prípade, že nie je možné zabrániť pretrvávajúcemu konfliktu záujmov, a to najmä v prípadoch, keď sa jedná o zainteresovanú osobu s rozhodovacími právomocami,</w:t>
      </w:r>
      <w:r w:rsidRPr="00702FA5">
        <w:t xml:space="preserve"> ktorá môže ovplyvniť výsledok </w:t>
      </w:r>
      <w:r>
        <w:t>VO, prijímateľ uplatní sankciu vylúčenia uchádzača</w:t>
      </w:r>
      <w:r w:rsidRPr="00BC0BFD">
        <w:t>/</w:t>
      </w:r>
      <w:r>
        <w:t>záujemcu podľa § 40 ods. 6 písm. f</w:t>
      </w:r>
      <w:r w:rsidRPr="00BC0BFD">
        <w:t xml:space="preserve">) </w:t>
      </w:r>
      <w:r>
        <w:t>ZVO, nakoľko konflikt záujmov nemožno odstrániť inými účinnými opatreniami.</w:t>
      </w:r>
    </w:p>
    <w:p w14:paraId="37085897" w14:textId="195D0407" w:rsidR="005B2DE9" w:rsidRDefault="005B2DE9" w:rsidP="005B2DE9">
      <w:pPr>
        <w:autoSpaceDE w:val="0"/>
        <w:autoSpaceDN w:val="0"/>
        <w:adjustRightInd w:val="0"/>
        <w:spacing w:before="120" w:after="120" w:line="288" w:lineRule="auto"/>
        <w:jc w:val="both"/>
        <w:rPr>
          <w:color w:val="000000"/>
        </w:rPr>
      </w:pPr>
      <w:r w:rsidRPr="003A6FC7">
        <w:t>Medzi najzávažnejšie prípady konfliktu záujmov patria prípady, ak zainteresovaná osoba je blízkou osobou podľa § 116 a § 117 Občianskeho zákonníka vo vzťahu k uchádzačovi záujemcovi/subdodávateľovi alebo ak zainteresovaná osoba zároveň vystupuje na strane uchádzača</w:t>
      </w:r>
      <w:r w:rsidRPr="003A6FC7">
        <w:rPr>
          <w:lang w:val="en-GB"/>
        </w:rPr>
        <w:t>/</w:t>
      </w:r>
      <w:r w:rsidRPr="003A6FC7">
        <w:t>záujemcu/subdodávateľa alebo ak je v konflikte záujmov člen komisie na vyhodnotenie ponúk, pričom nebol z komisie vylúčený a nahradený nominovaným náhradníkom.</w:t>
      </w:r>
    </w:p>
    <w:p w14:paraId="7A55D3C3" w14:textId="1FB485F4" w:rsidR="009D7F63" w:rsidRPr="00852446" w:rsidRDefault="005B2DE9" w:rsidP="00852446">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b/>
          <w:i/>
          <w:color w:val="000000"/>
        </w:rPr>
      </w:pPr>
      <w:r w:rsidRPr="005B2DE9">
        <w:rPr>
          <w:b/>
          <w:i/>
          <w:color w:val="000000"/>
        </w:rPr>
        <w:t xml:space="preserve">Dôležité upozornenie: </w:t>
      </w:r>
      <w:r w:rsidR="009D7F63" w:rsidRPr="00852446">
        <w:rPr>
          <w:b/>
          <w:i/>
          <w:color w:val="000000"/>
        </w:rPr>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14:paraId="7A55D3C4" w14:textId="215E4EB5"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p>
    <w:p w14:paraId="674C32F2" w14:textId="25D4F0DE" w:rsidR="005B2DE9" w:rsidRDefault="005B2DE9" w:rsidP="009D7F63">
      <w:pPr>
        <w:autoSpaceDE w:val="0"/>
        <w:autoSpaceDN w:val="0"/>
        <w:adjustRightInd w:val="0"/>
        <w:spacing w:before="120" w:after="120" w:line="288" w:lineRule="auto"/>
        <w:jc w:val="both"/>
        <w:rPr>
          <w:color w:val="000000"/>
        </w:rPr>
      </w:pPr>
      <w:r w:rsidRPr="005B2DE9">
        <w:rPr>
          <w:color w:val="000000"/>
        </w:rPr>
        <w:t>Poskytovateľ na základe verejne dostupných informácií alebo na základe podnetov tretích strán a medializovaných prípadov pri kontrole VO preveruje prepojenosť osôb vystupujúcich na strane prijímateľa a dodávateľa, partnera, užívateľa (štatutárny orgán, konatelia, spoločníci, fyzické osoby). V prípade zistenia konfliktu záujmu bude poskytovateľ postupovať v zmysle ods. 12) § 46 Zákona o príspevku z EŠIF.</w:t>
      </w:r>
    </w:p>
    <w:p w14:paraId="7A55D3C5" w14:textId="0767C41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w:t>
      </w:r>
      <w:r w:rsidR="005B2DE9" w:rsidRPr="005B2DE9">
        <w:rPr>
          <w:rFonts w:cs="Arial"/>
          <w:color w:val="000000"/>
          <w:szCs w:val="19"/>
        </w:rPr>
        <w:t xml:space="preserve"> </w:t>
      </w:r>
      <w:r w:rsidR="005B2DE9" w:rsidRPr="005B2DE9">
        <w:rPr>
          <w:color w:val="000000"/>
        </w:rPr>
        <w:t>za účelom stanovenia PHZ, resp. pri realizácií prípravných trhových konzultácií</w:t>
      </w:r>
      <w:r w:rsidRPr="0073389C">
        <w:rPr>
          <w:color w:val="000000"/>
        </w:rPr>
        <w:t>. Prijímateľ sa musí snažiť získať čo najvýhodnejšiu ponuku a práve za týmto účelom musí aj konať. Nesmie sa dostať do konfliktu záujmov.</w:t>
      </w:r>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3627CDA2"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 xml:space="preserve">Prijímateľ zabezpečí v každej etape postupu verejného obstarávania (príprava, hodnotenie a ukončenie), aby osoba zodpovedná za </w:t>
      </w:r>
      <w:r w:rsidR="005B2DE9">
        <w:rPr>
          <w:rFonts w:cs="Arial"/>
          <w:szCs w:val="19"/>
        </w:rPr>
        <w:t xml:space="preserve">verejné </w:t>
      </w:r>
      <w:r w:rsidRPr="00796597">
        <w:rPr>
          <w:rFonts w:cs="Arial"/>
          <w:szCs w:val="19"/>
        </w:rPr>
        <w:t>obstarávanie požiadala každú osobou (vrátane externých expertou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r w:rsidR="00232E50">
        <w:rPr>
          <w:rFonts w:cs="Arial"/>
          <w:szCs w:val="19"/>
        </w:rPr>
        <w:t xml:space="preserve"> </w:t>
      </w:r>
      <w:r w:rsidR="00232E50" w:rsidRPr="00232E50">
        <w:rPr>
          <w:rFonts w:cs="Arial"/>
          <w:szCs w:val="19"/>
        </w:rPr>
        <w:t>Povinnosť podania čestného vyhlásenia o neprítomnosti konfliktu záujmov sa vzťahuje aj na štatutárneho zástupcu verejného obstarávateľa/obstarávateľa, resp. ním poverenú osobu konať v jeho mene a v rozsahu jeho kompetencií týkajúcich sa najmä podpisu zmlúv v rámci verejného obstarávania a ostatnej dokumentácie týkajúcej sa projektu.</w:t>
      </w:r>
    </w:p>
    <w:p w14:paraId="67A79E62" w14:textId="44E943A7" w:rsidR="005B2DE9" w:rsidRDefault="005B2DE9" w:rsidP="005B2DE9">
      <w:pPr>
        <w:autoSpaceDE w:val="0"/>
        <w:autoSpaceDN w:val="0"/>
        <w:adjustRightInd w:val="0"/>
        <w:spacing w:before="120" w:after="120" w:line="288" w:lineRule="auto"/>
        <w:jc w:val="both"/>
        <w:rPr>
          <w:color w:val="000000"/>
        </w:rPr>
      </w:pPr>
      <w:r w:rsidRPr="0073389C">
        <w:rPr>
          <w:b/>
          <w:i/>
          <w:color w:val="FF0000"/>
        </w:rPr>
        <w:t>Povinnosť prijímateľa:</w:t>
      </w:r>
      <w:r w:rsidRPr="0073389C">
        <w:rPr>
          <w:color w:val="FF0000"/>
        </w:rPr>
        <w:t xml:space="preserve"> </w:t>
      </w:r>
      <w:r>
        <w:t>P</w:t>
      </w:r>
      <w:r w:rsidRPr="0073389C">
        <w:t xml:space="preserve">rijímateľ je povinný </w:t>
      </w:r>
      <w:r w:rsidRPr="0073389C">
        <w:rPr>
          <w:i/>
        </w:rPr>
        <w:t xml:space="preserve">čestne </w:t>
      </w:r>
      <w:r>
        <w:rPr>
          <w:i/>
        </w:rPr>
        <w:t>vy</w:t>
      </w:r>
      <w:r w:rsidRPr="0073389C">
        <w:rPr>
          <w:i/>
        </w:rPr>
        <w:t>hlásiť</w:t>
      </w:r>
      <w:r w:rsidRPr="0073389C">
        <w:t xml:space="preserve"> (príloha č. 2</w:t>
      </w:r>
      <w:r>
        <w:t>8</w:t>
      </w:r>
      <w:r w:rsidRPr="0073389C">
        <w:t>), že v predmetnom VO nenastali skutočnosti, uvedené ako “</w:t>
      </w:r>
      <w:r w:rsidRPr="0073389C">
        <w:rPr>
          <w:b/>
        </w:rPr>
        <w:t>rizikové indikátory</w:t>
      </w:r>
      <w:r w:rsidRPr="0073389C">
        <w:t>” v tejto príručke resp. v MP CKO č. 13</w:t>
      </w:r>
      <w:r w:rsidRPr="008F2496">
        <w:rPr>
          <w:rFonts w:cs="Arial"/>
          <w:szCs w:val="19"/>
        </w:rPr>
        <w:t xml:space="preserve"> </w:t>
      </w:r>
      <w:r w:rsidRPr="008F2496">
        <w:t>k posudzovaniu konfliktu záujmov v procese verejného obstarávania</w:t>
      </w:r>
      <w:r w:rsidRPr="0073389C">
        <w:rPr>
          <w:color w:val="7030A0"/>
        </w:rPr>
        <w:t xml:space="preserve">. </w:t>
      </w:r>
      <w:r w:rsidRPr="0073389C">
        <w:rPr>
          <w:color w:val="000000"/>
        </w:rPr>
        <w:t xml:space="preserve">V tomto čestnom </w:t>
      </w:r>
      <w:r>
        <w:rPr>
          <w:color w:val="000000"/>
        </w:rPr>
        <w:t>vy</w:t>
      </w:r>
      <w:r w:rsidRPr="0073389C">
        <w:rPr>
          <w:color w:val="000000"/>
        </w:rPr>
        <w:t xml:space="preserve">hlásení </w:t>
      </w:r>
      <w:r>
        <w:rPr>
          <w:color w:val="000000"/>
        </w:rPr>
        <w:t>p</w:t>
      </w:r>
      <w:r w:rsidRPr="0073389C">
        <w:rPr>
          <w:color w:val="000000"/>
        </w:rPr>
        <w:t xml:space="preserve">rijímateľ okrem iného </w:t>
      </w:r>
      <w:r>
        <w:rPr>
          <w:color w:val="000000"/>
        </w:rPr>
        <w:t>vy</w:t>
      </w:r>
      <w:r w:rsidRPr="0073389C">
        <w:rPr>
          <w:color w:val="000000"/>
        </w:rPr>
        <w:t xml:space="preserve">hlasuje, že v prípade ak podľa jeho vedomostí, nastane v danom </w:t>
      </w:r>
      <w:r>
        <w:rPr>
          <w:color w:val="000000"/>
        </w:rPr>
        <w:t>verejnom obstarávaní/obstarávaní</w:t>
      </w:r>
      <w:r w:rsidRPr="0073389C">
        <w:rPr>
          <w:color w:val="000000"/>
        </w:rPr>
        <w:t xml:space="preserve"> konflikt záujmov, bude o uvedenej skutočnosti bezodkladne písomne informovať </w:t>
      </w:r>
      <w:r>
        <w:rPr>
          <w:color w:val="000000"/>
        </w:rPr>
        <w:t>P</w:t>
      </w:r>
      <w:r w:rsidRPr="0073389C">
        <w:rPr>
          <w:color w:val="000000"/>
        </w:rPr>
        <w:t xml:space="preserve">oskytovateľa. </w:t>
      </w:r>
    </w:p>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21"/>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22"/>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(napr. spolukonatelia/členovia 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23"/>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24"/>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5B7173">
            <w:pPr>
              <w:keepNext/>
              <w:keepLines/>
              <w:numPr>
                <w:ilvl w:val="0"/>
                <w:numId w:val="44"/>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5B7173">
            <w:pPr>
              <w:keepNext/>
              <w:keepLines/>
              <w:numPr>
                <w:ilvl w:val="0"/>
                <w:numId w:val="44"/>
              </w:numPr>
              <w:ind w:left="176" w:hanging="176"/>
              <w:jc w:val="both"/>
              <w:cnfStyle w:val="000000000000" w:firstRow="0" w:lastRow="0" w:firstColumn="0" w:lastColumn="0" w:oddVBand="0" w:evenVBand="0" w:oddHBand="0" w:evenHBand="0" w:firstRowFirstColumn="0" w:firstRowLastColumn="0" w:lastRowFirstColumn="0" w:lastRowLastColumn="0"/>
            </w:pPr>
            <w:r w:rsidRPr="0073389C">
              <w:t>spoločnosť, ktorá sa uchádza o účasť vo VO bola vytvorená tesne pred vyhlásením  VO, resp. bol upravený predmet jej podnikania</w:t>
            </w:r>
            <w:r w:rsidR="001325C0">
              <w:t>, alebo</w:t>
            </w:r>
          </w:p>
          <w:p w14:paraId="7A55D3F3" w14:textId="01A0967F" w:rsidR="009D7F63" w:rsidRPr="0073389C" w:rsidRDefault="009D7F63" w:rsidP="005B7173">
            <w:pPr>
              <w:pStyle w:val="Odsekzoznamu"/>
              <w:numPr>
                <w:ilvl w:val="0"/>
                <w:numId w:val="44"/>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3D52FFAF"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25"/>
        <w:gridCol w:w="5235"/>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771817">
            <w:pPr>
              <w:spacing w:line="20" w:lineRule="atLeast"/>
              <w:jc w:val="both"/>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5B7173">
            <w:pPr>
              <w:pStyle w:val="Odsekzoznamu"/>
              <w:keepNext/>
              <w:keepLines/>
              <w:numPr>
                <w:ilvl w:val="0"/>
                <w:numId w:val="45"/>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7A55D413" w14:textId="77777777" w:rsidR="009D7F63" w:rsidRPr="0073389C" w:rsidRDefault="009D7F63" w:rsidP="005B7173">
            <w:pPr>
              <w:pStyle w:val="Odsekzoznamu"/>
              <w:keepNext/>
              <w:keepLines/>
              <w:numPr>
                <w:ilvl w:val="0"/>
                <w:numId w:val="45"/>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771817">
            <w:pPr>
              <w:spacing w:after="200" w:line="20" w:lineRule="atLeast"/>
              <w:jc w:val="both"/>
            </w:pPr>
            <w:r w:rsidRPr="0073389C">
              <w:t>Členovia komisie pre vyhodnotenie ponúk nemajú potrebnú technickú expertízu na 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14:paraId="7A55D418" w14:textId="7AD0830F"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771817">
            <w:pPr>
              <w:spacing w:line="20" w:lineRule="atLeast"/>
              <w:jc w:val="both"/>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VO,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771817">
            <w:pPr>
              <w:spacing w:line="20" w:lineRule="atLeast"/>
              <w:jc w:val="both"/>
              <w:rPr>
                <w:u w:val="single"/>
              </w:rPr>
            </w:pPr>
            <w:r>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771817">
            <w:pPr>
              <w:spacing w:after="200" w:line="20" w:lineRule="atLeast"/>
              <w:jc w:val="both"/>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771817">
            <w:pPr>
              <w:spacing w:line="20" w:lineRule="atLeast"/>
              <w:jc w:val="both"/>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771817">
            <w:pPr>
              <w:spacing w:line="20" w:lineRule="atLeast"/>
              <w:jc w:val="both"/>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771817">
            <w:pPr>
              <w:pStyle w:val="Odsekzoznamu"/>
              <w:spacing w:line="20" w:lineRule="atLeast"/>
              <w:ind w:left="0"/>
              <w:jc w:val="both"/>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771817">
            <w:pPr>
              <w:pStyle w:val="Odsekzoznamu"/>
              <w:spacing w:line="20" w:lineRule="atLeast"/>
              <w:ind w:left="0"/>
              <w:jc w:val="both"/>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771817">
            <w:pPr>
              <w:spacing w:after="200" w:line="20" w:lineRule="atLeast"/>
              <w:jc w:val="both"/>
              <w:rPr>
                <w:b/>
              </w:rPr>
            </w:pPr>
            <w:r w:rsidRPr="0073389C">
              <w:t>Akceptujú sa nepravé osvedčenia.</w:t>
            </w:r>
          </w:p>
          <w:p w14:paraId="7A55D43F"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napríklad cieľovej skupine, ktorej osoby sa školení, resp. dodávky služieb mali zúčastniť, ale z rôznych dôvodov sa na školení, resp. na dodávke služieb nezúčastnili (napríklad namiesto školení vykonávali závislú prácu pre zamestnávateľa)</w:t>
            </w:r>
          </w:p>
          <w:p w14:paraId="7A55D441"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771817">
            <w:pPr>
              <w:spacing w:after="200" w:line="20" w:lineRule="atLeast"/>
              <w:jc w:val="both"/>
              <w:rPr>
                <w:u w:val="single"/>
              </w:rPr>
            </w:pPr>
            <w:r w:rsidRPr="0073389C">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7A55D448"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771817">
            <w:pPr>
              <w:spacing w:after="200" w:line="20" w:lineRule="atLeast"/>
              <w:jc w:val="both"/>
              <w:rPr>
                <w:u w:val="single"/>
              </w:rPr>
            </w:pPr>
            <w:r w:rsidRPr="0073389C">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14:paraId="7A55D44C"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771817">
            <w:pPr>
              <w:spacing w:after="200" w:line="20" w:lineRule="atLeast"/>
              <w:jc w:val="both"/>
              <w:rPr>
                <w:u w:val="single"/>
              </w:rPr>
            </w:pPr>
            <w:r w:rsidRPr="0073389C">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771817">
            <w:pPr>
              <w:spacing w:after="200" w:line="20" w:lineRule="atLeast"/>
              <w:jc w:val="both"/>
            </w:pPr>
            <w:r w:rsidRPr="0073389C">
              <w:t>Znížilo sa množstvo položiek, ktoré sa majú dodať, bez úmerného zníženia výšky úhrady.</w:t>
            </w:r>
          </w:p>
          <w:p w14:paraId="7A55D454"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771817">
            <w:pPr>
              <w:spacing w:after="200" w:line="20" w:lineRule="atLeast"/>
              <w:jc w:val="both"/>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771817">
            <w:pPr>
              <w:spacing w:after="200" w:line="20" w:lineRule="atLeast"/>
              <w:jc w:val="both"/>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7A55D463"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7E71AD36" w14:textId="68F98053" w:rsidR="00F457A3" w:rsidRDefault="00F457A3" w:rsidP="00F457A3">
      <w:pPr>
        <w:rPr>
          <w:rFonts w:ascii="Times New Roman" w:hAnsi="Times New Roman"/>
          <w:b/>
          <w:sz w:val="24"/>
        </w:rPr>
      </w:pPr>
      <w:r>
        <w:rPr>
          <w:rFonts w:ascii="Times New Roman" w:hAnsi="Times New Roman"/>
          <w:b/>
          <w:sz w:val="24"/>
        </w:rPr>
        <w:t xml:space="preserve">Verejné obstarávania </w:t>
      </w:r>
      <w:r w:rsidR="00A2535D">
        <w:rPr>
          <w:rFonts w:ascii="Times New Roman" w:hAnsi="Times New Roman"/>
          <w:b/>
          <w:sz w:val="24"/>
        </w:rPr>
        <w:t>v rámci</w:t>
      </w:r>
      <w:r w:rsidR="00F87338">
        <w:rPr>
          <w:rFonts w:ascii="Times New Roman" w:hAnsi="Times New Roman"/>
          <w:b/>
          <w:sz w:val="24"/>
        </w:rPr>
        <w:t xml:space="preserve"> </w:t>
      </w:r>
      <w:r>
        <w:rPr>
          <w:rFonts w:ascii="Times New Roman" w:hAnsi="Times New Roman"/>
          <w:b/>
          <w:sz w:val="24"/>
        </w:rPr>
        <w:t>zjednoduš</w:t>
      </w:r>
      <w:r w:rsidR="00A2535D">
        <w:rPr>
          <w:rFonts w:ascii="Times New Roman" w:hAnsi="Times New Roman"/>
          <w:b/>
          <w:sz w:val="24"/>
        </w:rPr>
        <w:t>eného</w:t>
      </w:r>
      <w:r>
        <w:rPr>
          <w:rFonts w:ascii="Times New Roman" w:hAnsi="Times New Roman"/>
          <w:b/>
          <w:sz w:val="24"/>
        </w:rPr>
        <w:t xml:space="preserve"> vykazovan</w:t>
      </w:r>
      <w:r w:rsidR="00A2535D">
        <w:rPr>
          <w:rFonts w:ascii="Times New Roman" w:hAnsi="Times New Roman"/>
          <w:b/>
          <w:sz w:val="24"/>
        </w:rPr>
        <w:t>ia</w:t>
      </w:r>
      <w:r w:rsidRPr="00CA3B38">
        <w:rPr>
          <w:rFonts w:ascii="Times New Roman" w:hAnsi="Times New Roman"/>
          <w:b/>
          <w:sz w:val="24"/>
        </w:rPr>
        <w:t xml:space="preserve"> výdavkov</w:t>
      </w:r>
    </w:p>
    <w:p w14:paraId="60B2CC01" w14:textId="77777777" w:rsidR="00F457A3" w:rsidRPr="00CA3B38" w:rsidRDefault="00F457A3" w:rsidP="00F457A3">
      <w:pPr>
        <w:rPr>
          <w:rFonts w:ascii="Times New Roman" w:hAnsi="Times New Roman"/>
          <w:b/>
          <w:sz w:val="24"/>
        </w:rPr>
      </w:pPr>
    </w:p>
    <w:p w14:paraId="1195CEDC" w14:textId="5C6843E5" w:rsidR="0040641A" w:rsidRPr="00E53156" w:rsidRDefault="0040641A" w:rsidP="00E53156">
      <w:pPr>
        <w:tabs>
          <w:tab w:val="left" w:pos="0"/>
        </w:tabs>
        <w:spacing w:after="200" w:line="276" w:lineRule="auto"/>
        <w:jc w:val="both"/>
      </w:pPr>
      <w:r>
        <w:t>Verejné obstarávanie tovarov, služieb, alebo stavebných prác na ktoré sa viažu  výdavky, ktoré spadajú pod  ZVV, sa počas implementácie projektu neoveruje. Ak sa RO dozvie, že došlo alebo mohlo dôjsť k porušeniu postupov týkajúcich sa verejného obstarávania</w:t>
      </w:r>
      <w:r w:rsidR="00F41EF2">
        <w:t xml:space="preserve"> (bez ohľadu na to, či ho vykonal prijímateľ alebo partner)</w:t>
      </w:r>
      <w:r>
        <w:t>, postúpi túto informáciu Úradu pre verejné obstarávanie.</w:t>
      </w:r>
      <w:r w:rsidR="00CC514B">
        <w:t xml:space="preserve"> Uvedené </w:t>
      </w:r>
      <w:r>
        <w:t>nemá vplyv na oprávnenosť, či výšku oprávnených výdavkov spadajúcich pod ZVV</w:t>
      </w:r>
      <w:r w:rsidR="00CC514B">
        <w:t xml:space="preserve"> a</w:t>
      </w:r>
      <w:r w:rsidR="00C33FF5">
        <w:t xml:space="preserve"> preto</w:t>
      </w:r>
      <w:r w:rsidR="00CC514B">
        <w:t xml:space="preserve"> na základe  uvedenej skutočnosti  RO pre OP EVS neuplatňuje voči prijímateľom ani žiadne sankčné mechanizmy.</w:t>
      </w:r>
    </w:p>
    <w:p w14:paraId="7A55D467" w14:textId="7297C0E9"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184" w:name="_Toc410907878"/>
      <w:bookmarkStart w:id="185" w:name="_Toc440372888"/>
      <w:bookmarkStart w:id="186" w:name="_Toc4576207"/>
      <w:r w:rsidRPr="0073389C">
        <w:rPr>
          <w:lang w:val="sk-SK"/>
        </w:rPr>
        <w:t>Informačný systém (ITMS2014+)</w:t>
      </w:r>
      <w:bookmarkEnd w:id="184"/>
      <w:bookmarkEnd w:id="185"/>
      <w:bookmarkEnd w:id="186"/>
    </w:p>
    <w:p w14:paraId="7A55D469" w14:textId="7DD16733"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DataCentrom.</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r w:rsidRPr="0073389C">
        <w:rPr>
          <w:rFonts w:cs="Arial"/>
          <w:szCs w:val="19"/>
          <w:lang w:val="sk-SK"/>
        </w:rPr>
        <w:t>reportovacia časť zabezpečuje tvorbu statických a dynamických dátových exportov;</w:t>
      </w:r>
    </w:p>
    <w:p w14:paraId="7A55D46D" w14:textId="6E7EE7B8"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7A55D46E" w14:textId="551D9011"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14:paraId="7A55D46F" w14:textId="77777777"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25"/>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DataCentrum,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187" w:name="_Toc440372889"/>
      <w:bookmarkStart w:id="188" w:name="_Toc4576208"/>
      <w:r w:rsidRPr="0073389C">
        <w:rPr>
          <w:lang w:val="sk-SK"/>
        </w:rPr>
        <w:t>Informovanie a komunikácia</w:t>
      </w:r>
      <w:bookmarkEnd w:id="187"/>
      <w:bookmarkEnd w:id="188"/>
    </w:p>
    <w:p w14:paraId="7A55D477" w14:textId="607631E5"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r w:rsidR="005B7659">
        <w:rPr>
          <w:rStyle w:val="Hypertextovprepojenie"/>
        </w:rPr>
        <w:t>www.reformuj.sk</w:t>
      </w:r>
      <w:r w:rsidRPr="0073389C">
        <w:rPr>
          <w:rStyle w:val="Hypertextovprepojenie"/>
        </w:rPr>
        <w:t>.</w:t>
      </w:r>
      <w:r w:rsidRPr="0073389C">
        <w:t xml:space="preserve"> </w:t>
      </w:r>
    </w:p>
    <w:p w14:paraId="69A10570" w14:textId="07F7C444" w:rsidR="00771421" w:rsidRPr="0073389C" w:rsidRDefault="00771421" w:rsidP="0077142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t>Prijímateľ je povinný informovať RO o zverejnení informácii o projekte na svojom webovom sídle a to zaslaním webového odkazu emailom na komunikacia.opevs@minv.sk v lehote do 20 pracovných dní odo dňa účinnosti zmluvy o NFP.</w:t>
      </w:r>
    </w:p>
    <w:p w14:paraId="7A55D478" w14:textId="2E6F09A8" w:rsidR="009D7F63" w:rsidRPr="0073389C" w:rsidRDefault="009D7F63" w:rsidP="00ED14F6">
      <w:pPr>
        <w:spacing w:before="120" w:after="120" w:line="288" w:lineRule="auto"/>
        <w:jc w:val="both"/>
      </w:pPr>
      <w:r w:rsidRPr="0073389C">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7A55D479" w14:textId="77777777" w:rsidR="009D7F63" w:rsidRPr="0073389C" w:rsidRDefault="009D7F63" w:rsidP="009D7F63">
      <w:pPr>
        <w:spacing w:before="120" w:after="120" w:line="288" w:lineRule="auto"/>
        <w:jc w:val="both"/>
      </w:pPr>
      <w:r w:rsidRPr="0073389C">
        <w:t>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napr:</w:t>
      </w:r>
    </w:p>
    <w:p w14:paraId="7A55D47A" w14:textId="6A2CCE24"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7A55D484" w14:textId="53ED1F7B"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1034336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189" w:name="_Toc440372890"/>
      <w:bookmarkStart w:id="190" w:name="_Toc4576209"/>
      <w:bookmarkStart w:id="191" w:name="_Toc410907880"/>
      <w:r w:rsidRPr="0073389C">
        <w:rPr>
          <w:rFonts w:ascii="Arial" w:hAnsi="Arial"/>
          <w:lang w:val="sk-SK"/>
        </w:rPr>
        <w:t>Kontrola a overovanie oprávnenosti výdavkov</w:t>
      </w:r>
      <w:bookmarkEnd w:id="189"/>
      <w:bookmarkEnd w:id="190"/>
      <w:r w:rsidRPr="0073389C">
        <w:rPr>
          <w:rFonts w:ascii="Arial" w:hAnsi="Arial"/>
          <w:lang w:val="sk-SK"/>
        </w:rPr>
        <w:t xml:space="preserve"> </w:t>
      </w:r>
      <w:bookmarkEnd w:id="191"/>
    </w:p>
    <w:p w14:paraId="7A55D48A" w14:textId="15BECFE5"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6F94C553"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7A55D48C" w14:textId="3288CAF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7A55D48D" w14:textId="44DF68C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7A55D48E" w14:textId="0BE952D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1F6CEE29" w:rsidR="009D7F63" w:rsidRPr="0073389C" w:rsidRDefault="009D7F63" w:rsidP="009D7F63">
      <w:pPr>
        <w:pStyle w:val="Nadpis2"/>
        <w:spacing w:line="288" w:lineRule="auto"/>
        <w:rPr>
          <w:lang w:val="sk-SK"/>
        </w:rPr>
      </w:pPr>
      <w:bookmarkStart w:id="192" w:name="_Toc410907881"/>
      <w:bookmarkStart w:id="193" w:name="_Toc440372891"/>
      <w:bookmarkStart w:id="194" w:name="_Toc4576210"/>
      <w:r w:rsidRPr="0073389C">
        <w:rPr>
          <w:lang w:val="sk-SK"/>
        </w:rPr>
        <w:t xml:space="preserve">Administratívna </w:t>
      </w:r>
      <w:r w:rsidR="00F17DE9">
        <w:rPr>
          <w:lang w:val="sk-SK"/>
        </w:rPr>
        <w:t xml:space="preserve">finančná </w:t>
      </w:r>
      <w:r w:rsidRPr="0073389C">
        <w:rPr>
          <w:lang w:val="sk-SK"/>
        </w:rPr>
        <w:t>kontrola</w:t>
      </w:r>
      <w:bookmarkEnd w:id="192"/>
      <w:bookmarkEnd w:id="193"/>
      <w:bookmarkEnd w:id="194"/>
    </w:p>
    <w:p w14:paraId="7A55D491" w14:textId="7477C17C"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7A55D492" w14:textId="6C984E5A"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7A55D493" w14:textId="0EDF5D7D"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7A55D494" w14:textId="1B4F6A9A"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t xml:space="preserve">. </w:t>
      </w:r>
    </w:p>
    <w:p w14:paraId="7A55D495" w14:textId="46B57215"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A55D496" w14:textId="2B0A3B76"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7A55D497" w14:textId="3C48B74E"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7A55D498" w14:textId="2C2009AA"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7A55D499" w14:textId="06D210A5"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02F7EB3" w14:textId="43D54F53"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7A55D49B" w14:textId="31C4AB53"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7A55D49C" w14:textId="1A8F901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7A55D49D" w14:textId="77E9DFE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3E401225"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7A55D4A0" w14:textId="39E87D0A"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7A55D4A1" w14:textId="6E7877F9"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7A55D4A2" w14:textId="492D5C66"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A55D4A3" w14:textId="38A625B9"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t>finančnej</w:t>
      </w:r>
      <w:r w:rsidR="002E278D" w:rsidRPr="0073389C">
        <w:t xml:space="preserve"> </w:t>
      </w:r>
      <w:r w:rsidRPr="0073389C">
        <w:t xml:space="preserve">kontroly VO alebo obstarávania, </w:t>
      </w:r>
    </w:p>
    <w:p w14:paraId="7A55D4A4" w14:textId="3BA0BD04"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A55D4A5" w14:textId="697B5F0F"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7A55D4A6" w14:textId="2C351399"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14:paraId="7A55D4A7" w14:textId="4B95F6A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A55D4A8" w14:textId="07AF93BA"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4A76D72B"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14:paraId="7A55D4AB" w14:textId="48188485"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168A634"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14:paraId="7A55D4AF" w14:textId="3F771C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14:paraId="7A55D4B0" w14:textId="337367DE"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14:paraId="7A55D4B1" w14:textId="362EA6E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14:paraId="7A55D4B2" w14:textId="1D0835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14:paraId="7A55D4B3" w14:textId="4069514A"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ŽoP musia </w:t>
      </w:r>
      <w:r w:rsidR="00D62B87" w:rsidRPr="0073389C">
        <w:t>spĺňať</w:t>
      </w:r>
      <w:r w:rsidRPr="0073389C">
        <w:t xml:space="preserve">̌ najmä tieto podmienky: </w:t>
      </w:r>
    </w:p>
    <w:p w14:paraId="7A55D4B4" w14:textId="3A9479C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14:paraId="7A55D4B5" w14:textId="64203A0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w:t>
      </w:r>
      <w:r w:rsidR="00D62B87" w:rsidRPr="0073389C">
        <w:t>neoddeliteľnú</w:t>
      </w:r>
      <w:r w:rsidRPr="0073389C">
        <w:t xml:space="preserve"> </w:t>
      </w:r>
      <w:r w:rsidR="00D62B87" w:rsidRPr="0073389C">
        <w:t>súčasť</w:t>
      </w:r>
      <w:r w:rsidRPr="0073389C">
        <w:t xml:space="preserve">̌ výzvy, podmienok zmluvy o NFP; </w:t>
      </w:r>
    </w:p>
    <w:p w14:paraId="7A55D4B6" w14:textId="7933EC6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14:paraId="7A55D4B7" w14:textId="09EB45A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w:t>
      </w:r>
      <w:r w:rsidR="00D62B87" w:rsidRPr="0073389C">
        <w:t>čase</w:t>
      </w:r>
      <w:r w:rsidRPr="0073389C">
        <w:t xml:space="preserve"> a zodpovedá potrebám projektu;</w:t>
      </w:r>
    </w:p>
    <w:p w14:paraId="7A55D4B8" w14:textId="6808225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14:paraId="574DC727" w14:textId="36EAA519"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byť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7A55D4BA" w14:textId="71A3DC03"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r w:rsidR="00662488" w:rsidRPr="0073389C">
        <w:rPr>
          <w:rFonts w:ascii="Arial" w:hAnsi="Arial" w:cs="Arial"/>
          <w:sz w:val="19"/>
          <w:szCs w:val="19"/>
          <w:lang w:val="sk-SK"/>
        </w:rPr>
        <w:t>nahradiť</w:t>
      </w:r>
      <w:r w:rsidRPr="0073389C">
        <w:rPr>
          <w:rFonts w:ascii="Arial" w:hAnsi="Arial" w:cs="Arial"/>
          <w:sz w:val="19"/>
          <w:szCs w:val="19"/>
          <w:lang w:val="sk-SK"/>
        </w:rPr>
        <w:t xml:space="preserve">̌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36AAB682" w:rsidR="009D7F63" w:rsidRPr="0073389C" w:rsidRDefault="00614746" w:rsidP="009D7F63">
      <w:pPr>
        <w:pStyle w:val="Nadpis2"/>
        <w:spacing w:line="288" w:lineRule="auto"/>
        <w:ind w:left="0" w:firstLine="0"/>
        <w:rPr>
          <w:lang w:val="sk-SK"/>
        </w:rPr>
      </w:pPr>
      <w:bookmarkStart w:id="195" w:name="_Toc410907882"/>
      <w:bookmarkStart w:id="196" w:name="_Toc440372892"/>
      <w:bookmarkStart w:id="197" w:name="_Toc4576211"/>
      <w:r>
        <w:rPr>
          <w:lang w:val="sk-SK"/>
        </w:rPr>
        <w:t>Finančná k</w:t>
      </w:r>
      <w:r w:rsidR="009D7F63" w:rsidRPr="0073389C">
        <w:rPr>
          <w:lang w:val="sk-SK"/>
        </w:rPr>
        <w:t>ontrola na mieste</w:t>
      </w:r>
      <w:bookmarkEnd w:id="195"/>
      <w:bookmarkEnd w:id="196"/>
      <w:bookmarkEnd w:id="197"/>
      <w:r w:rsidR="009D7F63" w:rsidRPr="0073389C">
        <w:rPr>
          <w:lang w:val="sk-SK"/>
        </w:rPr>
        <w:tab/>
      </w:r>
      <w:r w:rsidR="009D7F63" w:rsidRPr="0073389C">
        <w:rPr>
          <w:lang w:val="sk-SK"/>
        </w:rPr>
        <w:tab/>
      </w:r>
    </w:p>
    <w:p w14:paraId="44A6BB6F" w14:textId="64CE99CC"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5AF7C71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E9E4B3F"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49B9941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6F722478"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08EDF6B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adekvátnosť a overiteľnosť podporných dokumentov;</w:t>
      </w:r>
    </w:p>
    <w:p w14:paraId="2C1DE21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podmienkami štátnej pomoci/pomoci de minimis a požiadavka na udržateľný rozvoj, rovnosť príležitostí a nediskrimináciu;</w:t>
      </w:r>
    </w:p>
    <w:p w14:paraId="1177FEAD"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4371F6A8"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061073A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4030D735"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2CBCDF6D"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7A55D4BD" w14:textId="2D903E8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7A55D4BE" w14:textId="5D44371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7A55D4BF" w14:textId="1D033E29"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7A55D4C0" w14:textId="471B381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AD60FA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7A55D4C4" w14:textId="7D5A1629"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17F84C05" w14:textId="5572D04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7A55D4C8" w14:textId="71B399BA"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7A55D4C9" w14:textId="00B4B163"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7A55D4CA" w14:textId="12FC6084"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7A55D4CB" w14:textId="24F3C876"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7A55D4CC" w14:textId="407AD62F"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7A55D4CD" w14:textId="5CF746D9"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7A55D4CE" w14:textId="1565C7A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7A55D4CF" w14:textId="746B9FE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A55D4D0" w14:textId="1F13BC7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7A55D4D1" w14:textId="28E255B1"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A55D4D2" w14:textId="6CAE83E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7A55D4D3" w14:textId="322378FD"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7A55D4D4" w14:textId="400372B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7A55D4D5" w14:textId="61E76ACD"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A109D9C" w14:textId="40730863"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7A55D4D7" w14:textId="10481720"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7A55D4D8" w14:textId="5004CE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D9" w14:textId="11B23163"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7A55D4DA" w14:textId="0230E98F"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7A55D4DB"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4FD84423"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5FE2BBC8" w14:textId="5EA4134C"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7A55D4DE" w14:textId="0411146A"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45D8AF69" w14:textId="0CA6449B" w:rsidR="00C305A5" w:rsidRPr="00771817"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2EA72E02" w14:textId="77777777" w:rsidR="006C7FDB"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2EA351CA" w14:textId="6EB0CA32" w:rsidR="00200C61" w:rsidRDefault="00200C61" w:rsidP="005B7173">
      <w:pPr>
        <w:pStyle w:val="Default"/>
        <w:numPr>
          <w:ilvl w:val="1"/>
          <w:numId w:val="97"/>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5B2C6972"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413CAA11" w14:textId="4F62753C"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7A55D4DF" w14:textId="525A3F96"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55D4E4" w14:textId="382C29E4"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5" w14:textId="11BB65E9"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A55D4E6" w14:textId="6C0095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7A55D4E7" w14:textId="66915065"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w:t>
      </w:r>
      <w:r w:rsidR="00C57DC5">
        <w:rPr>
          <w:rFonts w:ascii="Arial" w:hAnsi="Arial" w:cs="Arial"/>
          <w:sz w:val="19"/>
          <w:szCs w:val="19"/>
          <w:lang w:val="sk-SK"/>
        </w:rPr>
        <w:t>spravidla</w:t>
      </w:r>
      <w:r w:rsidR="00C57DC5" w:rsidRPr="0073389C">
        <w:rPr>
          <w:rFonts w:ascii="Arial" w:hAnsi="Arial" w:cs="Arial"/>
          <w:sz w:val="19"/>
          <w:szCs w:val="19"/>
          <w:lang w:val="sk-SK"/>
        </w:rPr>
        <w:t xml:space="preserve"> </w:t>
      </w:r>
      <w:r w:rsidR="009D7F63" w:rsidRPr="0073389C">
        <w:rPr>
          <w:rFonts w:ascii="Arial" w:hAnsi="Arial" w:cs="Arial"/>
          <w:sz w:val="19"/>
          <w:szCs w:val="19"/>
          <w:lang w:val="sk-SK"/>
        </w:rPr>
        <w:t xml:space="preserve">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7A55D4E8" w14:textId="3B2CEF4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E9" w14:textId="1F180A42"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7A55D4EA" w14:textId="1CA62B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B" w14:textId="373D394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3BB362F7" w14:textId="6173E3AD"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7A55D4EC" w14:textId="5A88C956"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1225B329"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A55D4F2" w14:textId="3991320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7A55D4F6" w14:textId="51C3381F"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2754F474"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7A55D4FB" w14:textId="330FD555"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19C4B00F" w14:textId="219B86AB"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kontrola projektu ako celku, v prípade existencie partnerov prijímateľa</w:t>
      </w:r>
      <w:r w:rsidR="00C57DC5">
        <w:rPr>
          <w:rFonts w:cs="Arial"/>
          <w:color w:val="auto"/>
          <w:szCs w:val="19"/>
          <w:lang w:val="sk-SK"/>
        </w:rPr>
        <w:t xml:space="preserve"> môže</w:t>
      </w:r>
      <w:r w:rsidRPr="00771817">
        <w:rPr>
          <w:rFonts w:cs="Arial"/>
          <w:color w:val="auto"/>
          <w:szCs w:val="19"/>
          <w:lang w:val="sk-SK"/>
        </w:rPr>
        <w:t xml:space="preserve">  poskytovateľ vykonať kontrolu </w:t>
      </w:r>
      <w:r w:rsidR="00C57DC5">
        <w:rPr>
          <w:rFonts w:cs="Arial"/>
          <w:color w:val="auto"/>
          <w:szCs w:val="19"/>
          <w:lang w:val="sk-SK"/>
        </w:rPr>
        <w:t>aj na vzorke.</w:t>
      </w:r>
      <w:r w:rsidR="00C57DC5" w:rsidRPr="00771817" w:rsidDel="00C57DC5">
        <w:rPr>
          <w:rFonts w:cs="Arial"/>
          <w:color w:val="auto"/>
          <w:szCs w:val="19"/>
          <w:lang w:val="sk-SK"/>
        </w:rPr>
        <w:t xml:space="preserve"> </w:t>
      </w:r>
    </w:p>
    <w:p w14:paraId="7D75AF9A"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7A55D4FC" w14:textId="123A42B1"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7A55D4FD" w14:textId="6F18451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7A55D4FE" w14:textId="5706735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7360DA25" w14:textId="2F3CFB0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4FF" w14:textId="257F32A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7A55D500" w14:textId="33EF81DF"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7A55D501" w14:textId="06560E2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1D4DEC0C" w14:textId="14956A68"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502" w14:textId="2E697BE2"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557838F6" w14:textId="194B0DE6"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49DE501B"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7A55D504" w14:textId="78027A8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7A55D508" w14:textId="57AFB73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32CE9534" w14:textId="080E8AD8"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198" w:name="_Toc410907883"/>
    </w:p>
    <w:p w14:paraId="590DF8CC"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2D276930"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04A5BA76" w14:textId="6D6E87B7" w:rsidR="00AF635C" w:rsidRPr="0073389C" w:rsidRDefault="00AF635C" w:rsidP="00AF635C">
      <w:pPr>
        <w:pStyle w:val="Nadpis1"/>
        <w:spacing w:after="120" w:line="288" w:lineRule="auto"/>
        <w:ind w:left="431" w:hanging="431"/>
        <w:rPr>
          <w:rFonts w:ascii="Arial" w:hAnsi="Arial"/>
          <w:lang w:val="sk-SK"/>
        </w:rPr>
      </w:pPr>
      <w:bookmarkStart w:id="199" w:name="_Toc440372893"/>
      <w:bookmarkStart w:id="200" w:name="_Toc4576212"/>
      <w:r w:rsidRPr="0073389C">
        <w:rPr>
          <w:rFonts w:ascii="Arial" w:hAnsi="Arial"/>
          <w:lang w:val="sk-SK"/>
        </w:rPr>
        <w:t>Pr</w:t>
      </w:r>
      <w:r>
        <w:rPr>
          <w:rFonts w:ascii="Arial" w:hAnsi="Arial"/>
          <w:lang w:val="sk-SK"/>
        </w:rPr>
        <w:t>echodné a záverečné ustanovenia</w:t>
      </w:r>
      <w:bookmarkEnd w:id="199"/>
      <w:bookmarkEnd w:id="200"/>
    </w:p>
    <w:p w14:paraId="149CF082" w14:textId="77777777" w:rsidR="00481EA2" w:rsidRDefault="00481EA2" w:rsidP="00481EA2">
      <w:pPr>
        <w:spacing w:before="120" w:after="120" w:line="288" w:lineRule="auto"/>
        <w:jc w:val="both"/>
        <w:rPr>
          <w:rFonts w:cs="Arial"/>
          <w:szCs w:val="19"/>
          <w:lang w:eastAsia="sk-SK"/>
        </w:rPr>
      </w:pPr>
    </w:p>
    <w:p w14:paraId="6EE7535D" w14:textId="63C36EF6"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3B760BC0"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3AAD8D0E"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2F0936CA" w14:textId="0177DBC5"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58CDFDB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201" w:name="_Toc440372894"/>
      <w:bookmarkStart w:id="202" w:name="_Toc4576213"/>
      <w:r w:rsidRPr="0073389C">
        <w:rPr>
          <w:rFonts w:ascii="Arial" w:hAnsi="Arial"/>
          <w:lang w:val="sk-SK"/>
        </w:rPr>
        <w:t>Prílohy</w:t>
      </w:r>
      <w:bookmarkEnd w:id="198"/>
      <w:bookmarkEnd w:id="201"/>
      <w:bookmarkEnd w:id="202"/>
    </w:p>
    <w:p w14:paraId="7A55D50A"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7A55D50D"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2A04FA0"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1531AB58" w14:textId="3ECCCD29"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7A55D510" w14:textId="0445C76E" w:rsidR="009D7F63" w:rsidRPr="002255EE" w:rsidRDefault="000A3901" w:rsidP="005B7173">
      <w:pPr>
        <w:pStyle w:val="Default"/>
        <w:numPr>
          <w:ilvl w:val="0"/>
          <w:numId w:val="91"/>
        </w:numPr>
        <w:spacing w:before="120" w:after="120" w:line="288" w:lineRule="auto"/>
        <w:jc w:val="both"/>
        <w:rPr>
          <w:rFonts w:ascii="Arial" w:hAnsi="Arial" w:cs="Arial"/>
          <w:sz w:val="19"/>
          <w:szCs w:val="19"/>
          <w:lang w:val="sk-SK"/>
        </w:rPr>
      </w:pPr>
      <w:r>
        <w:rPr>
          <w:rFonts w:ascii="Arial" w:hAnsi="Arial" w:cs="Arial"/>
          <w:iCs/>
          <w:sz w:val="19"/>
          <w:szCs w:val="19"/>
          <w:lang w:val="sk-SK"/>
        </w:rPr>
        <w:t>P</w:t>
      </w:r>
      <w:r w:rsidR="009D7F63" w:rsidRPr="002255EE">
        <w:rPr>
          <w:rFonts w:ascii="Arial" w:hAnsi="Arial" w:cs="Arial"/>
          <w:iCs/>
          <w:sz w:val="19"/>
          <w:szCs w:val="19"/>
          <w:lang w:val="sk-SK"/>
        </w:rPr>
        <w:t xml:space="preserve">racovný výkaz </w:t>
      </w:r>
    </w:p>
    <w:p w14:paraId="7A55D512" w14:textId="21037857" w:rsidR="009D7F63" w:rsidRPr="002255EE" w:rsidRDefault="009D7F63" w:rsidP="002244BF">
      <w:pPr>
        <w:pStyle w:val="Default"/>
        <w:numPr>
          <w:ilvl w:val="0"/>
          <w:numId w:val="4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46FAC1C6"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7A55D517" w14:textId="3836D57A" w:rsidR="009D7F63" w:rsidRPr="002255EE" w:rsidRDefault="00F2335A"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Plán predkladania ŽoP</w:t>
      </w:r>
    </w:p>
    <w:p w14:paraId="7A55D518" w14:textId="2AA88688" w:rsidR="009D7F63" w:rsidRPr="002255EE" w:rsidRDefault="009763D1"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7A55D51A" w14:textId="77777777" w:rsidR="009D7F63" w:rsidRPr="002255EE" w:rsidRDefault="009D7F63" w:rsidP="005B7173">
      <w:pPr>
        <w:pStyle w:val="Default"/>
        <w:numPr>
          <w:ilvl w:val="0"/>
          <w:numId w:val="9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41433A9B"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pre VO podľa z. 343/2015</w:t>
      </w:r>
    </w:p>
    <w:p w14:paraId="44AEB15E" w14:textId="4B2C2CD1" w:rsidR="00487653" w:rsidRPr="002255EE" w:rsidRDefault="00487653" w:rsidP="00DB1B99">
      <w:pPr>
        <w:pStyle w:val="Default"/>
        <w:spacing w:before="120" w:after="120" w:line="288" w:lineRule="auto"/>
        <w:ind w:left="357"/>
        <w:jc w:val="both"/>
        <w:rPr>
          <w:rFonts w:ascii="Arial" w:hAnsi="Arial" w:cs="Arial"/>
          <w:sz w:val="19"/>
          <w:szCs w:val="19"/>
          <w:lang w:val="sk-SK"/>
        </w:rPr>
      </w:pPr>
      <w:r>
        <w:rPr>
          <w:rFonts w:ascii="Arial" w:hAnsi="Arial" w:cs="Arial"/>
          <w:sz w:val="19"/>
          <w:szCs w:val="19"/>
          <w:lang w:val="sk-SK"/>
        </w:rPr>
        <w:t xml:space="preserve">28. Čestné vyhlásenie prijímateľa týkajúce sa konfliktu záujmov pre VO podľa z. 25/2006 </w:t>
      </w:r>
    </w:p>
    <w:p w14:paraId="7A55D527" w14:textId="440C771A"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47F06A25"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7A55D529" w14:textId="7CDA03BD" w:rsidR="009D7F63" w:rsidRPr="002255EE"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7A55D52A" w14:textId="7DB50274" w:rsidR="000573B5"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75BBC187" w14:textId="23049A85" w:rsidR="005979B7" w:rsidRDefault="00EF4612" w:rsidP="005B7173">
      <w:pPr>
        <w:pStyle w:val="Default"/>
        <w:numPr>
          <w:ilvl w:val="0"/>
          <w:numId w:val="92"/>
        </w:numPr>
        <w:spacing w:before="120" w:after="120" w:line="288" w:lineRule="auto"/>
        <w:jc w:val="both"/>
        <w:rPr>
          <w:rFonts w:ascii="Arial" w:hAnsi="Arial" w:cs="Arial"/>
          <w:sz w:val="19"/>
          <w:szCs w:val="19"/>
          <w:lang w:val="sk-SK"/>
        </w:rPr>
      </w:pPr>
      <w:r w:rsidRPr="00EF4612">
        <w:rPr>
          <w:rFonts w:ascii="Arial" w:hAnsi="Arial" w:cs="Arial"/>
          <w:sz w:val="19"/>
          <w:szCs w:val="19"/>
          <w:lang w:val="sk-SK"/>
        </w:rPr>
        <w:t>Rizikové indikátory k možným porušeniam zákona o ochrane hospodárskej súťaže</w:t>
      </w:r>
    </w:p>
    <w:p w14:paraId="641C590A" w14:textId="21E47BF6"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t>Dohoda o odklade plnenia</w:t>
      </w:r>
    </w:p>
    <w:p w14:paraId="2EFC8C27" w14:textId="7C04B82E"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0C2ED742" w14:textId="6D24EC86"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7A46AB24" w14:textId="3C92BDC7"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22680998" w14:textId="400505AB" w:rsidR="00AE2E88" w:rsidRDefault="00A161AA"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Mimoriadna monitorovacia správa projektu</w:t>
      </w:r>
    </w:p>
    <w:p w14:paraId="68C4C742" w14:textId="268D41BE" w:rsidR="00200264" w:rsidRPr="009B14A0" w:rsidRDefault="00200264"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Prevodník obstaraných položiek k rozpočtu projektu</w:t>
      </w:r>
    </w:p>
    <w:p w14:paraId="72461467" w14:textId="77777777" w:rsidR="009B14A0" w:rsidRPr="009B14A0" w:rsidRDefault="009B14A0"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0589AC48" w14:textId="77777777" w:rsidR="009B14A0" w:rsidRPr="009B14A0" w:rsidRDefault="009B14A0"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60929409" w14:textId="77777777" w:rsidR="009B14A0" w:rsidRPr="009B14A0" w:rsidRDefault="009B14A0" w:rsidP="009B14A0">
      <w:pPr>
        <w:pStyle w:val="Default"/>
        <w:spacing w:before="120" w:after="120" w:line="288" w:lineRule="auto"/>
        <w:ind w:left="357"/>
        <w:jc w:val="both"/>
        <w:rPr>
          <w:rFonts w:ascii="Arial" w:hAnsi="Arial" w:cs="Arial"/>
          <w:sz w:val="19"/>
          <w:szCs w:val="19"/>
          <w:lang w:val="sk-SK"/>
        </w:rPr>
      </w:pPr>
    </w:p>
    <w:p w14:paraId="4DD6CEA2" w14:textId="64A41A2E" w:rsidR="0022207D" w:rsidRPr="00200264" w:rsidRDefault="0022207D" w:rsidP="002244BF">
      <w:pPr>
        <w:pStyle w:val="Textkomentra"/>
        <w:ind w:left="720"/>
        <w:rPr>
          <w:lang w:val="sk-SK"/>
        </w:rPr>
      </w:pPr>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footerReference w:type="default" r:id="rId28"/>
      <w:footerReference w:type="first" r:id="rId29"/>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BC2611" w14:textId="77777777" w:rsidR="00ED6A1B" w:rsidRDefault="00ED6A1B">
      <w:r>
        <w:separator/>
      </w:r>
    </w:p>
    <w:p w14:paraId="3A0D2973" w14:textId="77777777" w:rsidR="00ED6A1B" w:rsidRDefault="00ED6A1B"/>
  </w:endnote>
  <w:endnote w:type="continuationSeparator" w:id="0">
    <w:p w14:paraId="4FCD056E" w14:textId="77777777" w:rsidR="00ED6A1B" w:rsidRDefault="00ED6A1B">
      <w:r>
        <w:continuationSeparator/>
      </w:r>
    </w:p>
    <w:p w14:paraId="07563318" w14:textId="77777777" w:rsidR="00ED6A1B" w:rsidRDefault="00ED6A1B"/>
  </w:endnote>
  <w:endnote w:type="continuationNotice" w:id="1">
    <w:p w14:paraId="4C2D32E6" w14:textId="77777777" w:rsidR="00ED6A1B" w:rsidRDefault="00ED6A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60029F" w:rsidRDefault="0060029F">
    <w:pPr>
      <w:pStyle w:val="Pta"/>
      <w:jc w:val="right"/>
    </w:pPr>
    <w:r>
      <w:fldChar w:fldCharType="begin"/>
    </w:r>
    <w:r>
      <w:instrText xml:space="preserve"> PAGE   \* MERGEFORMAT </w:instrText>
    </w:r>
    <w:r>
      <w:fldChar w:fldCharType="separate"/>
    </w:r>
    <w:r w:rsidR="00FD1ECF">
      <w:rPr>
        <w:noProof/>
      </w:rPr>
      <w:t>2</w:t>
    </w:r>
    <w:r>
      <w:rPr>
        <w:noProof/>
      </w:rPr>
      <w:fldChar w:fldCharType="end"/>
    </w:r>
  </w:p>
  <w:p w14:paraId="5596B515" w14:textId="77777777" w:rsidR="0060029F" w:rsidRPr="003530AF" w:rsidRDefault="0060029F" w:rsidP="003530AF">
    <w:pPr>
      <w:pStyle w:val="Pta"/>
      <w:jc w:val="right"/>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14:paraId="2419EF90" w14:textId="60457785" w:rsidR="0060029F" w:rsidRDefault="0060029F">
        <w:pPr>
          <w:pStyle w:val="Pta"/>
          <w:jc w:val="right"/>
        </w:pPr>
        <w:r>
          <w:fldChar w:fldCharType="begin"/>
        </w:r>
        <w:r>
          <w:instrText>PAGE   \* MERGEFORMAT</w:instrText>
        </w:r>
        <w:r>
          <w:fldChar w:fldCharType="separate"/>
        </w:r>
        <w:r w:rsidR="00FD1ECF" w:rsidRPr="00FD1ECF">
          <w:rPr>
            <w:noProof/>
            <w:lang w:val="sk-SK"/>
          </w:rPr>
          <w:t>1</w:t>
        </w:r>
        <w:r>
          <w:fldChar w:fldCharType="end"/>
        </w:r>
      </w:p>
    </w:sdtContent>
  </w:sdt>
  <w:p w14:paraId="3B48FDCA" w14:textId="77777777" w:rsidR="0060029F" w:rsidRDefault="0060029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B4F29D" w14:textId="77777777" w:rsidR="00ED6A1B" w:rsidRDefault="00ED6A1B">
      <w:r>
        <w:separator/>
      </w:r>
    </w:p>
    <w:p w14:paraId="0DCC61BB" w14:textId="77777777" w:rsidR="00ED6A1B" w:rsidRDefault="00ED6A1B"/>
  </w:footnote>
  <w:footnote w:type="continuationSeparator" w:id="0">
    <w:p w14:paraId="1D86DF67" w14:textId="77777777" w:rsidR="00ED6A1B" w:rsidRDefault="00ED6A1B">
      <w:r>
        <w:continuationSeparator/>
      </w:r>
    </w:p>
    <w:p w14:paraId="5A353FF8" w14:textId="77777777" w:rsidR="00ED6A1B" w:rsidRDefault="00ED6A1B"/>
  </w:footnote>
  <w:footnote w:type="continuationNotice" w:id="1">
    <w:p w14:paraId="0D1C50A1" w14:textId="77777777" w:rsidR="00ED6A1B" w:rsidRDefault="00ED6A1B"/>
  </w:footnote>
  <w:footnote w:id="2">
    <w:p w14:paraId="7A55D546" w14:textId="77777777" w:rsidR="0060029F" w:rsidRPr="009D7F63" w:rsidRDefault="0060029F"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7A55D547" w14:textId="77777777" w:rsidR="0060029F" w:rsidRPr="009D7F63" w:rsidRDefault="0060029F"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4">
    <w:p w14:paraId="7A55D548" w14:textId="77777777" w:rsidR="0060029F" w:rsidRPr="009D7F63" w:rsidRDefault="0060029F"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5">
    <w:p w14:paraId="335D2BCE" w14:textId="1B8ED7A4" w:rsidR="0060029F" w:rsidRPr="00EA00BD" w:rsidRDefault="0060029F" w:rsidP="00702314">
      <w:pPr>
        <w:pStyle w:val="Textpoznmkypodiarou"/>
        <w:jc w:val="both"/>
        <w:rPr>
          <w:rFonts w:cs="Arial"/>
          <w:szCs w:val="16"/>
        </w:rPr>
      </w:pPr>
      <w:r w:rsidRPr="00EA00BD">
        <w:rPr>
          <w:rFonts w:cs="Arial"/>
          <w:szCs w:val="16"/>
        </w:rPr>
        <w:footnoteRef/>
      </w:r>
      <w:r w:rsidRPr="000814A8">
        <w:rPr>
          <w:rFonts w:cs="Arial"/>
          <w:szCs w:val="16"/>
        </w:rPr>
        <w:t xml:space="preserve"> </w:t>
      </w:r>
      <w:r>
        <w:rPr>
          <w:rFonts w:cs="Arial"/>
          <w:szCs w:val="16"/>
        </w:rPr>
        <w:t>A</w:t>
      </w:r>
      <w:r w:rsidRPr="000814A8">
        <w:rPr>
          <w:rFonts w:cs="Arial"/>
          <w:szCs w:val="16"/>
        </w:rPr>
        <w:t xml:space="preserve">k sú projektové činnosti orgánu verejnej moci orientované procesne a predmetom oprávnenosti výdavkov je výkon samotnej pracovnej činnosti zamestnanca v prospech zamestnávateľa a ak takto určí poskytovateľ vo výzve/vyzvaní, </w:t>
      </w:r>
      <w:r>
        <w:rPr>
          <w:rFonts w:cs="Arial"/>
          <w:szCs w:val="16"/>
        </w:rPr>
        <w:t xml:space="preserve">potom </w:t>
      </w:r>
      <w:r w:rsidRPr="00EA00BD">
        <w:rPr>
          <w:rFonts w:cs="Arial"/>
          <w:szCs w:val="16"/>
        </w:rPr>
        <w:t>nahrádza personálnu maticu projektu sumarizačný hárok deklarovaných a nárokovaných výdavkov, v ktorom musí byť v rámci jednotlivých výdavkov pre účely finančnej kontroly uvedený ako minimálny údaj jedinečný identifikátor oprávnených osôb / zamestnancov, na základe ktorého je možné konkrétne osoby / zamestnancov identifikovať a preukázať u zamestnávateľa, t.j. najmä priradiť osobný spis zamestnanca, jeho mzdové náležitosti a preukázanie účtovných dokladov k uhradeným mzdám za zamestnanca.</w:t>
      </w:r>
    </w:p>
    <w:p w14:paraId="18665116" w14:textId="77777777" w:rsidR="0060029F" w:rsidRPr="00EA00BD" w:rsidRDefault="0060029F" w:rsidP="00702314">
      <w:pPr>
        <w:pStyle w:val="Textpoznmkypodiarou"/>
        <w:jc w:val="both"/>
        <w:rPr>
          <w:szCs w:val="16"/>
          <w:lang w:val="sk-SK"/>
        </w:rPr>
      </w:pPr>
    </w:p>
    <w:p w14:paraId="0B34EF74" w14:textId="1C895A37" w:rsidR="0060029F" w:rsidRPr="00EA00BD" w:rsidRDefault="0060029F">
      <w:pPr>
        <w:pStyle w:val="Textpoznmkypodiarou"/>
        <w:rPr>
          <w:lang w:val="sk-SK"/>
        </w:rPr>
      </w:pPr>
    </w:p>
  </w:footnote>
  <w:footnote w:id="6">
    <w:p w14:paraId="2CF18677" w14:textId="611E159C" w:rsidR="0060029F" w:rsidRPr="0063712E" w:rsidRDefault="0060029F" w:rsidP="0063712E">
      <w:pPr>
        <w:pStyle w:val="Textpoznmkypodiarou"/>
        <w:jc w:val="both"/>
        <w:rPr>
          <w:lang w:val="sk-SK"/>
        </w:rPr>
      </w:pPr>
      <w:r>
        <w:rPr>
          <w:rStyle w:val="Odkaznapoznmkupodiarou"/>
        </w:rPr>
        <w:footnoteRef/>
      </w:r>
      <w:r>
        <w:t xml:space="preserve"> </w:t>
      </w:r>
      <w:r>
        <w:rPr>
          <w:lang w:val="sk-SK"/>
        </w:rPr>
        <w:t xml:space="preserve">Prijímateľ môže pre doručenie informácie o začatí realizácie hlavných aktivít projektu v písomnej forme využiť aj štandardný postup doručením: a) v listinnej podobe poštou, kuriérskou službou  alebo osobne do podateľne; b) v elektronickej podobe prostredníctvom </w:t>
      </w:r>
      <w:r w:rsidRPr="00616000">
        <w:rPr>
          <w:lang w:val="sk-SK"/>
        </w:rPr>
        <w:t>Ústredného portálu verejnej správy slovensko.sk podpísaný  oprávnenou osobou kvalif</w:t>
      </w:r>
      <w:r>
        <w:rPr>
          <w:lang w:val="sk-SK"/>
        </w:rPr>
        <w:t xml:space="preserve">ikovaným elektronickým podpisom. </w:t>
      </w:r>
      <w:r w:rsidRPr="00616000">
        <w:rPr>
          <w:lang w:val="sk-SK"/>
        </w:rPr>
        <w:t xml:space="preserve"> V tomto prípade odporúčame využiť funkcionalitu ITMS2014+</w:t>
      </w:r>
      <w:r>
        <w:rPr>
          <w:lang w:val="sk-SK"/>
        </w:rPr>
        <w:t>.</w:t>
      </w:r>
    </w:p>
  </w:footnote>
  <w:footnote w:id="7">
    <w:p w14:paraId="7A55D549" w14:textId="77777777" w:rsidR="0060029F" w:rsidRPr="009D7F63" w:rsidRDefault="0060029F"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8">
    <w:p w14:paraId="753533B6" w14:textId="4FAEE210" w:rsidR="0060029F" w:rsidRPr="0063712E" w:rsidRDefault="0060029F">
      <w:pPr>
        <w:pStyle w:val="Textpoznmkypodiarou"/>
        <w:rPr>
          <w:lang w:val="sk-SK"/>
        </w:rPr>
      </w:pPr>
      <w:r>
        <w:rPr>
          <w:rStyle w:val="Odkaznapoznmkupodiarou"/>
        </w:rPr>
        <w:footnoteRef/>
      </w:r>
      <w:r>
        <w:t xml:space="preserve"> </w:t>
      </w:r>
      <w:r>
        <w:rPr>
          <w:lang w:val="sk-SK"/>
        </w:rPr>
        <w:t xml:space="preserve">V tomto prípade odporúčame využiť funkcionalitu ITMS2014+, ktorá umožňuje podanie formuláru v elektronickej podobe priamo z prostredia ITMS2014+ postupom popísaným v Usmernení CKO č. 6 k elektronickej komunikácii v systéme ITMS2014+. </w:t>
      </w:r>
    </w:p>
  </w:footnote>
  <w:footnote w:id="9">
    <w:p w14:paraId="440A1364" w14:textId="5D093E76" w:rsidR="0060029F" w:rsidRPr="003911A6" w:rsidRDefault="0060029F">
      <w:pPr>
        <w:pStyle w:val="Textpoznmkypodiarou"/>
        <w:rPr>
          <w:del w:id="33" w:author="Autor"/>
          <w:lang w:val="sk-SK"/>
        </w:rPr>
      </w:pPr>
      <w:r>
        <w:rPr>
          <w:rStyle w:val="Odkaznapoznmkupodiarou"/>
        </w:rPr>
        <w:footnoteRef/>
      </w:r>
      <w:r>
        <w:t xml:space="preserve"> </w:t>
      </w:r>
      <w:r>
        <w:rPr>
          <w:lang w:val="sk-SK"/>
        </w:rPr>
        <w:t xml:space="preserve">Osoby v zmysle  definície pojmu účastníka v časti 1.3 Definícia pojmov  tejto príručke pre prijímateľa </w:t>
      </w:r>
    </w:p>
  </w:footnote>
  <w:footnote w:id="10">
    <w:p w14:paraId="28C505C7" w14:textId="115896DC" w:rsidR="0060029F" w:rsidRPr="00F20EE9" w:rsidRDefault="0060029F">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11">
    <w:p w14:paraId="08D19436" w14:textId="667CCAA7" w:rsidR="0060029F" w:rsidRPr="005D70A1" w:rsidRDefault="0060029F">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12">
    <w:p w14:paraId="0DDD8E63" w14:textId="622450AC" w:rsidR="0060029F" w:rsidRPr="00EA330D" w:rsidRDefault="0060029F" w:rsidP="00200770">
      <w:pPr>
        <w:pStyle w:val="Textpoznmkypodiarou"/>
        <w:jc w:val="both"/>
        <w:rPr>
          <w:lang w:val="sk-SK"/>
        </w:rPr>
      </w:pPr>
      <w:r>
        <w:rPr>
          <w:rStyle w:val="Odkaznapoznmkupodiarou"/>
        </w:rPr>
        <w:footnoteRef/>
      </w:r>
      <w:r>
        <w:t xml:space="preserve">  </w:t>
      </w:r>
      <w:r>
        <w:rPr>
          <w:lang w:val="sk-SK"/>
        </w:rPr>
        <w:t xml:space="preserve">V prípade projektov so stanovenou paušálnou sadzbou </w:t>
      </w:r>
      <w:r w:rsidRPr="00EA330D">
        <w:rPr>
          <w:lang w:val="sk-SK"/>
        </w:rPr>
        <w:t xml:space="preserve"> </w:t>
      </w:r>
      <w:r>
        <w:rPr>
          <w:lang w:val="sk-SK"/>
        </w:rPr>
        <w:t>sa pojmy podľa Zmluvy o poskytnutí NFP - Realizácia projektu (Realizácia</w:t>
      </w:r>
      <w:r w:rsidRPr="00EA330D">
        <w:rPr>
          <w:lang w:val="sk-SK"/>
        </w:rPr>
        <w:t xml:space="preserve"> aktivít projektu</w:t>
      </w:r>
      <w:r>
        <w:rPr>
          <w:lang w:val="sk-SK"/>
        </w:rPr>
        <w:t>) a R</w:t>
      </w:r>
      <w:r w:rsidRPr="00EA330D">
        <w:rPr>
          <w:lang w:val="sk-SK"/>
        </w:rPr>
        <w:t>ealizácii hlavných aktivít projektu</w:t>
      </w:r>
      <w:r>
        <w:rPr>
          <w:lang w:val="sk-SK"/>
        </w:rPr>
        <w:t xml:space="preserve"> vecne rovnajú, čo znamená, že dátum ukončenia Realizácie hlavných aktivít projektu sa rovná ukončeniu Realizácia projektu (Realizácia</w:t>
      </w:r>
      <w:r w:rsidRPr="00EA330D">
        <w:rPr>
          <w:lang w:val="sk-SK"/>
        </w:rPr>
        <w:t xml:space="preserve"> aktivít projektu</w:t>
      </w:r>
      <w:r>
        <w:rPr>
          <w:lang w:val="sk-SK"/>
        </w:rPr>
        <w:t xml:space="preserve">). </w:t>
      </w:r>
    </w:p>
  </w:footnote>
  <w:footnote w:id="13">
    <w:p w14:paraId="24E471AF" w14:textId="4B30A851" w:rsidR="0060029F" w:rsidRPr="00852446" w:rsidRDefault="0060029F" w:rsidP="00852446">
      <w:pPr>
        <w:pStyle w:val="Textpoznmkypodiarou"/>
        <w:jc w:val="both"/>
        <w:rPr>
          <w:lang w:val="sk-SK"/>
        </w:rPr>
      </w:pPr>
      <w:r>
        <w:rPr>
          <w:rStyle w:val="Odkaznapoznmkupodiarou"/>
        </w:rPr>
        <w:footnoteRef/>
      </w:r>
      <w:r>
        <w:t xml:space="preserve"> </w:t>
      </w:r>
      <w:r w:rsidRPr="003C16A5">
        <w:t>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w:t>
      </w:r>
      <w:r>
        <w:rPr>
          <w:lang w:val="sk-SK"/>
        </w:rPr>
        <w:t xml:space="preserve"> </w:t>
      </w:r>
      <w:r w:rsidRPr="003C16A5">
        <w:t xml:space="preserve"> je </w:t>
      </w:r>
      <w:r>
        <w:rPr>
          <w:lang w:val="sk-SK"/>
        </w:rPr>
        <w:t xml:space="preserve"> Prijímateľ povinný  na vyzvanie  RO pre O PEVS zabezpečiť  preklad do slovenského jazyka</w:t>
      </w:r>
      <w:r w:rsidRPr="003C16A5">
        <w:t xml:space="preserve"> </w:t>
      </w:r>
      <w:r>
        <w:rPr>
          <w:lang w:val="sk-SK"/>
        </w:rPr>
        <w:t xml:space="preserve">alebo </w:t>
      </w:r>
      <w:r w:rsidRPr="003C16A5">
        <w:t>úradný preklad do slovenského jazyka.</w:t>
      </w:r>
    </w:p>
  </w:footnote>
  <w:footnote w:id="14">
    <w:p w14:paraId="6CC7BD3B" w14:textId="5832019B" w:rsidR="0060029F" w:rsidRPr="00E25071" w:rsidRDefault="0060029F"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15">
    <w:p w14:paraId="34E3F994" w14:textId="05E366E0" w:rsidR="0060029F" w:rsidRPr="00EA00BD" w:rsidRDefault="0060029F">
      <w:pPr>
        <w:pStyle w:val="Textpoznmkypodiarou"/>
        <w:rPr>
          <w:lang w:val="sk-SK"/>
        </w:rPr>
      </w:pPr>
      <w:r>
        <w:rPr>
          <w:rStyle w:val="Odkaznapoznmkupodiarou"/>
        </w:rPr>
        <w:footnoteRef/>
      </w:r>
      <w:r>
        <w:t xml:space="preserve"> </w:t>
      </w:r>
      <w:r>
        <w:rPr>
          <w:lang w:val="sk-SK"/>
        </w:rPr>
        <w:t>Tu uvedené osobitné druhy zmien na ktoré je možné uplatniť zmenové konanie ex post môžu byť  ešte bližšie špecifikované  v rámci tých častí príručky,  do ktorej zmena  vecne náleží, napr. 2.4.3 oprávnenosť výdavkov</w:t>
      </w:r>
    </w:p>
  </w:footnote>
  <w:footnote w:id="16">
    <w:p w14:paraId="7A55D54A" w14:textId="77777777" w:rsidR="0060029F" w:rsidRPr="009D7F63" w:rsidRDefault="0060029F"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17">
    <w:p w14:paraId="7A55D54B" w14:textId="77777777" w:rsidR="0060029F" w:rsidRPr="009D7F63" w:rsidRDefault="0060029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18">
    <w:p w14:paraId="356452D0" w14:textId="6C4EE198" w:rsidR="0060029F" w:rsidRPr="007D7535" w:rsidRDefault="0060029F"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19">
    <w:p w14:paraId="7A55D54C" w14:textId="77777777" w:rsidR="0060029F" w:rsidRPr="009D7F63" w:rsidRDefault="0060029F"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09B519D7" w:rsidR="0060029F" w:rsidRPr="009D7F63" w:rsidRDefault="0060029F"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7A55D54E" w14:textId="77777777" w:rsidR="0060029F" w:rsidRPr="009D7F63" w:rsidRDefault="0060029F"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60029F" w:rsidRPr="009D7F63" w:rsidRDefault="0060029F"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60029F" w:rsidRPr="009D7F63" w:rsidRDefault="0060029F" w:rsidP="00C8683A">
      <w:pPr>
        <w:pStyle w:val="Textpoznmkypodiarou"/>
        <w:rPr>
          <w:rFonts w:cs="Arial"/>
          <w:szCs w:val="16"/>
          <w:lang w:val="sk-SK"/>
        </w:rPr>
      </w:pPr>
      <w:r w:rsidRPr="009D7F63">
        <w:rPr>
          <w:rFonts w:cs="Arial"/>
          <w:szCs w:val="16"/>
          <w:lang w:val="sk-SK" w:eastAsia="cs-CZ"/>
        </w:rPr>
        <w:t>4. pohonné hmoty.</w:t>
      </w:r>
    </w:p>
  </w:footnote>
  <w:footnote w:id="20">
    <w:p w14:paraId="0C902E3E" w14:textId="77777777" w:rsidR="0060029F" w:rsidRPr="009D7F63" w:rsidRDefault="0060029F"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03AD12DE" w:rsidR="0060029F" w:rsidRPr="009D7F63" w:rsidRDefault="0060029F"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8BCC097" w14:textId="77777777" w:rsidR="0060029F" w:rsidRPr="009D7F63" w:rsidRDefault="0060029F"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60029F" w:rsidRPr="009D7F63" w:rsidRDefault="0060029F"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60029F" w:rsidRPr="00041D2E" w:rsidRDefault="0060029F" w:rsidP="00041D2E">
      <w:pPr>
        <w:pStyle w:val="Textpoznmkypodiarou"/>
        <w:rPr>
          <w:lang w:val="sk-SK"/>
        </w:rPr>
      </w:pPr>
      <w:r w:rsidRPr="009D7F63">
        <w:rPr>
          <w:rFonts w:cs="Arial"/>
          <w:szCs w:val="16"/>
          <w:lang w:val="sk-SK" w:eastAsia="cs-CZ"/>
        </w:rPr>
        <w:t>4. pohonné hmoty.</w:t>
      </w:r>
    </w:p>
  </w:footnote>
  <w:footnote w:id="21">
    <w:p w14:paraId="7A55D551" w14:textId="77777777" w:rsidR="0060029F" w:rsidRPr="009D7F63" w:rsidRDefault="0060029F"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22">
    <w:p w14:paraId="7A55D552" w14:textId="77777777" w:rsidR="0060029F" w:rsidRPr="009D7F63" w:rsidRDefault="0060029F"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23">
    <w:p w14:paraId="7A55D553" w14:textId="77777777" w:rsidR="0060029F" w:rsidRPr="009D7F63" w:rsidRDefault="0060029F"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24">
    <w:p w14:paraId="2415F5CC" w14:textId="68E1CA8B" w:rsidR="0060029F" w:rsidRDefault="0060029F"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7A55D554" w14:textId="06D1DE05" w:rsidR="0060029F" w:rsidRPr="009D7F63" w:rsidRDefault="0060029F">
      <w:pPr>
        <w:pStyle w:val="Textpoznmkypodiarou"/>
        <w:rPr>
          <w:rFonts w:cs="Arial"/>
          <w:szCs w:val="16"/>
          <w:lang w:val="sk-SK"/>
        </w:rPr>
      </w:pPr>
    </w:p>
  </w:footnote>
  <w:footnote w:id="25">
    <w:p w14:paraId="7A55D555" w14:textId="77777777" w:rsidR="0060029F" w:rsidRPr="009D7F63" w:rsidRDefault="0060029F"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26">
    <w:p w14:paraId="0274D41C" w14:textId="77777777" w:rsidR="0060029F" w:rsidRPr="006E4CC8" w:rsidRDefault="0060029F"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56F9EC45" w14:textId="77777777" w:rsidR="0060029F" w:rsidRPr="007F7349" w:rsidRDefault="0060029F" w:rsidP="005B7173">
      <w:pPr>
        <w:pStyle w:val="Odsekzoznamu"/>
        <w:numPr>
          <w:ilvl w:val="0"/>
          <w:numId w:val="86"/>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CEA0973" w14:textId="77777777" w:rsidR="0060029F" w:rsidRPr="007F7349" w:rsidRDefault="0060029F" w:rsidP="005B7173">
      <w:pPr>
        <w:pStyle w:val="Odsekzoznamu"/>
        <w:numPr>
          <w:ilvl w:val="0"/>
          <w:numId w:val="86"/>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497952AC" w14:textId="77777777" w:rsidR="0060029F" w:rsidRPr="007F7349" w:rsidRDefault="0060029F" w:rsidP="005B7173">
      <w:pPr>
        <w:pStyle w:val="Odsekzoznamu"/>
        <w:numPr>
          <w:ilvl w:val="0"/>
          <w:numId w:val="86"/>
        </w:numPr>
        <w:tabs>
          <w:tab w:val="left" w:pos="426"/>
        </w:tabs>
        <w:ind w:left="426" w:hanging="284"/>
        <w:jc w:val="both"/>
        <w:rPr>
          <w:sz w:val="16"/>
          <w:szCs w:val="20"/>
        </w:rPr>
      </w:pPr>
      <w:r w:rsidRPr="007F7349">
        <w:rPr>
          <w:sz w:val="16"/>
          <w:szCs w:val="20"/>
        </w:rPr>
        <w:t>aj napriek používaniu si uchováva pôvodný tvar a vzhľad</w:t>
      </w:r>
    </w:p>
    <w:p w14:paraId="746747A1" w14:textId="4E657EC7" w:rsidR="0060029F" w:rsidRPr="00F41F62" w:rsidRDefault="0060029F"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27">
    <w:p w14:paraId="7A55D556" w14:textId="77777777" w:rsidR="0060029F" w:rsidRPr="009D7F63" w:rsidRDefault="0060029F"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28">
    <w:p w14:paraId="2C0A5128" w14:textId="77777777" w:rsidR="0060029F" w:rsidRDefault="0060029F" w:rsidP="00987382">
      <w:pPr>
        <w:pStyle w:val="Textpoznmkypodiarou"/>
        <w:jc w:val="both"/>
        <w:rPr>
          <w:lang w:val="sk-SK"/>
        </w:rPr>
      </w:pPr>
      <w:r>
        <w:rPr>
          <w:rStyle w:val="Odkaznapoznmkupodiarou"/>
        </w:rPr>
        <w:footnoteRef/>
      </w:r>
      <w:r>
        <w:t xml:space="preserve"> </w:t>
      </w:r>
      <w:r>
        <w:rPr>
          <w:lang w:val="sk-SK"/>
        </w:rPr>
        <w:t>Individuálne písomné (e-mailové) stanovisko RO pre OP EVS alebo podmienka poskytnutia príspevku pre oprávnenú aplikáciu zálohových/preddavkových platieb v rámci výzvy/vyzvania nie je potrebná pri realizácii preddavkov za úhradu nájmu priestorov ako aj úhrad preddavkov režijných nákladov súvisiacich s prevádzkou nehnuteľností (najmä úhrada preddavkov za energie, vodné a stočné, odvoz a likvidáciu odpadov a pod.) s tým, že prijímateľ/partner sú povinný dodržiavať všetky pravidlá vyplývajúce z osobitných predpisov a primeraného naplnenia rámcových  podmienok uvedených nižšie pri zabezpečovaní uvedených režijných nákladov. Obdobne ako pri režijných nákladoch platí postup aj pri realizácii preddavkov za poštové a telekomunikačné služby alebo zákazky s nízkou hodnotou pri zabezpečení hotelových a konferenčných priestorov a keteringových služieb.</w:t>
      </w:r>
    </w:p>
  </w:footnote>
  <w:footnote w:id="29">
    <w:p w14:paraId="7E1B0128" w14:textId="77777777" w:rsidR="0060029F" w:rsidRDefault="0060029F"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30">
    <w:p w14:paraId="6D0863AC" w14:textId="77777777" w:rsidR="0060029F" w:rsidRDefault="0060029F"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31">
    <w:p w14:paraId="4FEE481D" w14:textId="479E076B" w:rsidR="0060029F" w:rsidRPr="004F28ED" w:rsidRDefault="0060029F">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32">
    <w:p w14:paraId="798714CE" w14:textId="77777777" w:rsidR="0060029F" w:rsidRPr="00E1641D" w:rsidRDefault="0060029F" w:rsidP="00346CD1">
      <w:pPr>
        <w:pStyle w:val="Textpoznmkypodiarou"/>
        <w:jc w:val="both"/>
        <w:rPr>
          <w:lang w:val="sk-SK"/>
        </w:rPr>
      </w:pPr>
      <w:r>
        <w:rPr>
          <w:rStyle w:val="Odkaznapoznmkupodiarou"/>
        </w:rPr>
        <w:footnoteRef/>
      </w:r>
      <w:r w:rsidRPr="00E1641D">
        <w:rPr>
          <w:szCs w:val="16"/>
          <w:lang w:val="sk-SK"/>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lang w:val="sk-SK"/>
        </w:rPr>
        <w:t>25</w:t>
      </w:r>
      <w:r w:rsidRPr="00E1641D">
        <w:rPr>
          <w:szCs w:val="16"/>
          <w:lang w:val="sk-SK"/>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r>
        <w:rPr>
          <w:szCs w:val="16"/>
          <w:lang w:val="sk-SK"/>
        </w:rPr>
        <w:t xml:space="preserve"> alebo žiadateľa dopytovo-orientovaného projektu, ktorý je subjektom verejnej správy</w:t>
      </w:r>
      <w:r w:rsidRPr="00E1641D">
        <w:rPr>
          <w:szCs w:val="16"/>
          <w:lang w:val="sk-SK"/>
        </w:rPr>
        <w:t xml:space="preserve">. </w:t>
      </w:r>
      <w:r w:rsidRPr="00E1641D">
        <w:rPr>
          <w:lang w:val="sk-SK"/>
        </w:rPr>
        <w:t xml:space="preserve"> </w:t>
      </w:r>
    </w:p>
  </w:footnote>
  <w:footnote w:id="33">
    <w:p w14:paraId="4E3626C9" w14:textId="77777777" w:rsidR="0060029F" w:rsidRPr="0029658C" w:rsidRDefault="0060029F" w:rsidP="00346CD1">
      <w:pPr>
        <w:pStyle w:val="Default"/>
        <w:jc w:val="both"/>
        <w:rPr>
          <w:szCs w:val="16"/>
          <w:lang w:val="x-none"/>
        </w:rPr>
      </w:pPr>
      <w:r w:rsidRPr="00E1641D">
        <w:rPr>
          <w:rStyle w:val="Odkaznapoznmkupodiarou"/>
          <w:lang w:val="sk-SK"/>
        </w:rPr>
        <w:footnoteRef/>
      </w:r>
      <w:r w:rsidRPr="00E1641D">
        <w:rPr>
          <w:rFonts w:ascii="Arial" w:hAnsi="Arial"/>
          <w:color w:val="auto"/>
          <w:sz w:val="16"/>
          <w:szCs w:val="16"/>
          <w:lang w:val="sk-SK" w:eastAsia="x-none"/>
        </w:rPr>
        <w:t>Index sa vypočíta ako priemerná hodnota ročných indexov</w:t>
      </w:r>
      <w:r w:rsidRPr="0029658C">
        <w:rPr>
          <w:rFonts w:ascii="Arial" w:hAnsi="Arial"/>
          <w:color w:val="auto"/>
          <w:sz w:val="16"/>
          <w:szCs w:val="16"/>
          <w:lang w:val="x-none" w:eastAsia="x-none"/>
        </w:rPr>
        <w:t xml:space="preserve"> za tri ostatné kalendárne roky. Aplikuje sa oblasť „Demografia a sociálne štatistiky - Náklady práce - Priemerná mesačná mzda podľa odvetví“, obdobie 1. - 4. Q.</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34">
    <w:p w14:paraId="44935447" w14:textId="77777777" w:rsidR="0060029F" w:rsidRDefault="0060029F" w:rsidP="00A052EC">
      <w:pPr>
        <w:pStyle w:val="Default"/>
        <w:jc w:val="both"/>
        <w:rPr>
          <w:rFonts w:ascii="Arial" w:hAnsi="Arial"/>
          <w:color w:val="auto"/>
          <w:sz w:val="16"/>
          <w:szCs w:val="16"/>
          <w:lang w:val="sk-SK" w:eastAsia="x-none"/>
        </w:rPr>
      </w:pPr>
      <w:r>
        <w:rPr>
          <w:rStyle w:val="Odkaznapoznmkupodiarou"/>
        </w:rPr>
        <w:footnoteRef/>
      </w:r>
      <w:r>
        <w:rPr>
          <w:rFonts w:ascii="Arial" w:hAnsi="Arial"/>
          <w:color w:val="auto"/>
          <w:sz w:val="16"/>
          <w:szCs w:val="16"/>
          <w:lang w:val="sk-SK" w:eastAsia="x-none"/>
        </w:rPr>
        <w:t xml:space="preserve">T.j. </w:t>
      </w:r>
      <w:r w:rsidRPr="0084507C">
        <w:rPr>
          <w:rFonts w:ascii="Arial" w:hAnsi="Arial"/>
          <w:color w:val="auto"/>
          <w:sz w:val="16"/>
          <w:szCs w:val="16"/>
          <w:lang w:val="sk-SK" w:eastAsia="x-none"/>
        </w:rPr>
        <w:t xml:space="preserve"> </w:t>
      </w:r>
      <w:r>
        <w:rPr>
          <w:rFonts w:ascii="Arial" w:hAnsi="Arial"/>
          <w:color w:val="auto"/>
          <w:sz w:val="16"/>
          <w:szCs w:val="16"/>
          <w:lang w:val="sk-SK" w:eastAsia="x-none"/>
        </w:rPr>
        <w:t>funkčný plat</w:t>
      </w:r>
      <w:r w:rsidRPr="009B5F76">
        <w:rPr>
          <w:rFonts w:ascii="Arial" w:hAnsi="Arial"/>
          <w:color w:val="auto"/>
          <w:sz w:val="16"/>
          <w:szCs w:val="16"/>
          <w:lang w:val="sk-SK" w:eastAsia="x-none"/>
        </w:rPr>
        <w:t xml:space="preserve"> </w:t>
      </w:r>
      <w:r>
        <w:rPr>
          <w:rFonts w:ascii="Arial" w:hAnsi="Arial"/>
          <w:color w:val="auto"/>
          <w:sz w:val="16"/>
          <w:szCs w:val="16"/>
          <w:lang w:val="sk-SK" w:eastAsia="x-none"/>
        </w:rPr>
        <w:t>zamestnanca, resp. jeho ekvivalent je v každom mesiaci rovnaký a vo vzťahu k počtu pracovných dní/hodín v jednotlivých mesiacoch roka sa mení výška priemernej hodinovej ceny práce v príslušnom kalendárnom mesiaci</w:t>
      </w:r>
      <w:r w:rsidRPr="0029658C">
        <w:rPr>
          <w:rFonts w:ascii="Arial" w:hAnsi="Arial"/>
          <w:color w:val="auto"/>
          <w:sz w:val="16"/>
          <w:szCs w:val="16"/>
          <w:lang w:val="x-none" w:eastAsia="x-none"/>
        </w:rPr>
        <w:t>.</w:t>
      </w:r>
      <w:r>
        <w:rPr>
          <w:rFonts w:ascii="Arial" w:hAnsi="Arial"/>
          <w:color w:val="auto"/>
          <w:sz w:val="16"/>
          <w:szCs w:val="16"/>
          <w:lang w:val="sk-SK" w:eastAsia="x-none"/>
        </w:rPr>
        <w:t xml:space="preserve"> </w:t>
      </w:r>
    </w:p>
    <w:p w14:paraId="6314F378" w14:textId="77777777" w:rsidR="0060029F" w:rsidRPr="0029658C" w:rsidRDefault="0060029F" w:rsidP="00A052EC">
      <w:pPr>
        <w:pStyle w:val="Default"/>
        <w:jc w:val="both"/>
        <w:rPr>
          <w:rFonts w:ascii="Arial" w:hAnsi="Arial"/>
          <w:color w:val="auto"/>
          <w:sz w:val="16"/>
          <w:szCs w:val="16"/>
          <w:lang w:val="x-none" w:eastAsia="x-none"/>
        </w:rPr>
      </w:pPr>
      <w:r w:rsidRPr="00765644">
        <w:rPr>
          <w:rFonts w:ascii="Arial" w:hAnsi="Arial"/>
          <w:color w:val="auto"/>
          <w:sz w:val="16"/>
          <w:szCs w:val="16"/>
          <w:lang w:val="sk-SK" w:eastAsia="x-none"/>
        </w:rPr>
        <w:t>V</w:t>
      </w:r>
      <w:r>
        <w:rPr>
          <w:rFonts w:ascii="Arial" w:hAnsi="Arial"/>
          <w:color w:val="auto"/>
          <w:sz w:val="16"/>
          <w:szCs w:val="16"/>
          <w:lang w:val="sk-SK" w:eastAsia="x-none"/>
        </w:rPr>
        <w:t> </w:t>
      </w:r>
      <w:r w:rsidRPr="00765644">
        <w:rPr>
          <w:rFonts w:ascii="Arial" w:hAnsi="Arial"/>
          <w:color w:val="auto"/>
          <w:sz w:val="16"/>
          <w:szCs w:val="16"/>
          <w:lang w:val="sk-SK" w:eastAsia="x-none"/>
        </w:rPr>
        <w:t>uvedeno</w:t>
      </w:r>
      <w:r>
        <w:rPr>
          <w:rFonts w:ascii="Arial" w:hAnsi="Arial"/>
          <w:color w:val="auto"/>
          <w:sz w:val="16"/>
          <w:szCs w:val="16"/>
          <w:lang w:val="sk-SK" w:eastAsia="x-none"/>
        </w:rPr>
        <w:t xml:space="preserve">m prípade vychádza prijímateľ z maximálnej schválenej jednotkovej ceny v rozpočte, ktorá zodpovedá úrovni tarifného platu v čase schválenia ŽoNFP (buď ako priemerná/mediánová alebo ako maximálna v závislosti od mzdovej politiky predloženej v ŽoNFP). </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35">
    <w:p w14:paraId="35CD2DF8" w14:textId="77777777" w:rsidR="0060029F" w:rsidRPr="00765644" w:rsidRDefault="0060029F" w:rsidP="00A052EC">
      <w:pPr>
        <w:pStyle w:val="Textpoznmkypodiarou"/>
        <w:jc w:val="both"/>
        <w:rPr>
          <w:lang w:val="sk-SK"/>
        </w:rPr>
      </w:pPr>
      <w:r>
        <w:rPr>
          <w:rStyle w:val="Odkaznapoznmkupodiarou"/>
        </w:rPr>
        <w:footnoteRef/>
      </w:r>
      <w:r>
        <w:t xml:space="preserve"> </w:t>
      </w:r>
      <w:r>
        <w:rPr>
          <w:lang w:val="sk-SK"/>
        </w:rPr>
        <w:t xml:space="preserve">Prijímateľ musí akceptovať pri určení oprávnenej výšky výdavkov v každom mesiaci kedy je uhradená mzda zamestnancovi, že zodpovedajúca mzda na každej projektovej pozícii v mesiaci neprekročí určený maximálny limit projektovej pozície podľa </w:t>
      </w:r>
      <w:r>
        <w:t>Usmernenia RO pre OP EVS č. 5</w:t>
      </w:r>
      <w:r>
        <w:rPr>
          <w:lang w:val="sk-SK"/>
        </w:rPr>
        <w:t>..</w:t>
      </w:r>
    </w:p>
  </w:footnote>
  <w:footnote w:id="36">
    <w:p w14:paraId="6D897E76" w14:textId="77777777" w:rsidR="0060029F" w:rsidRDefault="0060029F" w:rsidP="006A2DA0">
      <w:pPr>
        <w:pStyle w:val="Textpoznmkypodiarou"/>
        <w:jc w:val="both"/>
        <w:rPr>
          <w:lang w:val="sk-SK"/>
        </w:rPr>
      </w:pPr>
      <w:r>
        <w:rPr>
          <w:rStyle w:val="Odkaznapoznmkupodiarou"/>
        </w:rPr>
        <w:footnoteRef/>
      </w:r>
      <w:r>
        <w:rPr>
          <w:lang w:val="sk-SK"/>
        </w:rPr>
        <w:t>Výstupmi sa rozumejú predovšetkým výstupy projektu definované v popise, resp. opise projektu, najmä v prípade ak sa takýmito výstupmi preukazuje plnenie merateľných ukazovateľov projektu. Zároveň prijímateľ vo vzťahu k vykonanej pracovnej činnosti zamestnancov pre potreby preukazovania oprávnenosti výdavkov môže v rámci vykonávanej pracovnej agendy dokladovať činnosť zamestnancov aj inými výstupmi (ktoré nie sú priamo výstupmi projektu definovanými v rámci opisu projektu), napr. pracovnými podkladmi alebo záznamami o výsledku pracovnej činnosti, ktoré najmä podporujú vypracovanie regulérneho výstupu projektu. Všetky podstatné pracovné podklady a záznamy k projektovým výstupom ako aj samotné výstupy projektu, v prípade ak je to relevantné, je prijímateľ povinný udržiavať v rámci projektového spisu (registratúry alebo archívu) výhradne vo finálnej verzii (prijímateľ nie je povinný evidovať čiastkové, pracovné výstupy, resp. pracovné verzie dokumentov) a ak je to účelné aj so schválením štatutárnym orgánom alebo ním splnomocnenou osobou, prípadne aj s označením osôb, ktoré na príslušnom výstupe pracovali.</w:t>
      </w:r>
    </w:p>
    <w:p w14:paraId="4EC559A5" w14:textId="77777777" w:rsidR="0060029F" w:rsidRDefault="0060029F" w:rsidP="006A2DA0">
      <w:pPr>
        <w:pStyle w:val="Textpoznmkypodiarou"/>
        <w:jc w:val="both"/>
        <w:rPr>
          <w:lang w:val="sk-SK"/>
        </w:rPr>
      </w:pPr>
      <w:r>
        <w:rPr>
          <w:lang w:val="sk-SK"/>
        </w:rPr>
        <w:t xml:space="preserve">V prípade ak sú projektové činnosti orgánu verejnej moci orientované procesne a predmetom oprávnenosti výdavkov je výkon samotnej pracovnej činnosti zamestnanca v prospech zamestnávateľa a ak takto určí poskytovateľ vo výzve/vyzvaní,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w:t>
      </w:r>
    </w:p>
    <w:p w14:paraId="040CF4A0" w14:textId="77777777" w:rsidR="0060029F" w:rsidRPr="00033E1E" w:rsidRDefault="0060029F"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37">
    <w:p w14:paraId="5DB7D518" w14:textId="2C548220" w:rsidR="0060029F" w:rsidRPr="00867B4C" w:rsidRDefault="0060029F" w:rsidP="0099542E">
      <w:pPr>
        <w:autoSpaceDE w:val="0"/>
        <w:autoSpaceDN w:val="0"/>
        <w:adjustRightInd w:val="0"/>
        <w:jc w:val="both"/>
      </w:pPr>
      <w:r>
        <w:rPr>
          <w:rStyle w:val="Odkaznapoznmkupodiarou"/>
        </w:rPr>
        <w:footnoteRef/>
      </w:r>
      <w:r w:rsidRPr="0099542E">
        <w:rPr>
          <w:sz w:val="16"/>
          <w:szCs w:val="20"/>
          <w:lang w:eastAsia="x-none"/>
        </w:rPr>
        <w:t xml:space="preserve">T.j.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 xml:space="preserve">osoba/osoby tak, aby nedošlo k strate kontrolného prostredia a aby vykonanie práce bolo nespochybniteľné (napr. prácu preberú </w:t>
      </w:r>
      <w:r>
        <w:rPr>
          <w:sz w:val="16"/>
          <w:szCs w:val="20"/>
          <w:lang w:eastAsia="x-none"/>
        </w:rPr>
        <w:t>minimálne dvaja</w:t>
      </w:r>
      <w:r w:rsidRPr="0099542E">
        <w:rPr>
          <w:sz w:val="16"/>
          <w:szCs w:val="20"/>
          <w:lang w:eastAsia="x-none"/>
        </w:rPr>
        <w:t xml:space="preserve"> riadiaci zamestnanci projektového tímu, napr. projektový manažér a finančný manažér).</w:t>
      </w:r>
      <w:r w:rsidRPr="0073389C">
        <w:t xml:space="preserve"> </w:t>
      </w:r>
    </w:p>
  </w:footnote>
  <w:footnote w:id="38">
    <w:p w14:paraId="5E4D76D1" w14:textId="69503A48" w:rsidR="0060029F" w:rsidRPr="00EA00BD" w:rsidRDefault="0060029F" w:rsidP="00EA00BD">
      <w:pPr>
        <w:pStyle w:val="Textpoznmkypodiarou"/>
        <w:jc w:val="both"/>
        <w:rPr>
          <w:lang w:val="sk-SK"/>
        </w:rPr>
      </w:pPr>
      <w:r>
        <w:rPr>
          <w:rStyle w:val="Odkaznapoznmkupodiarou"/>
        </w:rPr>
        <w:footnoteRef/>
      </w:r>
      <w:r>
        <w:rPr>
          <w:lang w:val="sk-SK"/>
        </w:rPr>
        <w:t xml:space="preserve">Štatutárny orgán, resp. splnomocnená osoba na výkon činností štatutárneho orgánu je povinná činnosti súvisiace s riadením organizácie preukázať v pracovnom výkaze ako inú činnosť nesúvisiacu s činnosťami v prospech EŠIF projektov. V prípade, že štatutárny orgán, resp. splnomocnená osoba nepreukáže v pracovnom výkaze činnosti súvisiace s riadením organizácie v požadovanej minimálnej miere (zodpovedajúcej aspoň 50%-nému pracovnému úväzku) je poskytovateľ oprávnený považovať v režime pracovného dňa a vo vzťahu k maximálnemu 12-hodinovému dennému pracovnému času zamestnanca za oprávnenú pre EŠIF projekty dennú alokáciu pracovného času maximálne do výšky 8,00 odpracovaných hodín. </w:t>
      </w:r>
    </w:p>
  </w:footnote>
  <w:footnote w:id="39">
    <w:p w14:paraId="5543C8B0" w14:textId="54874846" w:rsidR="0060029F" w:rsidRPr="00EA00BD" w:rsidRDefault="0060029F" w:rsidP="00EA00BD">
      <w:pPr>
        <w:pStyle w:val="Textpoznmkypodiarou"/>
        <w:jc w:val="both"/>
        <w:rPr>
          <w:lang w:val="sk-SK"/>
        </w:rPr>
      </w:pPr>
      <w:r>
        <w:rPr>
          <w:rStyle w:val="Odkaznapoznmkupodiarou"/>
        </w:rPr>
        <w:footnoteRef/>
      </w:r>
      <w:r>
        <w:rPr>
          <w:lang w:val="sk-SK"/>
        </w:rPr>
        <w:t>V odôvodnených prípadoch, ak ide o vedúceho riadiaceho pracovníka alebo vedúceho zamestnanca, ktorý riadi kolektív na nižšej úrovni hierarchie organizácie, kde sú všetci zamestnanci zapojení v plnej miere do projektu a ktorý vykonáva výhradne činnosti súvisiace s projektom, môže byť takýto zamestnanec financovaný až do výšky 100% svojho riadneho pracovného úväzku.</w:t>
      </w:r>
    </w:p>
  </w:footnote>
  <w:footnote w:id="40">
    <w:p w14:paraId="3B927676" w14:textId="0B338479" w:rsidR="0060029F" w:rsidRPr="00965E93" w:rsidRDefault="0060029F"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41">
    <w:p w14:paraId="7A55D557" w14:textId="52DFEF6A" w:rsidR="0060029F" w:rsidRPr="009D7F63" w:rsidRDefault="0060029F"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42">
    <w:p w14:paraId="7A55D558" w14:textId="77777777" w:rsidR="0060029F" w:rsidRPr="009D7F63" w:rsidRDefault="0060029F"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43">
    <w:p w14:paraId="17C29017" w14:textId="77777777" w:rsidR="0060029F" w:rsidRPr="009D7F63" w:rsidRDefault="0060029F"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44">
    <w:p w14:paraId="7A55D559" w14:textId="77777777" w:rsidR="0060029F" w:rsidRPr="009D7F63" w:rsidRDefault="0060029F"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26A96FEA" w:rsidR="0060029F" w:rsidRPr="009D7F63" w:rsidRDefault="0060029F"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45">
    <w:p w14:paraId="7A55D55B" w14:textId="77777777" w:rsidR="0060029F" w:rsidRPr="009D7F63" w:rsidRDefault="0060029F"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46">
    <w:p w14:paraId="7A55D55C" w14:textId="77777777" w:rsidR="0060029F" w:rsidRPr="009D7F63" w:rsidRDefault="0060029F"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47">
    <w:p w14:paraId="7A55D55D" w14:textId="77777777" w:rsidR="0060029F" w:rsidRPr="009D7F63" w:rsidRDefault="0060029F"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9BAEC8E" w:rsidR="0060029F" w:rsidRPr="009D7F63" w:rsidRDefault="0060029F"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48">
    <w:p w14:paraId="7A55D55F" w14:textId="333E477A" w:rsidR="0060029F" w:rsidRPr="00062F88" w:rsidRDefault="0060029F"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49">
    <w:p w14:paraId="02F4C726" w14:textId="77777777" w:rsidR="0060029F" w:rsidRDefault="0060029F" w:rsidP="009B4AEF">
      <w:pPr>
        <w:pStyle w:val="Textpoznmkypodiarou"/>
        <w:jc w:val="both"/>
      </w:pPr>
      <w:r>
        <w:rPr>
          <w:rStyle w:val="Odkaznapoznmkupodiarou"/>
        </w:rPr>
        <w:footnoteRef/>
      </w:r>
      <w:r>
        <w:t xml:space="preserve"> Priznanie odmeny príslušnému zamestnancovi musí byť náležite zdôvodnené.</w:t>
      </w:r>
    </w:p>
  </w:footnote>
  <w:footnote w:id="50">
    <w:p w14:paraId="04763B2B" w14:textId="5A5D2FAF" w:rsidR="0060029F" w:rsidRPr="00F72B7B" w:rsidRDefault="0060029F"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51">
    <w:p w14:paraId="0388B3E2" w14:textId="4D28868F" w:rsidR="0060029F" w:rsidRDefault="0060029F"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kalendárny rok, oprávnená výška mesačnej odmeny vychádza z počtu odpracovaných mesiacov v kalendárnom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52">
    <w:p w14:paraId="2E6985A0" w14:textId="77777777" w:rsidR="0060029F" w:rsidRDefault="0060029F" w:rsidP="009B4AEF">
      <w:pPr>
        <w:pStyle w:val="Textpoznmkypodiarou"/>
        <w:jc w:val="both"/>
      </w:pPr>
      <w:r>
        <w:rPr>
          <w:rStyle w:val="Odkaznapoznmkupodiarou"/>
        </w:rPr>
        <w:footnoteRef/>
      </w:r>
      <w:r>
        <w:t xml:space="preserve"> 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53">
    <w:p w14:paraId="7A55D560" w14:textId="5738DA04" w:rsidR="0060029F" w:rsidRPr="00027286" w:rsidRDefault="0060029F"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54">
    <w:p w14:paraId="15B0D0EB" w14:textId="3E15725B" w:rsidR="0060029F" w:rsidRPr="00AF0A84" w:rsidRDefault="0060029F">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55">
    <w:p w14:paraId="7A55D564" w14:textId="77777777" w:rsidR="0060029F" w:rsidRPr="009D7F63" w:rsidRDefault="0060029F"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56">
    <w:p w14:paraId="73803B02" w14:textId="0362DBBB" w:rsidR="0060029F" w:rsidRDefault="0060029F" w:rsidP="00AB15E6">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w:t>
      </w:r>
      <w:r>
        <w:rPr>
          <w:lang w:val="sk-SK"/>
        </w:rPr>
        <w:t>y: 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Poľsko – 145 EUR, Rumunsko – 170 EUR, Slovinsko 110 EUR, Španielsko – 125 EUR, Švédsko – 160 EUR, Anglicko – 175 EUR, Chorvátsko – 120 EUR, Nórsko – 140 EUR.</w:t>
      </w:r>
    </w:p>
    <w:p w14:paraId="6A48E5FC" w14:textId="715760FA" w:rsidR="0060029F" w:rsidRPr="00B275B2" w:rsidRDefault="0060029F" w:rsidP="00AB15E6">
      <w:pPr>
        <w:pStyle w:val="Textpoznmkypodiarou"/>
        <w:jc w:val="both"/>
        <w:rPr>
          <w:lang w:val="sk-SK"/>
        </w:rPr>
      </w:pPr>
      <w:r>
        <w:rPr>
          <w:lang w:val="sk-SK"/>
        </w:rPr>
        <w:t xml:space="preserve"> </w:t>
      </w:r>
    </w:p>
  </w:footnote>
  <w:footnote w:id="57">
    <w:p w14:paraId="75442DCC" w14:textId="77777777" w:rsidR="0060029F" w:rsidRPr="001277DD" w:rsidRDefault="0060029F"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58">
    <w:p w14:paraId="539DE3AB" w14:textId="19EBEE7A" w:rsidR="0060029F" w:rsidRPr="00EA00BD" w:rsidRDefault="0060029F" w:rsidP="007E7D6C">
      <w:pPr>
        <w:pStyle w:val="Textpoznmkypodiarou"/>
        <w:jc w:val="both"/>
        <w:rPr>
          <w:rFonts w:asciiTheme="minorHAnsi" w:hAnsiTheme="minorHAnsi"/>
          <w:color w:val="00A1DE"/>
          <w:szCs w:val="16"/>
          <w:u w:val="single"/>
          <w:lang w:val="sk-SK"/>
        </w:rPr>
      </w:pPr>
      <w:r w:rsidRPr="001277DD">
        <w:rPr>
          <w:rStyle w:val="Odkaznapoznmkupodiarou"/>
          <w:lang w:val="sk-SK"/>
        </w:rPr>
        <w:footnoteRef/>
      </w:r>
      <w:r w:rsidRPr="001277DD">
        <w:rPr>
          <w:lang w:val="sk-SK"/>
        </w:rPr>
        <w:t xml:space="preserve"> </w:t>
      </w:r>
      <w:r w:rsidRPr="001277DD">
        <w:rPr>
          <w:szCs w:val="16"/>
          <w:lang w:val="sk-SK"/>
        </w:rPr>
        <w:t>Aktuálne sadzby „per diems“ sú zverejnené na webovom sídle</w:t>
      </w:r>
      <w:r>
        <w:rPr>
          <w:rStyle w:val="Hypertextovprepojenie"/>
          <w:rFonts w:asciiTheme="minorHAnsi" w:hAnsiTheme="minorHAnsi"/>
          <w:sz w:val="16"/>
          <w:szCs w:val="16"/>
          <w:lang w:val="sk-SK"/>
        </w:rPr>
        <w:t xml:space="preserve">  </w:t>
      </w:r>
      <w:hyperlink r:id="rId1" w:history="1">
        <w:r w:rsidRPr="00EA00BD">
          <w:rPr>
            <w:rStyle w:val="Hypertextovprepojenie"/>
            <w:sz w:val="16"/>
            <w:szCs w:val="16"/>
          </w:rPr>
          <w:t>https://ec.europa.eu/europeaid/sites/devco/files/perdiems-2017-03-17_en.pdf</w:t>
        </w:r>
      </w:hyperlink>
      <w:r w:rsidRPr="00AB15E6">
        <w:rPr>
          <w:szCs w:val="16"/>
          <w:lang w:val="sk-SK"/>
        </w:rPr>
        <w:t xml:space="preserve">.  </w:t>
      </w:r>
    </w:p>
  </w:footnote>
  <w:footnote w:id="59">
    <w:p w14:paraId="6B33FB00" w14:textId="77777777" w:rsidR="0060029F" w:rsidRPr="001277DD" w:rsidRDefault="0060029F" w:rsidP="007E7D6C">
      <w:pPr>
        <w:pStyle w:val="Textpoznmkypodiarou"/>
        <w:jc w:val="both"/>
        <w:rPr>
          <w:lang w:val="sk-SK"/>
        </w:rPr>
      </w:pPr>
      <w:r w:rsidRPr="00AB15E6">
        <w:rPr>
          <w:rStyle w:val="Odkaznapoznmkupodiarou"/>
          <w:szCs w:val="16"/>
          <w:lang w:val="sk-SK"/>
        </w:rPr>
        <w:footnoteRef/>
      </w:r>
      <w:r w:rsidRPr="00AB15E6">
        <w:rPr>
          <w:szCs w:val="16"/>
          <w:lang w:val="sk-SK"/>
        </w:rPr>
        <w:t xml:space="preserve"> Ak nie je možné stanoviť dobu pobytu experta na celé dni, zohľadňuje sa doba</w:t>
      </w:r>
      <w:r w:rsidRPr="001277DD">
        <w:rPr>
          <w:szCs w:val="16"/>
          <w:lang w:val="sk-SK"/>
        </w:rPr>
        <w:t xml:space="preserve">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60">
    <w:p w14:paraId="44310DB6" w14:textId="77777777" w:rsidR="0060029F" w:rsidRPr="001277DD" w:rsidRDefault="0060029F"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61">
    <w:p w14:paraId="28E7C95F" w14:textId="0B437969" w:rsidR="0060029F" w:rsidRPr="001277DD" w:rsidRDefault="0060029F"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62">
    <w:p w14:paraId="250CEFBD" w14:textId="33B32087" w:rsidR="0060029F" w:rsidRPr="00923BC1" w:rsidRDefault="0060029F"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63">
    <w:p w14:paraId="414F1A43" w14:textId="265724BA" w:rsidR="0060029F" w:rsidRPr="00772F95" w:rsidRDefault="0060029F"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64">
    <w:p w14:paraId="0C4735BA" w14:textId="1928CC24" w:rsidR="0060029F" w:rsidRPr="008A522F" w:rsidRDefault="0060029F"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65">
    <w:p w14:paraId="038A96C2" w14:textId="13120178" w:rsidR="0060029F" w:rsidRPr="00CE0C11" w:rsidRDefault="0060029F"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66">
    <w:p w14:paraId="59C496F8" w14:textId="77777777" w:rsidR="0060029F" w:rsidRPr="00621D47" w:rsidRDefault="0060029F"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67">
    <w:p w14:paraId="70BE8EFD" w14:textId="4D3737B4" w:rsidR="0060029F" w:rsidRPr="00391F1C" w:rsidRDefault="0060029F"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68">
    <w:p w14:paraId="7A55D567" w14:textId="77777777" w:rsidR="0060029F" w:rsidRPr="009D7F63" w:rsidRDefault="0060029F"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69">
    <w:p w14:paraId="7A55D568" w14:textId="77777777" w:rsidR="0060029F" w:rsidRPr="009D7F63" w:rsidRDefault="0060029F"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70">
    <w:p w14:paraId="7A55D569" w14:textId="77777777" w:rsidR="0060029F" w:rsidRPr="009D7F63" w:rsidRDefault="0060029F"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71">
    <w:p w14:paraId="7A55D56A" w14:textId="77777777" w:rsidR="0060029F" w:rsidRPr="009D7F63" w:rsidRDefault="0060029F"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72">
    <w:p w14:paraId="7A55D56B" w14:textId="77777777" w:rsidR="0060029F" w:rsidRPr="009D7F63" w:rsidRDefault="0060029F"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73">
    <w:p w14:paraId="7A55D56E" w14:textId="416A13B1" w:rsidR="0060029F" w:rsidRPr="009D7F63" w:rsidRDefault="0060029F"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74">
    <w:p w14:paraId="7DAB27E8" w14:textId="77777777" w:rsidR="0060029F" w:rsidRPr="00405EED" w:rsidRDefault="0060029F"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75">
    <w:p w14:paraId="7A55D570" w14:textId="36F68E99" w:rsidR="0060029F" w:rsidRPr="009D7F63" w:rsidRDefault="0060029F"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76">
    <w:p w14:paraId="7A55D571" w14:textId="77777777" w:rsidR="0060029F" w:rsidRPr="009D7F63" w:rsidRDefault="0060029F"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77">
    <w:p w14:paraId="7A55D575" w14:textId="2BC95C86" w:rsidR="0060029F" w:rsidRPr="009D7F63" w:rsidRDefault="0060029F"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78">
    <w:p w14:paraId="7A55D578" w14:textId="77777777" w:rsidR="0060029F" w:rsidRPr="009D7F63" w:rsidRDefault="0060029F"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79">
    <w:p w14:paraId="4F8F3C8B" w14:textId="77777777" w:rsidR="0060029F" w:rsidRPr="009D7F63" w:rsidRDefault="0060029F"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80">
    <w:p w14:paraId="451277DD" w14:textId="77777777" w:rsidR="0060029F" w:rsidRPr="009D7F63" w:rsidRDefault="0060029F"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81">
    <w:p w14:paraId="7A55D579" w14:textId="67088258" w:rsidR="0060029F" w:rsidRPr="009D7F63" w:rsidRDefault="0060029F"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82">
    <w:p w14:paraId="45573155" w14:textId="14B40576" w:rsidR="0060029F" w:rsidRPr="001A7C8D" w:rsidRDefault="0060029F">
      <w:pPr>
        <w:pStyle w:val="Textpoznmkypodiarou"/>
        <w:rPr>
          <w:lang w:val="sk-SK"/>
        </w:rPr>
      </w:pPr>
      <w:r>
        <w:rPr>
          <w:rStyle w:val="Odkaznapoznmkupodiarou"/>
        </w:rPr>
        <w:footnoteRef/>
      </w:r>
      <w:r>
        <w:t xml:space="preserve"> V zmysle ustanovenia § 22 ods. 2 zákona o finančnej kontrole</w:t>
      </w:r>
    </w:p>
  </w:footnote>
  <w:footnote w:id="83">
    <w:p w14:paraId="7A55D57A" w14:textId="77777777" w:rsidR="0060029F" w:rsidRPr="009D7F63" w:rsidRDefault="0060029F"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60029F" w:rsidRPr="009D7F63" w:rsidRDefault="0060029F">
      <w:pPr>
        <w:pStyle w:val="Textpoznmkypodiarou"/>
        <w:rPr>
          <w:rFonts w:cs="Arial"/>
          <w:szCs w:val="16"/>
          <w:lang w:val="sk-SK"/>
        </w:rPr>
      </w:pPr>
    </w:p>
  </w:footnote>
  <w:footnote w:id="84">
    <w:p w14:paraId="7A55D57D" w14:textId="46D54323" w:rsidR="0060029F" w:rsidRPr="009D7F63" w:rsidRDefault="0060029F"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85">
    <w:p w14:paraId="6E6BEF4A" w14:textId="15DCB6CC" w:rsidR="0060029F" w:rsidRPr="0063712E" w:rsidRDefault="0060029F">
      <w:pPr>
        <w:pStyle w:val="Textpoznmkypodiarou"/>
        <w:rPr>
          <w:lang w:val="sk-SK"/>
        </w:rPr>
      </w:pPr>
      <w:r>
        <w:rPr>
          <w:rStyle w:val="Odkaznapoznmkupodiarou"/>
        </w:rPr>
        <w:footnoteRef/>
      </w:r>
      <w:r>
        <w:t xml:space="preserve"> Odosielateľovi správy</w:t>
      </w:r>
      <w:r>
        <w:rPr>
          <w:lang w:val="sk-SK"/>
        </w:rPr>
        <w:t xml:space="preserve"> (ŽoP)</w:t>
      </w:r>
      <w:r>
        <w:t xml:space="preserve"> sa do schránky prijatých správ na portáli slovensko.sk doručí potvrdenie o odoslaní a elektronická doručenka</w:t>
      </w:r>
    </w:p>
  </w:footnote>
  <w:footnote w:id="86">
    <w:p w14:paraId="6971E3E9" w14:textId="135A47C8" w:rsidR="0060029F" w:rsidRPr="0063712E" w:rsidRDefault="0060029F">
      <w:pPr>
        <w:pStyle w:val="Textpoznmkypodiarou"/>
        <w:rPr>
          <w:lang w:val="sk-SK"/>
        </w:rPr>
      </w:pPr>
      <w:r>
        <w:rPr>
          <w:rStyle w:val="Odkaznapoznmkupodiarou"/>
        </w:rPr>
        <w:footnoteRef/>
      </w:r>
      <w:r>
        <w:t xml:space="preserve"> </w:t>
      </w:r>
      <w:r>
        <w:rPr>
          <w:lang w:val="sk-SK"/>
        </w:rPr>
        <w:t>Nasledujúca časť Všeobecných pokynov k ŽoP  sa pri zasielaní ŽoP v elektronickej podobe uplatňuje primerane</w:t>
      </w:r>
    </w:p>
  </w:footnote>
  <w:footnote w:id="87">
    <w:p w14:paraId="7A55D580" w14:textId="77777777" w:rsidR="0060029F" w:rsidRPr="009D7F63" w:rsidRDefault="0060029F"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88">
    <w:p w14:paraId="7A55D581" w14:textId="77777777" w:rsidR="0060029F" w:rsidRPr="009D7F63" w:rsidRDefault="0060029F"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89">
    <w:p w14:paraId="7A55D582" w14:textId="77777777" w:rsidR="0060029F" w:rsidRPr="009D7F63" w:rsidRDefault="0060029F"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90">
    <w:p w14:paraId="112A0AD7" w14:textId="77777777" w:rsidR="0060029F" w:rsidRDefault="0060029F" w:rsidP="006A2DA0">
      <w:pPr>
        <w:pStyle w:val="Textpoznmkypodiarou"/>
        <w:jc w:val="both"/>
        <w:rPr>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 xml:space="preserve">Pokiaľ </w:t>
      </w:r>
      <w:r>
        <w:rPr>
          <w:rFonts w:cs="Arial"/>
          <w:szCs w:val="16"/>
        </w:rPr>
        <w:t>poskytovate</w:t>
      </w:r>
      <w:r>
        <w:rPr>
          <w:rFonts w:cs="Arial"/>
          <w:szCs w:val="16"/>
          <w:lang w:val="sk-SK"/>
        </w:rPr>
        <w:t>ľ vo výzve/vyzvaní určil pravidlá pre preukazovanie oprávnenosti personálnych výdavkov inak, potom postupuje prijímateľ v súlade s určeným postupom vo výzve/vyzvaní a v časti 2.4.3 „Oprávnenosť výdavkov“ bod. 2 „Personálne výdavky“ tejto Príručky pre prijímateľa, tzn. v</w:t>
      </w:r>
      <w:r>
        <w:rPr>
          <w:lang w:val="sk-SK"/>
        </w:rPr>
        <w:t xml:space="preserve"> prípade ak sú projektové činnosti orgánu verejnej moci orientované procesne a predmetom oprávnenosti výdavkov je výkon samotnej pracovnej činnosti zamestnanca v prospech zamestnávateľa a ak takto určí poskytovateľ vo 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ktorý je interným účtovným dokladom. </w:t>
      </w:r>
    </w:p>
    <w:p w14:paraId="14EEA303" w14:textId="77777777" w:rsidR="0060029F" w:rsidRPr="0029658C" w:rsidRDefault="0060029F"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91">
    <w:p w14:paraId="7A55D583" w14:textId="052EABFD" w:rsidR="0060029F" w:rsidRPr="009D7F63" w:rsidRDefault="0060029F"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7A55D584" w14:textId="207C5F87" w:rsidR="0060029F" w:rsidRPr="009D7F63" w:rsidRDefault="0060029F"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r w:rsidRPr="006A2DA0">
        <w:rPr>
          <w:rFonts w:ascii="Arial" w:hAnsi="Arial" w:cs="Arial"/>
          <w:sz w:val="16"/>
          <w:szCs w:val="16"/>
        </w:rPr>
        <w:t xml:space="preserve"> </w:t>
      </w:r>
      <w:r>
        <w:rPr>
          <w:rFonts w:ascii="Arial" w:hAnsi="Arial" w:cs="Arial"/>
          <w:sz w:val="16"/>
          <w:szCs w:val="16"/>
        </w:rPr>
        <w:t>pokiaľ neexistujú zákonné prekážky k uvedeniu takéhoto údaja,</w:t>
      </w:r>
    </w:p>
    <w:p w14:paraId="7A55D585" w14:textId="6B81D9DC" w:rsidR="0060029F" w:rsidRPr="009D7F63" w:rsidRDefault="0060029F"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60029F" w:rsidRPr="002D4DD9" w:rsidRDefault="0060029F"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92">
    <w:p w14:paraId="7A55D587" w14:textId="77777777" w:rsidR="0060029F" w:rsidRPr="002D4DD9" w:rsidRDefault="0060029F"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93">
    <w:p w14:paraId="7A55D588" w14:textId="4BFF8B46" w:rsidR="0060029F" w:rsidRPr="00666AC8" w:rsidRDefault="0060029F"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w:t>
      </w:r>
      <w:r>
        <w:rPr>
          <w:rFonts w:ascii="Arial" w:hAnsi="Arial"/>
          <w:sz w:val="16"/>
          <w:lang w:val="sk-SK"/>
        </w:rPr>
        <w:t>P</w:t>
      </w:r>
      <w:r w:rsidRPr="00627F92">
        <w:rPr>
          <w:rFonts w:ascii="Arial" w:hAnsi="Arial"/>
          <w:sz w:val="16"/>
          <w:lang w:val="sk-SK"/>
        </w:rPr>
        <w:t>racovný výkaz sa predkladá za zamestnanca, ktorý má pracovný pomer (resp. štátnozamestnanecký pomer) alebo vykonáva práce na základe dohody o prácach vykonávaných mimo pracovného pomeru, pričom tento zamestnanec pracuje na jednom, resp. viacerých projektoch na základe dodatku k pracovnej zmluve, resp. na základe pracovnoprávneh</w:t>
      </w:r>
      <w:r>
        <w:rPr>
          <w:rFonts w:ascii="Arial" w:hAnsi="Arial"/>
          <w:sz w:val="16"/>
          <w:lang w:val="sk-SK"/>
        </w:rPr>
        <w:t>o vzťahu alebo obdobného vzťahu.</w:t>
      </w:r>
      <w:r w:rsidRPr="00627F92">
        <w:rPr>
          <w:rFonts w:ascii="Arial" w:hAnsi="Arial"/>
          <w:sz w:val="16"/>
          <w:lang w:val="sk-SK"/>
        </w:rPr>
        <w:t xml:space="preserve">  </w:t>
      </w:r>
    </w:p>
  </w:footnote>
  <w:footnote w:id="94">
    <w:p w14:paraId="7A55D58A" w14:textId="010C8D03" w:rsidR="0060029F" w:rsidRPr="002D4DD9" w:rsidRDefault="0060029F"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95">
    <w:p w14:paraId="7A55D58B" w14:textId="36DE3BCF" w:rsidR="0060029F" w:rsidRPr="002D4DD9" w:rsidRDefault="0060029F"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r>
        <w:rPr>
          <w:rFonts w:cs="Arial"/>
          <w:szCs w:val="16"/>
          <w:lang w:val="sk-SK"/>
        </w:rPr>
        <w:t>.</w:t>
      </w:r>
    </w:p>
  </w:footnote>
  <w:footnote w:id="96">
    <w:p w14:paraId="7A55D58E" w14:textId="5905C154" w:rsidR="0060029F" w:rsidRPr="009D7F63" w:rsidRDefault="0060029F"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97">
    <w:p w14:paraId="21B88E63" w14:textId="22F7DF87" w:rsidR="0060029F" w:rsidRPr="00DB1B99" w:rsidRDefault="0060029F" w:rsidP="00DB1B99">
      <w:pPr>
        <w:pStyle w:val="Textpoznmkypodiarou"/>
        <w:jc w:val="both"/>
        <w:rPr>
          <w:lang w:val="sk-SK"/>
        </w:rPr>
      </w:pPr>
      <w:r>
        <w:rPr>
          <w:rStyle w:val="Odkaznapoznmkupodiarou"/>
        </w:rPr>
        <w:footnoteRef/>
      </w:r>
      <w:r>
        <w:t xml:space="preserve"> </w:t>
      </w:r>
      <w:r w:rsidRPr="0042029B">
        <w:rPr>
          <w:lang w:val="sk-SK"/>
        </w:rPr>
        <w:t>Poskytovateľ vyhodnotí chybovosť v doteraz predložených žiadostiach o platbu (vyhodnotenie sa vykoná len na nárokovaných interných personálnych výdavkoch v predchádzajúcich uhradených dvoch žiadostiach o platbu ku dňu vyhodnotenia chybovosti). Chybovosť nárokovaných interných personálnych výdavkoch v žiadostiach o platbu nesmie presiahnuť 2% z ich hodnoty.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FKnM chybovosť presahujúcu 2% z hodnoty vzorky nárokovaných interných personálnych výdavkov v žiadosti o platbu, poskytovateľ môže rozhodnúť o opätovnej povinnosti predkladať kompletnú podpornú dokumentáciu k interným personálnym výdavkom (časť 2.4.6.3 Dokladovanie oprávnených výdavkov podľa jednotlivých skupín výdavkov).</w:t>
      </w:r>
      <w:r>
        <w:rPr>
          <w:lang w:val="sk-SK"/>
        </w:rPr>
        <w:t xml:space="preserve">    </w:t>
      </w:r>
    </w:p>
  </w:footnote>
  <w:footnote w:id="98">
    <w:p w14:paraId="346F9881" w14:textId="38882892" w:rsidR="0060029F" w:rsidRPr="002D4DD9" w:rsidRDefault="0060029F" w:rsidP="00C80E1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Pracovný výkaz sa pri dodávke služieb predkladá v</w:t>
      </w:r>
      <w:r w:rsidRPr="00627F92">
        <w:rPr>
          <w:rFonts w:cs="Arial"/>
          <w:szCs w:val="16"/>
          <w:lang w:val="sk-SK"/>
        </w:rPr>
        <w:t xml:space="preserve"> prípade uzatvorenia zmluvy na dodanie výstupu s použitím mernej jednotky „osobohodina“ </w:t>
      </w:r>
      <w:r>
        <w:rPr>
          <w:rFonts w:cs="Arial"/>
          <w:szCs w:val="16"/>
          <w:lang w:val="sk-SK"/>
        </w:rPr>
        <w:t>a</w:t>
      </w:r>
      <w:r w:rsidRPr="00627F92">
        <w:rPr>
          <w:rFonts w:cs="Arial"/>
          <w:szCs w:val="16"/>
          <w:lang w:val="sk-SK"/>
        </w:rPr>
        <w:t xml:space="preserve"> prijímateľ </w:t>
      </w:r>
      <w:r>
        <w:rPr>
          <w:rFonts w:cs="Arial"/>
          <w:szCs w:val="16"/>
          <w:lang w:val="sk-SK"/>
        </w:rPr>
        <w:t xml:space="preserve">je </w:t>
      </w:r>
      <w:r w:rsidRPr="00627F92">
        <w:rPr>
          <w:rFonts w:cs="Arial"/>
          <w:szCs w:val="16"/>
          <w:lang w:val="sk-SK"/>
        </w:rPr>
        <w:t>povinný predkladať poskytovateľovi aj pracovné výkazy odpracovaných hodín zamestnancov podieľajúcich sa na vypracovaní výstupu.</w:t>
      </w:r>
      <w:r w:rsidRPr="009D7F63">
        <w:rPr>
          <w:rFonts w:cs="Arial"/>
          <w:szCs w:val="16"/>
        </w:rPr>
        <w:t xml:space="preserve"> </w:t>
      </w:r>
    </w:p>
  </w:footnote>
  <w:footnote w:id="99">
    <w:p w14:paraId="18F68BE6" w14:textId="77777777" w:rsidR="0060029F" w:rsidRPr="009D7F63" w:rsidRDefault="0060029F"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100">
    <w:p w14:paraId="7B8CA6F4" w14:textId="45EE5A5E" w:rsidR="0060029F" w:rsidRPr="00DD30A9" w:rsidRDefault="0060029F" w:rsidP="00DD30A9">
      <w:pPr>
        <w:pStyle w:val="Textpoznmkypodiarou"/>
        <w:jc w:val="both"/>
        <w:rPr>
          <w:lang w:val="sk-SK"/>
        </w:rPr>
      </w:pPr>
      <w:r>
        <w:rPr>
          <w:rStyle w:val="Odkaznapoznmkupodiarou"/>
        </w:rPr>
        <w:footnoteRef/>
      </w:r>
      <w:r>
        <w:t xml:space="preserve"> </w:t>
      </w:r>
      <w:r w:rsidRPr="009A3563">
        <w:rPr>
          <w:lang w:val="sk-SK"/>
        </w:rPr>
        <w:t>Poskytovateľ vyhodnotí chybovosť v doteraz predložených žiadostiach o platbu (vyhodnotenie sa vykoná len na nárokovaných interných personálnych výdavkoch v predchádzajúcich uhradených dvoch žiadostiach o platbu ku dňu vyhodnotenia chybovosti). Chybovosť nárokovaných interných personálnych výdavkoch v žiadostiach o platbu nesmie presiahnuť 2% z ich hodnoty.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FKnM chybovosť presahujúcu 2% z hodnoty vzorky nárokovaných interných personálnych výdavkov v žiadosti o platbu, poskytovateľ môže rozhodnúť o opätovnej povinnosti predkladať kompletnú podpornú dokumentáciu k interným personálnym výdavkom (časť 2.4.6.3 Dokladovanie oprávnených výdavkov podľa jednotlivých skupín výdavkov).</w:t>
      </w:r>
      <w:r>
        <w:rPr>
          <w:lang w:val="sk-SK"/>
        </w:rPr>
        <w:t xml:space="preserve">    </w:t>
      </w:r>
    </w:p>
  </w:footnote>
  <w:footnote w:id="101">
    <w:p w14:paraId="245656D0" w14:textId="34CF1211" w:rsidR="0060029F" w:rsidRPr="009D7F63" w:rsidRDefault="0060029F"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102">
    <w:p w14:paraId="1BAE06D9" w14:textId="3DB56B7A" w:rsidR="0060029F" w:rsidRPr="008D4874" w:rsidRDefault="0060029F">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03">
    <w:p w14:paraId="06A0F700" w14:textId="0A8847BF" w:rsidR="0060029F" w:rsidRPr="00A9227A" w:rsidRDefault="0060029F"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04">
    <w:p w14:paraId="7A55D594" w14:textId="7255982C" w:rsidR="0060029F" w:rsidRPr="009D7F63" w:rsidRDefault="0060029F"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105">
    <w:p w14:paraId="7A55D597" w14:textId="7291098D" w:rsidR="0060029F" w:rsidRPr="009D7F63" w:rsidRDefault="0060029F"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106">
    <w:p w14:paraId="7A55D598" w14:textId="1F811B32" w:rsidR="0060029F" w:rsidRPr="009D7F63" w:rsidRDefault="0060029F"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107">
    <w:p w14:paraId="7A55D599" w14:textId="36FD13E6" w:rsidR="0060029F" w:rsidRPr="009D7F63" w:rsidRDefault="0060029F"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108">
    <w:p w14:paraId="155B50B0" w14:textId="6BA108FC" w:rsidR="0060029F" w:rsidRPr="001D76D4" w:rsidRDefault="0060029F">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109">
    <w:p w14:paraId="56611CD7" w14:textId="77777777" w:rsidR="0060029F" w:rsidRPr="00D11AEC" w:rsidRDefault="0060029F" w:rsidP="003E60A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hyperlink r:id="rId2" w:history="1">
        <w:r w:rsidRPr="00F94B95">
          <w:rPr>
            <w:rStyle w:val="Hypertextovprepojenie"/>
            <w:sz w:val="16"/>
          </w:rPr>
          <w:t>http://www.uvo.gov.sk/legislativametodika-dohlad/metodicke-usmernenia/vseobecne-metodicke-usmernenia-zakon-c-252006-z-z--4bc.html</w:t>
        </w:r>
      </w:hyperlink>
      <w:r>
        <w:rPr>
          <w:lang w:val="sk-SK"/>
        </w:rPr>
        <w:t xml:space="preserve"> </w:t>
      </w:r>
      <w:r>
        <w:rPr>
          <w:rFonts w:cs="Arial"/>
          <w:szCs w:val="16"/>
          <w:lang w:val="sk-SK"/>
        </w:rPr>
        <w:t xml:space="preserve"> a </w:t>
      </w:r>
      <w:hyperlink r:id="rId3" w:history="1">
        <w:r w:rsidRPr="008C5544">
          <w:rPr>
            <w:rStyle w:val="Hypertextovprepojenie"/>
            <w:rFonts w:cs="Arial"/>
            <w:sz w:val="16"/>
            <w:szCs w:val="16"/>
            <w:lang w:val="sk-SK"/>
          </w:rPr>
          <w:t>http://www.uvo.gov.sk/legislativametodika-dohlad/metodicke-usmernenia/vseobecne-metodicke-usmernenia-zakon-c-3432015-z-z--51e.html</w:t>
        </w:r>
      </w:hyperlink>
      <w:r>
        <w:rPr>
          <w:rFonts w:cs="Arial"/>
          <w:szCs w:val="16"/>
          <w:lang w:val="sk-SK"/>
        </w:rPr>
        <w:t xml:space="preserve"> </w:t>
      </w:r>
    </w:p>
  </w:footnote>
  <w:footnote w:id="110">
    <w:p w14:paraId="7A55D59B" w14:textId="77777777" w:rsidR="0060029F" w:rsidRPr="009D7F63" w:rsidRDefault="0060029F"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60029F" w:rsidRPr="009D7F63" w:rsidRDefault="0060029F"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60029F" w:rsidRPr="009D7F63" w:rsidRDefault="0060029F" w:rsidP="009D7F63">
      <w:pPr>
        <w:pStyle w:val="Textpoznmkypodiarou"/>
        <w:rPr>
          <w:rFonts w:cs="Arial"/>
          <w:szCs w:val="16"/>
        </w:rPr>
      </w:pPr>
    </w:p>
  </w:footnote>
  <w:footnote w:id="111">
    <w:p w14:paraId="7758003D" w14:textId="22D7C67A" w:rsidR="0060029F" w:rsidRPr="00E70656" w:rsidRDefault="0060029F">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4"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112">
    <w:p w14:paraId="7A55D59E" w14:textId="77777777" w:rsidR="0060029F" w:rsidRPr="009D7F63" w:rsidRDefault="0060029F"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113">
    <w:p w14:paraId="7A55D59F" w14:textId="18D969C9" w:rsidR="0060029F" w:rsidRPr="009D7F63" w:rsidRDefault="0060029F"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Metodické pokyny CKO nájdete na stránke: </w:t>
      </w:r>
      <w:hyperlink r:id="rId5" w:history="1">
        <w:r w:rsidRPr="00E275A6">
          <w:rPr>
            <w:rStyle w:val="Hypertextovprepojenie"/>
            <w:rFonts w:cs="Arial"/>
            <w:sz w:val="16"/>
            <w:szCs w:val="16"/>
            <w:lang w:val="sk-SK"/>
          </w:rPr>
          <w:t>http://www.partnerskadohoda.gov.sk/metodicke-pokyny-cko/</w:t>
        </w:r>
      </w:hyperlink>
    </w:p>
  </w:footnote>
  <w:footnote w:id="114">
    <w:p w14:paraId="6D173C29" w14:textId="4A3D54D6" w:rsidR="0060029F" w:rsidRPr="00963E0D" w:rsidRDefault="0060029F">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A86C72">
        <w:t>https://www.uvo.gov.sk/verejny-obstaravatel-obstaravatel/vseobecne-informacie/zoznam-kompletnej-dokumentacie-55c.html</w:t>
      </w:r>
    </w:p>
  </w:footnote>
  <w:footnote w:id="115">
    <w:p w14:paraId="17304A12" w14:textId="40A4FD60" w:rsidR="0060029F" w:rsidRPr="00963E0D" w:rsidRDefault="0060029F">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116">
    <w:p w14:paraId="169A4593" w14:textId="2DEC6A0A" w:rsidR="0060029F" w:rsidRPr="00963E0D" w:rsidRDefault="0060029F">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A86C72">
        <w:t>https://www.uvo.gov.sk/verejny-obstaravatel-obstaravatel/vseobecne-informacie/zoznam-kompletnej-dokumentacie-55c.html</w:t>
      </w:r>
    </w:p>
  </w:footnote>
  <w:footnote w:id="117">
    <w:p w14:paraId="1BDDBEB1" w14:textId="77777777" w:rsidR="0060029F" w:rsidRDefault="0060029F" w:rsidP="005F7EEE">
      <w:pPr>
        <w:pStyle w:val="Textpoznmkypodiarou"/>
        <w:jc w:val="both"/>
      </w:pPr>
      <w:r>
        <w:rPr>
          <w:rStyle w:val="Odkaznapoznmkupodiarou"/>
        </w:rPr>
        <w:footnoteRef/>
      </w:r>
      <w:r>
        <w:t xml:space="preserve"> </w:t>
      </w:r>
      <w:r w:rsidRPr="003B7874">
        <w:t>MP CKO č. 5 k určovaniu finančných opráv, ktoré má riadiaci orgán uplatňovať pri nedodržaní pravidiel a postupov verejného obstarávania</w:t>
      </w:r>
    </w:p>
  </w:footnote>
  <w:footnote w:id="118">
    <w:p w14:paraId="3229AB39" w14:textId="77777777" w:rsidR="0060029F" w:rsidRPr="007430F0" w:rsidRDefault="0060029F" w:rsidP="00B65522">
      <w:pPr>
        <w:pStyle w:val="Textpoznmkypodiarou"/>
        <w:rPr>
          <w:lang w:val="sk-SK"/>
        </w:rPr>
      </w:pPr>
      <w:r>
        <w:rPr>
          <w:rStyle w:val="Odkaznapoznmkupodiarou"/>
        </w:rPr>
        <w:footnoteRef/>
      </w:r>
      <w:r>
        <w:t xml:space="preserve"> </w:t>
      </w:r>
      <w:r w:rsidRPr="007430F0">
        <w:rPr>
          <w:szCs w:val="16"/>
          <w:lang w:val="sk-SK"/>
        </w:rPr>
        <w:t>Metodický</w:t>
      </w:r>
      <w:r>
        <w:rPr>
          <w:szCs w:val="16"/>
          <w:lang w:val="sk-SK"/>
        </w:rPr>
        <w:t xml:space="preserve"> pokyn CKO č. 14 k zadávaniu zákaziek s nízkou hodnotou na 30 000 EUR</w:t>
      </w:r>
    </w:p>
  </w:footnote>
  <w:footnote w:id="119">
    <w:p w14:paraId="5D3734F5" w14:textId="77777777" w:rsidR="0060029F" w:rsidRPr="0068047A" w:rsidRDefault="0060029F" w:rsidP="00F85AF8">
      <w:pPr>
        <w:pStyle w:val="Textpoznmkypodiarou"/>
        <w:rPr>
          <w:szCs w:val="16"/>
          <w:lang w:val="sk-SK"/>
        </w:rPr>
      </w:pPr>
      <w:r>
        <w:rPr>
          <w:rStyle w:val="Odkaznapoznmkupodiarou"/>
        </w:rPr>
        <w:footnoteRef/>
      </w:r>
      <w:r>
        <w:t xml:space="preserve"> </w:t>
      </w:r>
      <w:r>
        <w:rPr>
          <w:lang w:val="sk-SK"/>
        </w:rPr>
        <w:t xml:space="preserve">Metodický pokyn CKO č. 12 </w:t>
      </w:r>
      <w:r w:rsidRPr="009B5A7E">
        <w:rPr>
          <w:rFonts w:cs="Arial"/>
          <w:szCs w:val="19"/>
        </w:rPr>
        <w:t>k zadávaniu zákaziek nespadajúcich pod zákon o verejnom obstarávaní</w:t>
      </w:r>
      <w:r>
        <w:rPr>
          <w:rFonts w:cs="Arial"/>
          <w:szCs w:val="19"/>
          <w:lang w:val="sk-SK"/>
        </w:rPr>
        <w:t xml:space="preserve"> je zverejnený v aktuálnom znení na stránke </w:t>
      </w:r>
      <w:hyperlink r:id="rId6" w:history="1">
        <w:r w:rsidRPr="0068047A">
          <w:rPr>
            <w:color w:val="0000FF"/>
            <w:szCs w:val="16"/>
            <w:u w:val="single"/>
            <w:lang w:val="sk-SK" w:eastAsia="en-US"/>
          </w:rPr>
          <w:t>https://www.partnerskadohoda.gov.sk/metodicke-pokyny-cko-a-uv-sr/</w:t>
        </w:r>
      </w:hyperlink>
    </w:p>
  </w:footnote>
  <w:footnote w:id="120">
    <w:p w14:paraId="5059A7A3" w14:textId="77777777" w:rsidR="0060029F" w:rsidRDefault="0060029F" w:rsidP="00E5073A">
      <w:pPr>
        <w:pStyle w:val="Textpoznmkypodiarou"/>
        <w:jc w:val="both"/>
      </w:pPr>
      <w:r>
        <w:rPr>
          <w:rStyle w:val="Odkaznapoznmkupodiarou"/>
          <w:rFonts w:eastAsiaTheme="majorEastAsia"/>
        </w:rPr>
        <w:footnoteRef/>
      </w:r>
      <w:r>
        <w:t xml:space="preserve"> </w:t>
      </w:r>
      <w:r w:rsidRPr="004751EC">
        <w:t>§ 1 ods. 3 zákona č. 177/2018 Z. z. o niektorých opatreniach na znižovanie administratívnej záťaže využívaním informačných systémov verejnej správy a o zmene a doplnení niektorých zákonov (zákon proti byrokracii)</w:t>
      </w:r>
    </w:p>
  </w:footnote>
  <w:footnote w:id="121">
    <w:p w14:paraId="2A432946" w14:textId="35C29B09" w:rsidR="0060029F" w:rsidRPr="001325C0" w:rsidRDefault="0060029F">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22">
    <w:p w14:paraId="19A2FB50" w14:textId="3C8C6416" w:rsidR="0060029F" w:rsidRPr="001325C0" w:rsidRDefault="0060029F">
      <w:pPr>
        <w:pStyle w:val="Textpoznmkypodiarou"/>
        <w:rPr>
          <w:lang w:val="sk-SK"/>
        </w:rPr>
      </w:pPr>
      <w:r>
        <w:rPr>
          <w:rStyle w:val="Odkaznapoznmkupodiarou"/>
        </w:rPr>
        <w:footnoteRef/>
      </w:r>
      <w:r>
        <w:t xml:space="preserve"> </w:t>
      </w:r>
      <w:r w:rsidRPr="001325C0">
        <w:t>Na účely definovania rodinného príslušníka alebo príbuzného sa použije § 117 zákona č. 40/1964 Zb. Občiansky zákonník v znení neskorších predpisov, t.j. je ním príbuzný v priamom rade, ako aj príbuzný v pobočnom rade</w:t>
      </w:r>
    </w:p>
  </w:footnote>
  <w:footnote w:id="123">
    <w:p w14:paraId="6CF6D88E" w14:textId="77777777" w:rsidR="0060029F" w:rsidRPr="001325C0" w:rsidRDefault="0060029F"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60029F" w:rsidRPr="001325C0" w:rsidRDefault="0060029F">
      <w:pPr>
        <w:pStyle w:val="Textpoznmkypodiarou"/>
        <w:rPr>
          <w:lang w:val="sk-SK"/>
        </w:rPr>
      </w:pPr>
    </w:p>
  </w:footnote>
  <w:footnote w:id="124">
    <w:p w14:paraId="60152099" w14:textId="6522BB22" w:rsidR="0060029F" w:rsidRPr="00DF0865" w:rsidRDefault="0060029F">
      <w:pPr>
        <w:pStyle w:val="Textpoznmkypodiarou"/>
        <w:rPr>
          <w:lang w:val="sk-SK"/>
        </w:rPr>
      </w:pPr>
      <w:r>
        <w:rPr>
          <w:rStyle w:val="Odkaznapoznmkupodiarou"/>
        </w:rPr>
        <w:footnoteRef/>
      </w:r>
      <w:r>
        <w:rPr>
          <w:lang w:val="sk-SK"/>
        </w:rPr>
        <w:t xml:space="preserve"> </w:t>
      </w:r>
      <w:r w:rsidRPr="00DF0865">
        <w:t>Na účely definovania rodinného príslušníka alebo príbuzného sa použije § 117 zákona č. 40/1964 Zb. Občiansky zákonník v znení neskorších predpisov, t.j. je ním príbuzný v priamom rade, ako aj príbuzný v pobočnom rade</w:t>
      </w:r>
      <w:r>
        <w:t xml:space="preserve"> </w:t>
      </w:r>
    </w:p>
  </w:footnote>
  <w:footnote w:id="125">
    <w:p w14:paraId="7A55D5A3" w14:textId="77777777" w:rsidR="0060029F" w:rsidRPr="009D7F63" w:rsidRDefault="0060029F"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C51D39"/>
    <w:multiLevelType w:val="hybridMultilevel"/>
    <w:tmpl w:val="20327F18"/>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5">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52A4E36"/>
    <w:multiLevelType w:val="hybridMultilevel"/>
    <w:tmpl w:val="5DD2A8C4"/>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62B3E29"/>
    <w:multiLevelType w:val="hybridMultilevel"/>
    <w:tmpl w:val="8C981C9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5">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8">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0">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2">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28">
    <w:nsid w:val="18C5793A"/>
    <w:multiLevelType w:val="hybridMultilevel"/>
    <w:tmpl w:val="A7D2B420"/>
    <w:lvl w:ilvl="0" w:tplc="2A90657C">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30">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1B427804"/>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1FDA2963"/>
    <w:multiLevelType w:val="hybridMultilevel"/>
    <w:tmpl w:val="E7EA94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3F06849"/>
    <w:multiLevelType w:val="hybridMultilevel"/>
    <w:tmpl w:val="B18CF198"/>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2">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43">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7">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2C091EAE"/>
    <w:multiLevelType w:val="hybridMultilevel"/>
    <w:tmpl w:val="81E476B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2D8F1423"/>
    <w:multiLevelType w:val="hybridMultilevel"/>
    <w:tmpl w:val="77EE665A"/>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2">
    <w:nsid w:val="302E7EDE"/>
    <w:multiLevelType w:val="hybridMultilevel"/>
    <w:tmpl w:val="8BA82728"/>
    <w:lvl w:ilvl="0" w:tplc="CF6A8A0E">
      <w:start w:val="110"/>
      <w:numFmt w:val="bullet"/>
      <w:lvlText w:val="-"/>
      <w:lvlJc w:val="left"/>
      <w:pPr>
        <w:ind w:left="720" w:hanging="360"/>
      </w:pPr>
      <w:rPr>
        <w:rFonts w:ascii="Times New Roman" w:eastAsia="Arial"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54">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55">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0">
    <w:nsid w:val="3C390D32"/>
    <w:multiLevelType w:val="hybridMultilevel"/>
    <w:tmpl w:val="66565E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1288"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3">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6">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468E705C"/>
    <w:multiLevelType w:val="hybridMultilevel"/>
    <w:tmpl w:val="79DC859E"/>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8">
    <w:nsid w:val="471A7576"/>
    <w:multiLevelType w:val="hybridMultilevel"/>
    <w:tmpl w:val="17E28062"/>
    <w:lvl w:ilvl="0" w:tplc="041B0015">
      <w:start w:val="1"/>
      <w:numFmt w:val="upp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9">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70">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1">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74">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5">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76">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EE43ADE"/>
    <w:multiLevelType w:val="hybridMultilevel"/>
    <w:tmpl w:val="CCD82FA2"/>
    <w:lvl w:ilvl="0" w:tplc="559C918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9">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80">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nsid w:val="519C0474"/>
    <w:multiLevelType w:val="hybridMultilevel"/>
    <w:tmpl w:val="E890994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5">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nsid w:val="57471A08"/>
    <w:multiLevelType w:val="hybridMultilevel"/>
    <w:tmpl w:val="A87041F4"/>
    <w:lvl w:ilvl="0" w:tplc="CF6A8A0E">
      <w:start w:val="110"/>
      <w:numFmt w:val="bullet"/>
      <w:lvlText w:val="-"/>
      <w:lvlJc w:val="left"/>
      <w:pPr>
        <w:ind w:left="720" w:hanging="360"/>
      </w:pPr>
      <w:rPr>
        <w:rFonts w:ascii="Times New Roman" w:eastAsia="Arial"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nsid w:val="576E7094"/>
    <w:multiLevelType w:val="hybridMultilevel"/>
    <w:tmpl w:val="64F0E8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59EC7055"/>
    <w:multiLevelType w:val="hybridMultilevel"/>
    <w:tmpl w:val="96DE4552"/>
    <w:lvl w:ilvl="0" w:tplc="041B0017">
      <w:start w:val="1"/>
      <w:numFmt w:val="low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92">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5">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97">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nsid w:val="65BA5D5D"/>
    <w:multiLevelType w:val="hybridMultilevel"/>
    <w:tmpl w:val="14F68D8C"/>
    <w:lvl w:ilvl="0" w:tplc="6AA6E5F0">
      <w:numFmt w:val="bullet"/>
      <w:lvlText w:val="-"/>
      <w:lvlJc w:val="left"/>
      <w:pPr>
        <w:ind w:left="1004" w:hanging="360"/>
      </w:pPr>
      <w:rPr>
        <w:rFonts w:ascii="Arial Narrow" w:eastAsia="Times New Roman" w:hAnsi="Arial Narrow" w:cs="Mang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03">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nsid w:val="677F3CA6"/>
    <w:multiLevelType w:val="hybridMultilevel"/>
    <w:tmpl w:val="276C9EA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8">
    <w:nsid w:val="6B3D5965"/>
    <w:multiLevelType w:val="hybridMultilevel"/>
    <w:tmpl w:val="91DAC77E"/>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11">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14">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18">
    <w:nsid w:val="715D5BED"/>
    <w:multiLevelType w:val="hybridMultilevel"/>
    <w:tmpl w:val="C2721B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2">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26">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7">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nsid w:val="7D724922"/>
    <w:multiLevelType w:val="hybridMultilevel"/>
    <w:tmpl w:val="E2CC66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0">
    <w:nsid w:val="7F470F7D"/>
    <w:multiLevelType w:val="hybridMultilevel"/>
    <w:tmpl w:val="E26035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2"/>
  </w:num>
  <w:num w:numId="2">
    <w:abstractNumId w:val="24"/>
  </w:num>
  <w:num w:numId="3">
    <w:abstractNumId w:val="99"/>
  </w:num>
  <w:num w:numId="4">
    <w:abstractNumId w:val="19"/>
  </w:num>
  <w:num w:numId="5">
    <w:abstractNumId w:val="44"/>
  </w:num>
  <w:num w:numId="6">
    <w:abstractNumId w:val="127"/>
  </w:num>
  <w:num w:numId="7">
    <w:abstractNumId w:val="126"/>
  </w:num>
  <w:num w:numId="8">
    <w:abstractNumId w:val="87"/>
  </w:num>
  <w:num w:numId="9">
    <w:abstractNumId w:val="106"/>
  </w:num>
  <w:num w:numId="10">
    <w:abstractNumId w:val="55"/>
  </w:num>
  <w:num w:numId="11">
    <w:abstractNumId w:val="84"/>
  </w:num>
  <w:num w:numId="12">
    <w:abstractNumId w:val="115"/>
  </w:num>
  <w:num w:numId="13">
    <w:abstractNumId w:val="1"/>
  </w:num>
  <w:num w:numId="14">
    <w:abstractNumId w:val="29"/>
  </w:num>
  <w:num w:numId="15">
    <w:abstractNumId w:val="65"/>
  </w:num>
  <w:num w:numId="16">
    <w:abstractNumId w:val="8"/>
  </w:num>
  <w:num w:numId="17">
    <w:abstractNumId w:val="9"/>
  </w:num>
  <w:num w:numId="18">
    <w:abstractNumId w:val="61"/>
  </w:num>
  <w:num w:numId="19">
    <w:abstractNumId w:val="90"/>
  </w:num>
  <w:num w:numId="20">
    <w:abstractNumId w:val="26"/>
  </w:num>
  <w:num w:numId="21">
    <w:abstractNumId w:val="63"/>
  </w:num>
  <w:num w:numId="22">
    <w:abstractNumId w:val="76"/>
  </w:num>
  <w:num w:numId="23">
    <w:abstractNumId w:val="100"/>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80"/>
  </w:num>
  <w:num w:numId="28">
    <w:abstractNumId w:val="79"/>
  </w:num>
  <w:num w:numId="29">
    <w:abstractNumId w:val="107"/>
  </w:num>
  <w:num w:numId="30">
    <w:abstractNumId w:val="85"/>
  </w:num>
  <w:num w:numId="31">
    <w:abstractNumId w:val="122"/>
  </w:num>
  <w:num w:numId="32">
    <w:abstractNumId w:val="103"/>
  </w:num>
  <w:num w:numId="33">
    <w:abstractNumId w:val="111"/>
  </w:num>
  <w:num w:numId="34">
    <w:abstractNumId w:val="117"/>
  </w:num>
  <w:num w:numId="35">
    <w:abstractNumId w:val="43"/>
  </w:num>
  <w:num w:numId="36">
    <w:abstractNumId w:val="54"/>
  </w:num>
  <w:num w:numId="37">
    <w:abstractNumId w:val="51"/>
  </w:num>
  <w:num w:numId="38">
    <w:abstractNumId w:val="59"/>
  </w:num>
  <w:num w:numId="39">
    <w:abstractNumId w:val="74"/>
  </w:num>
  <w:num w:numId="40">
    <w:abstractNumId w:val="121"/>
  </w:num>
  <w:num w:numId="41">
    <w:abstractNumId w:val="2"/>
  </w:num>
  <w:num w:numId="42">
    <w:abstractNumId w:val="57"/>
  </w:num>
  <w:num w:numId="43">
    <w:abstractNumId w:val="5"/>
  </w:num>
  <w:num w:numId="44">
    <w:abstractNumId w:val="37"/>
  </w:num>
  <w:num w:numId="45">
    <w:abstractNumId w:val="96"/>
  </w:num>
  <w:num w:numId="46">
    <w:abstractNumId w:val="105"/>
  </w:num>
  <w:num w:numId="47">
    <w:abstractNumId w:val="56"/>
  </w:num>
  <w:num w:numId="48">
    <w:abstractNumId w:val="116"/>
  </w:num>
  <w:num w:numId="49">
    <w:abstractNumId w:val="36"/>
  </w:num>
  <w:num w:numId="50">
    <w:abstractNumId w:val="20"/>
  </w:num>
  <w:num w:numId="51">
    <w:abstractNumId w:val="11"/>
  </w:num>
  <w:num w:numId="52">
    <w:abstractNumId w:val="40"/>
  </w:num>
  <w:num w:numId="53">
    <w:abstractNumId w:val="25"/>
  </w:num>
  <w:num w:numId="54">
    <w:abstractNumId w:val="17"/>
  </w:num>
  <w:num w:numId="55">
    <w:abstractNumId w:val="83"/>
  </w:num>
  <w:num w:numId="56">
    <w:abstractNumId w:val="58"/>
  </w:num>
  <w:num w:numId="57">
    <w:abstractNumId w:val="45"/>
  </w:num>
  <w:num w:numId="58">
    <w:abstractNumId w:val="93"/>
  </w:num>
  <w:num w:numId="59">
    <w:abstractNumId w:val="101"/>
  </w:num>
  <w:num w:numId="60">
    <w:abstractNumId w:val="71"/>
  </w:num>
  <w:num w:numId="61">
    <w:abstractNumId w:val="6"/>
  </w:num>
  <w:num w:numId="62">
    <w:abstractNumId w:val="35"/>
  </w:num>
  <w:num w:numId="63">
    <w:abstractNumId w:val="42"/>
  </w:num>
  <w:num w:numId="64">
    <w:abstractNumId w:val="16"/>
  </w:num>
  <w:num w:numId="65">
    <w:abstractNumId w:val="82"/>
  </w:num>
  <w:num w:numId="66">
    <w:abstractNumId w:val="18"/>
  </w:num>
  <w:num w:numId="67">
    <w:abstractNumId w:val="119"/>
  </w:num>
  <w:num w:numId="68">
    <w:abstractNumId w:val="64"/>
  </w:num>
  <w:num w:numId="69">
    <w:abstractNumId w:val="33"/>
  </w:num>
  <w:num w:numId="70">
    <w:abstractNumId w:val="112"/>
  </w:num>
  <w:num w:numId="71">
    <w:abstractNumId w:val="15"/>
  </w:num>
  <w:num w:numId="72">
    <w:abstractNumId w:val="124"/>
  </w:num>
  <w:num w:numId="73">
    <w:abstractNumId w:val="21"/>
  </w:num>
  <w:num w:numId="74">
    <w:abstractNumId w:val="123"/>
  </w:num>
  <w:num w:numId="75">
    <w:abstractNumId w:val="46"/>
  </w:num>
  <w:num w:numId="76">
    <w:abstractNumId w:val="128"/>
  </w:num>
  <w:num w:numId="77">
    <w:abstractNumId w:val="47"/>
  </w:num>
  <w:num w:numId="78">
    <w:abstractNumId w:val="30"/>
  </w:num>
  <w:num w:numId="79">
    <w:abstractNumId w:val="109"/>
  </w:num>
  <w:num w:numId="80">
    <w:abstractNumId w:val="69"/>
  </w:num>
  <w:num w:numId="81">
    <w:abstractNumId w:val="12"/>
  </w:num>
  <w:num w:numId="82">
    <w:abstractNumId w:val="34"/>
  </w:num>
  <w:num w:numId="83">
    <w:abstractNumId w:val="23"/>
  </w:num>
  <w:num w:numId="84">
    <w:abstractNumId w:val="86"/>
  </w:num>
  <w:num w:numId="85">
    <w:abstractNumId w:val="66"/>
  </w:num>
  <w:num w:numId="86">
    <w:abstractNumId w:val="39"/>
  </w:num>
  <w:num w:numId="87">
    <w:abstractNumId w:val="3"/>
  </w:num>
  <w:num w:numId="88">
    <w:abstractNumId w:val="120"/>
  </w:num>
  <w:num w:numId="89">
    <w:abstractNumId w:val="14"/>
  </w:num>
  <w:num w:numId="90">
    <w:abstractNumId w:val="53"/>
  </w:num>
  <w:num w:numId="91">
    <w:abstractNumId w:val="97"/>
  </w:num>
  <w:num w:numId="92">
    <w:abstractNumId w:val="92"/>
  </w:num>
  <w:num w:numId="93">
    <w:abstractNumId w:val="48"/>
  </w:num>
  <w:num w:numId="94">
    <w:abstractNumId w:val="75"/>
  </w:num>
  <w:num w:numId="95">
    <w:abstractNumId w:val="4"/>
  </w:num>
  <w:num w:numId="96">
    <w:abstractNumId w:val="78"/>
  </w:num>
  <w:num w:numId="97">
    <w:abstractNumId w:val="110"/>
  </w:num>
  <w:num w:numId="98">
    <w:abstractNumId w:val="98"/>
  </w:num>
  <w:num w:numId="99">
    <w:abstractNumId w:val="13"/>
  </w:num>
  <w:num w:numId="100">
    <w:abstractNumId w:val="72"/>
  </w:num>
  <w:num w:numId="101">
    <w:abstractNumId w:val="125"/>
  </w:num>
  <w:num w:numId="102">
    <w:abstractNumId w:val="70"/>
  </w:num>
  <w:num w:numId="103">
    <w:abstractNumId w:val="73"/>
  </w:num>
  <w:num w:numId="104">
    <w:abstractNumId w:val="31"/>
  </w:num>
  <w:num w:numId="105">
    <w:abstractNumId w:val="95"/>
  </w:num>
  <w:num w:numId="106">
    <w:abstractNumId w:val="114"/>
  </w:num>
  <w:num w:numId="107">
    <w:abstractNumId w:val="67"/>
  </w:num>
  <w:num w:numId="108">
    <w:abstractNumId w:val="27"/>
  </w:num>
  <w:num w:numId="109">
    <w:abstractNumId w:val="129"/>
  </w:num>
  <w:num w:numId="110">
    <w:abstractNumId w:val="81"/>
  </w:num>
  <w:num w:numId="111">
    <w:abstractNumId w:val="77"/>
  </w:num>
  <w:num w:numId="112">
    <w:abstractNumId w:val="108"/>
  </w:num>
  <w:num w:numId="113">
    <w:abstractNumId w:val="50"/>
  </w:num>
  <w:num w:numId="114">
    <w:abstractNumId w:val="68"/>
  </w:num>
  <w:num w:numId="115">
    <w:abstractNumId w:val="10"/>
  </w:num>
  <w:num w:numId="116">
    <w:abstractNumId w:val="7"/>
  </w:num>
  <w:num w:numId="117">
    <w:abstractNumId w:val="102"/>
  </w:num>
  <w:num w:numId="118">
    <w:abstractNumId w:val="91"/>
  </w:num>
  <w:num w:numId="119">
    <w:abstractNumId w:val="118"/>
  </w:num>
  <w:num w:numId="120">
    <w:abstractNumId w:val="104"/>
  </w:num>
  <w:num w:numId="121">
    <w:abstractNumId w:val="60"/>
  </w:num>
  <w:num w:numId="122">
    <w:abstractNumId w:val="49"/>
  </w:num>
  <w:num w:numId="123">
    <w:abstractNumId w:val="130"/>
  </w:num>
  <w:num w:numId="124">
    <w:abstractNumId w:val="38"/>
  </w:num>
  <w:num w:numId="125">
    <w:abstractNumId w:val="89"/>
  </w:num>
  <w:num w:numId="126">
    <w:abstractNumId w:val="28"/>
  </w:num>
  <w:num w:numId="127">
    <w:abstractNumId w:val="52"/>
  </w:num>
  <w:num w:numId="128">
    <w:abstractNumId w:val="88"/>
  </w:num>
  <w:num w:numId="129">
    <w:abstractNumId w:val="41"/>
  </w:num>
  <w:num w:numId="130">
    <w:abstractNumId w:val="32"/>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03D"/>
    <w:rsid w:val="00003B20"/>
    <w:rsid w:val="00003B82"/>
    <w:rsid w:val="000044DF"/>
    <w:rsid w:val="00004CD8"/>
    <w:rsid w:val="00004F58"/>
    <w:rsid w:val="00005011"/>
    <w:rsid w:val="00005C8D"/>
    <w:rsid w:val="000064C7"/>
    <w:rsid w:val="000067C4"/>
    <w:rsid w:val="00006D7F"/>
    <w:rsid w:val="00006FBC"/>
    <w:rsid w:val="00007692"/>
    <w:rsid w:val="00007FF4"/>
    <w:rsid w:val="000106A5"/>
    <w:rsid w:val="0001101D"/>
    <w:rsid w:val="0001103D"/>
    <w:rsid w:val="00011F21"/>
    <w:rsid w:val="000124A2"/>
    <w:rsid w:val="00012D16"/>
    <w:rsid w:val="000142E2"/>
    <w:rsid w:val="00014B19"/>
    <w:rsid w:val="00014E9C"/>
    <w:rsid w:val="00016775"/>
    <w:rsid w:val="000168FF"/>
    <w:rsid w:val="000172F9"/>
    <w:rsid w:val="000176A5"/>
    <w:rsid w:val="00017B24"/>
    <w:rsid w:val="00017C8D"/>
    <w:rsid w:val="00017EC2"/>
    <w:rsid w:val="000201F9"/>
    <w:rsid w:val="00020216"/>
    <w:rsid w:val="00020290"/>
    <w:rsid w:val="00020660"/>
    <w:rsid w:val="0002069E"/>
    <w:rsid w:val="00020A5B"/>
    <w:rsid w:val="00020BC8"/>
    <w:rsid w:val="00020F84"/>
    <w:rsid w:val="00021776"/>
    <w:rsid w:val="0002218E"/>
    <w:rsid w:val="000223B8"/>
    <w:rsid w:val="0002295C"/>
    <w:rsid w:val="00022C78"/>
    <w:rsid w:val="00023031"/>
    <w:rsid w:val="00023313"/>
    <w:rsid w:val="00023A70"/>
    <w:rsid w:val="00023BC6"/>
    <w:rsid w:val="00023F39"/>
    <w:rsid w:val="000249E4"/>
    <w:rsid w:val="00024BF3"/>
    <w:rsid w:val="0002539A"/>
    <w:rsid w:val="00025457"/>
    <w:rsid w:val="00025B00"/>
    <w:rsid w:val="000269FB"/>
    <w:rsid w:val="00026A63"/>
    <w:rsid w:val="00026AF7"/>
    <w:rsid w:val="00026F3B"/>
    <w:rsid w:val="000271FC"/>
    <w:rsid w:val="00027286"/>
    <w:rsid w:val="00027461"/>
    <w:rsid w:val="00027AB5"/>
    <w:rsid w:val="000303FB"/>
    <w:rsid w:val="000304FA"/>
    <w:rsid w:val="00030C0A"/>
    <w:rsid w:val="00030C5B"/>
    <w:rsid w:val="000310F7"/>
    <w:rsid w:val="00031457"/>
    <w:rsid w:val="000314F5"/>
    <w:rsid w:val="00032219"/>
    <w:rsid w:val="00032417"/>
    <w:rsid w:val="00032465"/>
    <w:rsid w:val="00033016"/>
    <w:rsid w:val="00033319"/>
    <w:rsid w:val="00033C04"/>
    <w:rsid w:val="00033F4A"/>
    <w:rsid w:val="00034716"/>
    <w:rsid w:val="00034A36"/>
    <w:rsid w:val="00034E03"/>
    <w:rsid w:val="0003557C"/>
    <w:rsid w:val="0003598D"/>
    <w:rsid w:val="00035D7A"/>
    <w:rsid w:val="00036BD8"/>
    <w:rsid w:val="00036C37"/>
    <w:rsid w:val="00036DB2"/>
    <w:rsid w:val="00036E4D"/>
    <w:rsid w:val="000370EE"/>
    <w:rsid w:val="00037CF2"/>
    <w:rsid w:val="00037E1B"/>
    <w:rsid w:val="000400B6"/>
    <w:rsid w:val="00040457"/>
    <w:rsid w:val="00040847"/>
    <w:rsid w:val="00040B88"/>
    <w:rsid w:val="00040BA7"/>
    <w:rsid w:val="00040E9F"/>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47055"/>
    <w:rsid w:val="00050242"/>
    <w:rsid w:val="000508B0"/>
    <w:rsid w:val="00050F84"/>
    <w:rsid w:val="000512FF"/>
    <w:rsid w:val="00051598"/>
    <w:rsid w:val="00051A82"/>
    <w:rsid w:val="00052155"/>
    <w:rsid w:val="000524BE"/>
    <w:rsid w:val="000527E6"/>
    <w:rsid w:val="00052951"/>
    <w:rsid w:val="000531DD"/>
    <w:rsid w:val="000534D6"/>
    <w:rsid w:val="000538A0"/>
    <w:rsid w:val="00053ED1"/>
    <w:rsid w:val="00054333"/>
    <w:rsid w:val="000543D6"/>
    <w:rsid w:val="00055486"/>
    <w:rsid w:val="00055BC3"/>
    <w:rsid w:val="00055F7A"/>
    <w:rsid w:val="00056BC3"/>
    <w:rsid w:val="00056E8E"/>
    <w:rsid w:val="000573B5"/>
    <w:rsid w:val="00057969"/>
    <w:rsid w:val="0005799D"/>
    <w:rsid w:val="00057DD1"/>
    <w:rsid w:val="00060426"/>
    <w:rsid w:val="0006086F"/>
    <w:rsid w:val="00060961"/>
    <w:rsid w:val="00060C6C"/>
    <w:rsid w:val="00060D25"/>
    <w:rsid w:val="00061BA9"/>
    <w:rsid w:val="000623F2"/>
    <w:rsid w:val="000627E6"/>
    <w:rsid w:val="00062854"/>
    <w:rsid w:val="00062F88"/>
    <w:rsid w:val="00063A25"/>
    <w:rsid w:val="00063DFD"/>
    <w:rsid w:val="0006412C"/>
    <w:rsid w:val="000643D3"/>
    <w:rsid w:val="00064638"/>
    <w:rsid w:val="000647EC"/>
    <w:rsid w:val="00064894"/>
    <w:rsid w:val="00064DDF"/>
    <w:rsid w:val="000653DA"/>
    <w:rsid w:val="00065B6C"/>
    <w:rsid w:val="00065C76"/>
    <w:rsid w:val="0006646D"/>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987"/>
    <w:rsid w:val="0007255C"/>
    <w:rsid w:val="00072BED"/>
    <w:rsid w:val="00072DE5"/>
    <w:rsid w:val="00073209"/>
    <w:rsid w:val="000733AD"/>
    <w:rsid w:val="00073471"/>
    <w:rsid w:val="000735FD"/>
    <w:rsid w:val="00073791"/>
    <w:rsid w:val="00073908"/>
    <w:rsid w:val="000740DE"/>
    <w:rsid w:val="000743C8"/>
    <w:rsid w:val="00074543"/>
    <w:rsid w:val="0007494C"/>
    <w:rsid w:val="00074D2F"/>
    <w:rsid w:val="00074E7D"/>
    <w:rsid w:val="000751E9"/>
    <w:rsid w:val="000754B9"/>
    <w:rsid w:val="0007555C"/>
    <w:rsid w:val="00075C1E"/>
    <w:rsid w:val="0007626F"/>
    <w:rsid w:val="000765C3"/>
    <w:rsid w:val="00076EC0"/>
    <w:rsid w:val="000777A9"/>
    <w:rsid w:val="00077FB0"/>
    <w:rsid w:val="0008051F"/>
    <w:rsid w:val="00080933"/>
    <w:rsid w:val="00080E75"/>
    <w:rsid w:val="00081220"/>
    <w:rsid w:val="000814A8"/>
    <w:rsid w:val="000818F8"/>
    <w:rsid w:val="00081B61"/>
    <w:rsid w:val="00081D9F"/>
    <w:rsid w:val="00081FC1"/>
    <w:rsid w:val="000822CA"/>
    <w:rsid w:val="000824D7"/>
    <w:rsid w:val="00082BA9"/>
    <w:rsid w:val="00082DF1"/>
    <w:rsid w:val="00083000"/>
    <w:rsid w:val="00083192"/>
    <w:rsid w:val="000834A4"/>
    <w:rsid w:val="00083547"/>
    <w:rsid w:val="00083C26"/>
    <w:rsid w:val="0008428B"/>
    <w:rsid w:val="00084575"/>
    <w:rsid w:val="00084681"/>
    <w:rsid w:val="00085070"/>
    <w:rsid w:val="00085367"/>
    <w:rsid w:val="000854D0"/>
    <w:rsid w:val="00085554"/>
    <w:rsid w:val="0008794A"/>
    <w:rsid w:val="00090D59"/>
    <w:rsid w:val="0009110C"/>
    <w:rsid w:val="00091A23"/>
    <w:rsid w:val="00091E4F"/>
    <w:rsid w:val="000922B4"/>
    <w:rsid w:val="0009249B"/>
    <w:rsid w:val="0009277D"/>
    <w:rsid w:val="00092CE0"/>
    <w:rsid w:val="00093A3C"/>
    <w:rsid w:val="000940F9"/>
    <w:rsid w:val="000941E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31D"/>
    <w:rsid w:val="000A25AE"/>
    <w:rsid w:val="000A2AD4"/>
    <w:rsid w:val="000A3642"/>
    <w:rsid w:val="000A3664"/>
    <w:rsid w:val="000A3690"/>
    <w:rsid w:val="000A3901"/>
    <w:rsid w:val="000A3ABA"/>
    <w:rsid w:val="000A3DD4"/>
    <w:rsid w:val="000A3EA9"/>
    <w:rsid w:val="000A3F94"/>
    <w:rsid w:val="000A44EA"/>
    <w:rsid w:val="000A48D2"/>
    <w:rsid w:val="000A541F"/>
    <w:rsid w:val="000A57EE"/>
    <w:rsid w:val="000A6538"/>
    <w:rsid w:val="000A667B"/>
    <w:rsid w:val="000A6B83"/>
    <w:rsid w:val="000A709E"/>
    <w:rsid w:val="000A70DC"/>
    <w:rsid w:val="000A74CB"/>
    <w:rsid w:val="000A788E"/>
    <w:rsid w:val="000A7909"/>
    <w:rsid w:val="000A7D72"/>
    <w:rsid w:val="000B024D"/>
    <w:rsid w:val="000B0A1D"/>
    <w:rsid w:val="000B0BB1"/>
    <w:rsid w:val="000B1D63"/>
    <w:rsid w:val="000B1E6A"/>
    <w:rsid w:val="000B2403"/>
    <w:rsid w:val="000B36A9"/>
    <w:rsid w:val="000B3D21"/>
    <w:rsid w:val="000B3DA3"/>
    <w:rsid w:val="000B3E1C"/>
    <w:rsid w:val="000B4396"/>
    <w:rsid w:val="000B4445"/>
    <w:rsid w:val="000B448F"/>
    <w:rsid w:val="000B47CC"/>
    <w:rsid w:val="000B487A"/>
    <w:rsid w:val="000B4C3F"/>
    <w:rsid w:val="000B4DEF"/>
    <w:rsid w:val="000B520F"/>
    <w:rsid w:val="000B5E70"/>
    <w:rsid w:val="000B61B5"/>
    <w:rsid w:val="000B669E"/>
    <w:rsid w:val="000B66A1"/>
    <w:rsid w:val="000B6D6B"/>
    <w:rsid w:val="000B701E"/>
    <w:rsid w:val="000B7161"/>
    <w:rsid w:val="000B7751"/>
    <w:rsid w:val="000B7965"/>
    <w:rsid w:val="000B7C9A"/>
    <w:rsid w:val="000B7E76"/>
    <w:rsid w:val="000C000D"/>
    <w:rsid w:val="000C039F"/>
    <w:rsid w:val="000C0542"/>
    <w:rsid w:val="000C05C2"/>
    <w:rsid w:val="000C07D2"/>
    <w:rsid w:val="000C0A2A"/>
    <w:rsid w:val="000C0D03"/>
    <w:rsid w:val="000C1179"/>
    <w:rsid w:val="000C1453"/>
    <w:rsid w:val="000C1A3B"/>
    <w:rsid w:val="000C1DCB"/>
    <w:rsid w:val="000C2317"/>
    <w:rsid w:val="000C26E9"/>
    <w:rsid w:val="000C3743"/>
    <w:rsid w:val="000C385D"/>
    <w:rsid w:val="000C3EAE"/>
    <w:rsid w:val="000C4B3E"/>
    <w:rsid w:val="000C4D3E"/>
    <w:rsid w:val="000C50D7"/>
    <w:rsid w:val="000C5177"/>
    <w:rsid w:val="000C520E"/>
    <w:rsid w:val="000C522E"/>
    <w:rsid w:val="000C54E7"/>
    <w:rsid w:val="000C5740"/>
    <w:rsid w:val="000C5D42"/>
    <w:rsid w:val="000C6018"/>
    <w:rsid w:val="000C618D"/>
    <w:rsid w:val="000C63F2"/>
    <w:rsid w:val="000C683F"/>
    <w:rsid w:val="000C6DD9"/>
    <w:rsid w:val="000C6E3D"/>
    <w:rsid w:val="000C730D"/>
    <w:rsid w:val="000C73ED"/>
    <w:rsid w:val="000C7A5D"/>
    <w:rsid w:val="000D0210"/>
    <w:rsid w:val="000D0257"/>
    <w:rsid w:val="000D046E"/>
    <w:rsid w:val="000D06A7"/>
    <w:rsid w:val="000D0B21"/>
    <w:rsid w:val="000D0D07"/>
    <w:rsid w:val="000D0EA0"/>
    <w:rsid w:val="000D1069"/>
    <w:rsid w:val="000D12F0"/>
    <w:rsid w:val="000D1B0E"/>
    <w:rsid w:val="000D2025"/>
    <w:rsid w:val="000D22CB"/>
    <w:rsid w:val="000D2728"/>
    <w:rsid w:val="000D285C"/>
    <w:rsid w:val="000D28F2"/>
    <w:rsid w:val="000D305A"/>
    <w:rsid w:val="000D38CE"/>
    <w:rsid w:val="000D3984"/>
    <w:rsid w:val="000D3E9A"/>
    <w:rsid w:val="000D49B0"/>
    <w:rsid w:val="000D4EAA"/>
    <w:rsid w:val="000D5517"/>
    <w:rsid w:val="000D5577"/>
    <w:rsid w:val="000D64B3"/>
    <w:rsid w:val="000D680B"/>
    <w:rsid w:val="000D6CD4"/>
    <w:rsid w:val="000D7C5D"/>
    <w:rsid w:val="000D7DB9"/>
    <w:rsid w:val="000E0C7E"/>
    <w:rsid w:val="000E0DE2"/>
    <w:rsid w:val="000E12B3"/>
    <w:rsid w:val="000E14C2"/>
    <w:rsid w:val="000E2751"/>
    <w:rsid w:val="000E35D3"/>
    <w:rsid w:val="000E3D7A"/>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29A"/>
    <w:rsid w:val="000F0479"/>
    <w:rsid w:val="000F050C"/>
    <w:rsid w:val="000F08C8"/>
    <w:rsid w:val="000F1488"/>
    <w:rsid w:val="000F2203"/>
    <w:rsid w:val="000F2BEF"/>
    <w:rsid w:val="000F30D8"/>
    <w:rsid w:val="000F4B74"/>
    <w:rsid w:val="000F4C77"/>
    <w:rsid w:val="000F5174"/>
    <w:rsid w:val="000F5700"/>
    <w:rsid w:val="000F5793"/>
    <w:rsid w:val="000F5FC0"/>
    <w:rsid w:val="000F620B"/>
    <w:rsid w:val="000F684D"/>
    <w:rsid w:val="000F6D86"/>
    <w:rsid w:val="000F70CD"/>
    <w:rsid w:val="000F7236"/>
    <w:rsid w:val="000F7397"/>
    <w:rsid w:val="000F78B5"/>
    <w:rsid w:val="00100931"/>
    <w:rsid w:val="00100F1D"/>
    <w:rsid w:val="001014C1"/>
    <w:rsid w:val="00101B6F"/>
    <w:rsid w:val="00101F35"/>
    <w:rsid w:val="001020BC"/>
    <w:rsid w:val="00102208"/>
    <w:rsid w:val="0010260B"/>
    <w:rsid w:val="00103054"/>
    <w:rsid w:val="00103131"/>
    <w:rsid w:val="001033DC"/>
    <w:rsid w:val="0010354E"/>
    <w:rsid w:val="001038CE"/>
    <w:rsid w:val="00103C32"/>
    <w:rsid w:val="001041DD"/>
    <w:rsid w:val="00104E2D"/>
    <w:rsid w:val="00105500"/>
    <w:rsid w:val="00105A43"/>
    <w:rsid w:val="00105CAF"/>
    <w:rsid w:val="00105EE7"/>
    <w:rsid w:val="001061DC"/>
    <w:rsid w:val="00106380"/>
    <w:rsid w:val="00106510"/>
    <w:rsid w:val="001072C6"/>
    <w:rsid w:val="001072D3"/>
    <w:rsid w:val="0010743E"/>
    <w:rsid w:val="00110014"/>
    <w:rsid w:val="0011069A"/>
    <w:rsid w:val="001107FE"/>
    <w:rsid w:val="00110B85"/>
    <w:rsid w:val="00111724"/>
    <w:rsid w:val="001128CA"/>
    <w:rsid w:val="00112CCE"/>
    <w:rsid w:val="00112D38"/>
    <w:rsid w:val="001144FB"/>
    <w:rsid w:val="00114CB3"/>
    <w:rsid w:val="0011528C"/>
    <w:rsid w:val="001155EE"/>
    <w:rsid w:val="00115A2F"/>
    <w:rsid w:val="00115CEF"/>
    <w:rsid w:val="001165FB"/>
    <w:rsid w:val="0011692E"/>
    <w:rsid w:val="0011695F"/>
    <w:rsid w:val="001176EF"/>
    <w:rsid w:val="00117BF4"/>
    <w:rsid w:val="001201C0"/>
    <w:rsid w:val="001206DF"/>
    <w:rsid w:val="00120A50"/>
    <w:rsid w:val="00120B9A"/>
    <w:rsid w:val="00120FED"/>
    <w:rsid w:val="001212D6"/>
    <w:rsid w:val="00121570"/>
    <w:rsid w:val="001217D9"/>
    <w:rsid w:val="00121938"/>
    <w:rsid w:val="00121A92"/>
    <w:rsid w:val="00121BF8"/>
    <w:rsid w:val="00121E0B"/>
    <w:rsid w:val="00121EBC"/>
    <w:rsid w:val="00122865"/>
    <w:rsid w:val="00122CEF"/>
    <w:rsid w:val="00123250"/>
    <w:rsid w:val="0012336B"/>
    <w:rsid w:val="00123D3D"/>
    <w:rsid w:val="00123F3F"/>
    <w:rsid w:val="00123F5E"/>
    <w:rsid w:val="00124228"/>
    <w:rsid w:val="001244B0"/>
    <w:rsid w:val="00124E6D"/>
    <w:rsid w:val="00124F19"/>
    <w:rsid w:val="0012580E"/>
    <w:rsid w:val="00125927"/>
    <w:rsid w:val="00125B3D"/>
    <w:rsid w:val="00125C24"/>
    <w:rsid w:val="001276C5"/>
    <w:rsid w:val="00127A89"/>
    <w:rsid w:val="00130936"/>
    <w:rsid w:val="00130AD9"/>
    <w:rsid w:val="00130CFA"/>
    <w:rsid w:val="00130FFA"/>
    <w:rsid w:val="00131297"/>
    <w:rsid w:val="00132055"/>
    <w:rsid w:val="001325C0"/>
    <w:rsid w:val="0013262C"/>
    <w:rsid w:val="00132F37"/>
    <w:rsid w:val="00133697"/>
    <w:rsid w:val="00133741"/>
    <w:rsid w:val="0013383C"/>
    <w:rsid w:val="00133886"/>
    <w:rsid w:val="00133A51"/>
    <w:rsid w:val="00134616"/>
    <w:rsid w:val="00134645"/>
    <w:rsid w:val="00134C92"/>
    <w:rsid w:val="00135A01"/>
    <w:rsid w:val="00135D12"/>
    <w:rsid w:val="00137153"/>
    <w:rsid w:val="001371DA"/>
    <w:rsid w:val="00137558"/>
    <w:rsid w:val="0013764A"/>
    <w:rsid w:val="00137817"/>
    <w:rsid w:val="00137B33"/>
    <w:rsid w:val="0014042C"/>
    <w:rsid w:val="001407FE"/>
    <w:rsid w:val="00140CE3"/>
    <w:rsid w:val="00140EA8"/>
    <w:rsid w:val="0014162C"/>
    <w:rsid w:val="00141705"/>
    <w:rsid w:val="00141B0E"/>
    <w:rsid w:val="001420EC"/>
    <w:rsid w:val="0014261F"/>
    <w:rsid w:val="00142948"/>
    <w:rsid w:val="001429B2"/>
    <w:rsid w:val="001429D0"/>
    <w:rsid w:val="001430EB"/>
    <w:rsid w:val="00143AD7"/>
    <w:rsid w:val="001440E5"/>
    <w:rsid w:val="00144248"/>
    <w:rsid w:val="0014439F"/>
    <w:rsid w:val="00144C4E"/>
    <w:rsid w:val="0014525C"/>
    <w:rsid w:val="001452B6"/>
    <w:rsid w:val="001456CE"/>
    <w:rsid w:val="001463A1"/>
    <w:rsid w:val="00146657"/>
    <w:rsid w:val="001471BE"/>
    <w:rsid w:val="0014799B"/>
    <w:rsid w:val="00147E0C"/>
    <w:rsid w:val="001509EB"/>
    <w:rsid w:val="00151D4D"/>
    <w:rsid w:val="00152083"/>
    <w:rsid w:val="0015249A"/>
    <w:rsid w:val="00152AF4"/>
    <w:rsid w:val="001532F6"/>
    <w:rsid w:val="001536FA"/>
    <w:rsid w:val="0015434D"/>
    <w:rsid w:val="001549ED"/>
    <w:rsid w:val="00155321"/>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6989"/>
    <w:rsid w:val="001669C6"/>
    <w:rsid w:val="00166B3A"/>
    <w:rsid w:val="00166D35"/>
    <w:rsid w:val="0016704B"/>
    <w:rsid w:val="00167090"/>
    <w:rsid w:val="00167288"/>
    <w:rsid w:val="0016783A"/>
    <w:rsid w:val="0017048A"/>
    <w:rsid w:val="001704AB"/>
    <w:rsid w:val="001705F3"/>
    <w:rsid w:val="00170BDB"/>
    <w:rsid w:val="00170C82"/>
    <w:rsid w:val="00170D3E"/>
    <w:rsid w:val="00170E77"/>
    <w:rsid w:val="001716AD"/>
    <w:rsid w:val="00171765"/>
    <w:rsid w:val="001717E4"/>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5F79"/>
    <w:rsid w:val="00176343"/>
    <w:rsid w:val="0017656A"/>
    <w:rsid w:val="001765D5"/>
    <w:rsid w:val="00176D7E"/>
    <w:rsid w:val="0017789F"/>
    <w:rsid w:val="00177B63"/>
    <w:rsid w:val="00180AAE"/>
    <w:rsid w:val="00180C06"/>
    <w:rsid w:val="00181671"/>
    <w:rsid w:val="0018179C"/>
    <w:rsid w:val="001818D2"/>
    <w:rsid w:val="00182536"/>
    <w:rsid w:val="00182989"/>
    <w:rsid w:val="00182C05"/>
    <w:rsid w:val="00182CBF"/>
    <w:rsid w:val="0018303A"/>
    <w:rsid w:val="001837F9"/>
    <w:rsid w:val="00184031"/>
    <w:rsid w:val="0018478B"/>
    <w:rsid w:val="00184791"/>
    <w:rsid w:val="00185080"/>
    <w:rsid w:val="0018559D"/>
    <w:rsid w:val="001855FA"/>
    <w:rsid w:val="00185BD2"/>
    <w:rsid w:val="00185EA4"/>
    <w:rsid w:val="00186BF1"/>
    <w:rsid w:val="00186CD8"/>
    <w:rsid w:val="001874BF"/>
    <w:rsid w:val="001874C5"/>
    <w:rsid w:val="00187D4D"/>
    <w:rsid w:val="00187DE6"/>
    <w:rsid w:val="00187E2D"/>
    <w:rsid w:val="00190006"/>
    <w:rsid w:val="001907E2"/>
    <w:rsid w:val="00190B4D"/>
    <w:rsid w:val="00191392"/>
    <w:rsid w:val="001917F5"/>
    <w:rsid w:val="00192867"/>
    <w:rsid w:val="00192F34"/>
    <w:rsid w:val="00193CB6"/>
    <w:rsid w:val="0019433E"/>
    <w:rsid w:val="00194ACF"/>
    <w:rsid w:val="00195603"/>
    <w:rsid w:val="00195FBB"/>
    <w:rsid w:val="00196D66"/>
    <w:rsid w:val="00197D86"/>
    <w:rsid w:val="00197E35"/>
    <w:rsid w:val="001A0863"/>
    <w:rsid w:val="001A0E58"/>
    <w:rsid w:val="001A1872"/>
    <w:rsid w:val="001A19F7"/>
    <w:rsid w:val="001A1A7C"/>
    <w:rsid w:val="001A22E8"/>
    <w:rsid w:val="001A3026"/>
    <w:rsid w:val="001A33B4"/>
    <w:rsid w:val="001A3801"/>
    <w:rsid w:val="001A3939"/>
    <w:rsid w:val="001A397C"/>
    <w:rsid w:val="001A3AD2"/>
    <w:rsid w:val="001A3F3D"/>
    <w:rsid w:val="001A411A"/>
    <w:rsid w:val="001A429C"/>
    <w:rsid w:val="001A42C2"/>
    <w:rsid w:val="001A4B95"/>
    <w:rsid w:val="001A4E24"/>
    <w:rsid w:val="001A4FE8"/>
    <w:rsid w:val="001A5528"/>
    <w:rsid w:val="001A58B7"/>
    <w:rsid w:val="001A5F29"/>
    <w:rsid w:val="001A6747"/>
    <w:rsid w:val="001A6BC9"/>
    <w:rsid w:val="001A6E82"/>
    <w:rsid w:val="001A7974"/>
    <w:rsid w:val="001A7C8D"/>
    <w:rsid w:val="001B0812"/>
    <w:rsid w:val="001B09EA"/>
    <w:rsid w:val="001B142C"/>
    <w:rsid w:val="001B1708"/>
    <w:rsid w:val="001B190A"/>
    <w:rsid w:val="001B1936"/>
    <w:rsid w:val="001B1C19"/>
    <w:rsid w:val="001B2121"/>
    <w:rsid w:val="001B2531"/>
    <w:rsid w:val="001B295E"/>
    <w:rsid w:val="001B2D6D"/>
    <w:rsid w:val="001B3120"/>
    <w:rsid w:val="001B3386"/>
    <w:rsid w:val="001B3A72"/>
    <w:rsid w:val="001B411C"/>
    <w:rsid w:val="001B42EC"/>
    <w:rsid w:val="001B46EA"/>
    <w:rsid w:val="001B4C46"/>
    <w:rsid w:val="001B5626"/>
    <w:rsid w:val="001B56EE"/>
    <w:rsid w:val="001B57CA"/>
    <w:rsid w:val="001B57D6"/>
    <w:rsid w:val="001B6925"/>
    <w:rsid w:val="001B6C64"/>
    <w:rsid w:val="001B6E17"/>
    <w:rsid w:val="001B717B"/>
    <w:rsid w:val="001B74CF"/>
    <w:rsid w:val="001C0497"/>
    <w:rsid w:val="001C08A1"/>
    <w:rsid w:val="001C0D3F"/>
    <w:rsid w:val="001C1268"/>
    <w:rsid w:val="001C1954"/>
    <w:rsid w:val="001C1B30"/>
    <w:rsid w:val="001C1F0B"/>
    <w:rsid w:val="001C21D3"/>
    <w:rsid w:val="001C28BD"/>
    <w:rsid w:val="001C2EF4"/>
    <w:rsid w:val="001C3332"/>
    <w:rsid w:val="001C3382"/>
    <w:rsid w:val="001C3BB0"/>
    <w:rsid w:val="001C3C2F"/>
    <w:rsid w:val="001C44CA"/>
    <w:rsid w:val="001C44F5"/>
    <w:rsid w:val="001C46CF"/>
    <w:rsid w:val="001C47DE"/>
    <w:rsid w:val="001C5311"/>
    <w:rsid w:val="001C578C"/>
    <w:rsid w:val="001C5A8D"/>
    <w:rsid w:val="001C5F00"/>
    <w:rsid w:val="001C68A3"/>
    <w:rsid w:val="001C6962"/>
    <w:rsid w:val="001C6D1C"/>
    <w:rsid w:val="001C782A"/>
    <w:rsid w:val="001C7C81"/>
    <w:rsid w:val="001D040E"/>
    <w:rsid w:val="001D08FF"/>
    <w:rsid w:val="001D0B65"/>
    <w:rsid w:val="001D0BA9"/>
    <w:rsid w:val="001D0CE5"/>
    <w:rsid w:val="001D12B8"/>
    <w:rsid w:val="001D22A8"/>
    <w:rsid w:val="001D27DC"/>
    <w:rsid w:val="001D3A7D"/>
    <w:rsid w:val="001D3CAE"/>
    <w:rsid w:val="001D431B"/>
    <w:rsid w:val="001D4D5C"/>
    <w:rsid w:val="001D4FF0"/>
    <w:rsid w:val="001D519D"/>
    <w:rsid w:val="001D5650"/>
    <w:rsid w:val="001D62DB"/>
    <w:rsid w:val="001D6639"/>
    <w:rsid w:val="001D6817"/>
    <w:rsid w:val="001D6C8C"/>
    <w:rsid w:val="001D70A3"/>
    <w:rsid w:val="001D76D4"/>
    <w:rsid w:val="001D7FBA"/>
    <w:rsid w:val="001E046B"/>
    <w:rsid w:val="001E0502"/>
    <w:rsid w:val="001E05E2"/>
    <w:rsid w:val="001E0F6D"/>
    <w:rsid w:val="001E143A"/>
    <w:rsid w:val="001E1915"/>
    <w:rsid w:val="001E1E0A"/>
    <w:rsid w:val="001E30B3"/>
    <w:rsid w:val="001E3710"/>
    <w:rsid w:val="001E3C46"/>
    <w:rsid w:val="001E43BE"/>
    <w:rsid w:val="001E445D"/>
    <w:rsid w:val="001E473C"/>
    <w:rsid w:val="001E4B56"/>
    <w:rsid w:val="001E6748"/>
    <w:rsid w:val="001E6863"/>
    <w:rsid w:val="001E69FC"/>
    <w:rsid w:val="001E7236"/>
    <w:rsid w:val="001E799E"/>
    <w:rsid w:val="001F0C13"/>
    <w:rsid w:val="001F240A"/>
    <w:rsid w:val="001F2A24"/>
    <w:rsid w:val="001F303B"/>
    <w:rsid w:val="001F364C"/>
    <w:rsid w:val="001F3C6B"/>
    <w:rsid w:val="001F3CA3"/>
    <w:rsid w:val="001F3DF5"/>
    <w:rsid w:val="001F3F48"/>
    <w:rsid w:val="001F4430"/>
    <w:rsid w:val="001F5146"/>
    <w:rsid w:val="001F60D9"/>
    <w:rsid w:val="001F66B1"/>
    <w:rsid w:val="001F6709"/>
    <w:rsid w:val="001F6828"/>
    <w:rsid w:val="001F6E20"/>
    <w:rsid w:val="001F6FFC"/>
    <w:rsid w:val="001F73A1"/>
    <w:rsid w:val="001F7670"/>
    <w:rsid w:val="001F7AAE"/>
    <w:rsid w:val="001F7B91"/>
    <w:rsid w:val="001F7F84"/>
    <w:rsid w:val="00200264"/>
    <w:rsid w:val="00200770"/>
    <w:rsid w:val="00200780"/>
    <w:rsid w:val="00200C61"/>
    <w:rsid w:val="00200FB9"/>
    <w:rsid w:val="002016D2"/>
    <w:rsid w:val="0020194A"/>
    <w:rsid w:val="00201F84"/>
    <w:rsid w:val="002025F9"/>
    <w:rsid w:val="00202AA7"/>
    <w:rsid w:val="00204380"/>
    <w:rsid w:val="00204650"/>
    <w:rsid w:val="00204DF2"/>
    <w:rsid w:val="00204FD4"/>
    <w:rsid w:val="002050DF"/>
    <w:rsid w:val="002055DC"/>
    <w:rsid w:val="0020630C"/>
    <w:rsid w:val="002066F3"/>
    <w:rsid w:val="00206919"/>
    <w:rsid w:val="002072C3"/>
    <w:rsid w:val="00207D7C"/>
    <w:rsid w:val="00207EEA"/>
    <w:rsid w:val="00207FCC"/>
    <w:rsid w:val="002102B1"/>
    <w:rsid w:val="002102BC"/>
    <w:rsid w:val="00210C02"/>
    <w:rsid w:val="00210E5E"/>
    <w:rsid w:val="0021107C"/>
    <w:rsid w:val="0021123E"/>
    <w:rsid w:val="00211BF6"/>
    <w:rsid w:val="00211C12"/>
    <w:rsid w:val="00211E36"/>
    <w:rsid w:val="0021200F"/>
    <w:rsid w:val="0021247D"/>
    <w:rsid w:val="00212A8A"/>
    <w:rsid w:val="00213203"/>
    <w:rsid w:val="0021355F"/>
    <w:rsid w:val="00213684"/>
    <w:rsid w:val="00215466"/>
    <w:rsid w:val="00215CFC"/>
    <w:rsid w:val="00215D0B"/>
    <w:rsid w:val="00216302"/>
    <w:rsid w:val="002164B9"/>
    <w:rsid w:val="00216A38"/>
    <w:rsid w:val="00216A51"/>
    <w:rsid w:val="00216EBA"/>
    <w:rsid w:val="00217115"/>
    <w:rsid w:val="002171BB"/>
    <w:rsid w:val="00217AA1"/>
    <w:rsid w:val="00220042"/>
    <w:rsid w:val="00220277"/>
    <w:rsid w:val="0022055C"/>
    <w:rsid w:val="002205F8"/>
    <w:rsid w:val="002207DD"/>
    <w:rsid w:val="00220928"/>
    <w:rsid w:val="00220CBF"/>
    <w:rsid w:val="00220D89"/>
    <w:rsid w:val="00221CEF"/>
    <w:rsid w:val="0022207D"/>
    <w:rsid w:val="00222884"/>
    <w:rsid w:val="00222952"/>
    <w:rsid w:val="00223438"/>
    <w:rsid w:val="00224304"/>
    <w:rsid w:val="002244BF"/>
    <w:rsid w:val="002245BB"/>
    <w:rsid w:val="00224796"/>
    <w:rsid w:val="00224AEA"/>
    <w:rsid w:val="00224D4D"/>
    <w:rsid w:val="00224E8A"/>
    <w:rsid w:val="002255A5"/>
    <w:rsid w:val="002255EE"/>
    <w:rsid w:val="00226396"/>
    <w:rsid w:val="002265D1"/>
    <w:rsid w:val="00227757"/>
    <w:rsid w:val="00227E16"/>
    <w:rsid w:val="00227E3D"/>
    <w:rsid w:val="00227EDD"/>
    <w:rsid w:val="002300CB"/>
    <w:rsid w:val="002304E6"/>
    <w:rsid w:val="002317C7"/>
    <w:rsid w:val="0023193D"/>
    <w:rsid w:val="00231C06"/>
    <w:rsid w:val="00231C9E"/>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A86"/>
    <w:rsid w:val="002373FB"/>
    <w:rsid w:val="00237752"/>
    <w:rsid w:val="00237DEE"/>
    <w:rsid w:val="00240271"/>
    <w:rsid w:val="00240C75"/>
    <w:rsid w:val="00240FC0"/>
    <w:rsid w:val="00241017"/>
    <w:rsid w:val="002413C3"/>
    <w:rsid w:val="0024143B"/>
    <w:rsid w:val="00241627"/>
    <w:rsid w:val="0024197E"/>
    <w:rsid w:val="00244626"/>
    <w:rsid w:val="0024484F"/>
    <w:rsid w:val="002452B7"/>
    <w:rsid w:val="0024576C"/>
    <w:rsid w:val="0024615E"/>
    <w:rsid w:val="00246358"/>
    <w:rsid w:val="00246530"/>
    <w:rsid w:val="0024660C"/>
    <w:rsid w:val="00246A18"/>
    <w:rsid w:val="00247155"/>
    <w:rsid w:val="00247852"/>
    <w:rsid w:val="00247BFB"/>
    <w:rsid w:val="00247F9D"/>
    <w:rsid w:val="0025058F"/>
    <w:rsid w:val="00250DB3"/>
    <w:rsid w:val="002510F3"/>
    <w:rsid w:val="0025131A"/>
    <w:rsid w:val="0025146A"/>
    <w:rsid w:val="00251889"/>
    <w:rsid w:val="002526AA"/>
    <w:rsid w:val="00252807"/>
    <w:rsid w:val="00252AC1"/>
    <w:rsid w:val="00252BE0"/>
    <w:rsid w:val="00252D59"/>
    <w:rsid w:val="002531E0"/>
    <w:rsid w:val="00253675"/>
    <w:rsid w:val="002539E1"/>
    <w:rsid w:val="00253BF6"/>
    <w:rsid w:val="00253DEB"/>
    <w:rsid w:val="002548F4"/>
    <w:rsid w:val="0025493F"/>
    <w:rsid w:val="00254B54"/>
    <w:rsid w:val="002550C1"/>
    <w:rsid w:val="002550F5"/>
    <w:rsid w:val="002557C9"/>
    <w:rsid w:val="00255D9C"/>
    <w:rsid w:val="002560F9"/>
    <w:rsid w:val="00256785"/>
    <w:rsid w:val="0025703F"/>
    <w:rsid w:val="0025748E"/>
    <w:rsid w:val="002578D9"/>
    <w:rsid w:val="00257DC0"/>
    <w:rsid w:val="002600B0"/>
    <w:rsid w:val="00260A1D"/>
    <w:rsid w:val="00260B27"/>
    <w:rsid w:val="00260EC5"/>
    <w:rsid w:val="00261448"/>
    <w:rsid w:val="002621CD"/>
    <w:rsid w:val="00262267"/>
    <w:rsid w:val="00263750"/>
    <w:rsid w:val="00264002"/>
    <w:rsid w:val="00264363"/>
    <w:rsid w:val="002647D2"/>
    <w:rsid w:val="00264D1C"/>
    <w:rsid w:val="00264FE0"/>
    <w:rsid w:val="00265C8A"/>
    <w:rsid w:val="00266507"/>
    <w:rsid w:val="00266E0A"/>
    <w:rsid w:val="00266E1F"/>
    <w:rsid w:val="00267334"/>
    <w:rsid w:val="00267484"/>
    <w:rsid w:val="00267952"/>
    <w:rsid w:val="00267EF8"/>
    <w:rsid w:val="002703A8"/>
    <w:rsid w:val="002706D6"/>
    <w:rsid w:val="00270716"/>
    <w:rsid w:val="00270992"/>
    <w:rsid w:val="002709D2"/>
    <w:rsid w:val="00270C89"/>
    <w:rsid w:val="00270DC5"/>
    <w:rsid w:val="002710A1"/>
    <w:rsid w:val="00271FD5"/>
    <w:rsid w:val="002721C8"/>
    <w:rsid w:val="00272DDD"/>
    <w:rsid w:val="00272EE5"/>
    <w:rsid w:val="002730CB"/>
    <w:rsid w:val="00273108"/>
    <w:rsid w:val="00273E39"/>
    <w:rsid w:val="00273E7B"/>
    <w:rsid w:val="0027405B"/>
    <w:rsid w:val="002746F7"/>
    <w:rsid w:val="00274E01"/>
    <w:rsid w:val="00274E05"/>
    <w:rsid w:val="00274ECC"/>
    <w:rsid w:val="002754D1"/>
    <w:rsid w:val="00275D14"/>
    <w:rsid w:val="00275E00"/>
    <w:rsid w:val="00276090"/>
    <w:rsid w:val="002763AB"/>
    <w:rsid w:val="002763BD"/>
    <w:rsid w:val="002771FC"/>
    <w:rsid w:val="00277213"/>
    <w:rsid w:val="00277273"/>
    <w:rsid w:val="002779D9"/>
    <w:rsid w:val="00277B9E"/>
    <w:rsid w:val="00277C68"/>
    <w:rsid w:val="00280722"/>
    <w:rsid w:val="00280A28"/>
    <w:rsid w:val="00280BB0"/>
    <w:rsid w:val="00280C33"/>
    <w:rsid w:val="00281143"/>
    <w:rsid w:val="002811F2"/>
    <w:rsid w:val="00281B3D"/>
    <w:rsid w:val="00281B8F"/>
    <w:rsid w:val="00281F08"/>
    <w:rsid w:val="0028248E"/>
    <w:rsid w:val="00282591"/>
    <w:rsid w:val="00282CAB"/>
    <w:rsid w:val="00282F65"/>
    <w:rsid w:val="00283586"/>
    <w:rsid w:val="002835FF"/>
    <w:rsid w:val="00283AD7"/>
    <w:rsid w:val="00283B03"/>
    <w:rsid w:val="00283B0A"/>
    <w:rsid w:val="00284048"/>
    <w:rsid w:val="00284061"/>
    <w:rsid w:val="0028416A"/>
    <w:rsid w:val="00284255"/>
    <w:rsid w:val="002846B1"/>
    <w:rsid w:val="00284B27"/>
    <w:rsid w:val="00285265"/>
    <w:rsid w:val="002853F8"/>
    <w:rsid w:val="00285CCF"/>
    <w:rsid w:val="00285EAC"/>
    <w:rsid w:val="002865E7"/>
    <w:rsid w:val="00286952"/>
    <w:rsid w:val="00286F1F"/>
    <w:rsid w:val="00287265"/>
    <w:rsid w:val="00287819"/>
    <w:rsid w:val="00287A77"/>
    <w:rsid w:val="00287F26"/>
    <w:rsid w:val="00290CC2"/>
    <w:rsid w:val="00290DAA"/>
    <w:rsid w:val="002913A3"/>
    <w:rsid w:val="00292482"/>
    <w:rsid w:val="00292487"/>
    <w:rsid w:val="002924ED"/>
    <w:rsid w:val="00292BD2"/>
    <w:rsid w:val="00293533"/>
    <w:rsid w:val="002938B2"/>
    <w:rsid w:val="00293A94"/>
    <w:rsid w:val="00293C4A"/>
    <w:rsid w:val="002944A2"/>
    <w:rsid w:val="0029575D"/>
    <w:rsid w:val="0029599A"/>
    <w:rsid w:val="002961A6"/>
    <w:rsid w:val="0029645E"/>
    <w:rsid w:val="0029660B"/>
    <w:rsid w:val="00296693"/>
    <w:rsid w:val="00296766"/>
    <w:rsid w:val="00296BB9"/>
    <w:rsid w:val="002979F9"/>
    <w:rsid w:val="00297C08"/>
    <w:rsid w:val="002A053C"/>
    <w:rsid w:val="002A0B1F"/>
    <w:rsid w:val="002A0EA7"/>
    <w:rsid w:val="002A1482"/>
    <w:rsid w:val="002A1774"/>
    <w:rsid w:val="002A19B4"/>
    <w:rsid w:val="002A1C28"/>
    <w:rsid w:val="002A227E"/>
    <w:rsid w:val="002A22B1"/>
    <w:rsid w:val="002A2509"/>
    <w:rsid w:val="002A2D62"/>
    <w:rsid w:val="002A3AA2"/>
    <w:rsid w:val="002A3B04"/>
    <w:rsid w:val="002A4AF5"/>
    <w:rsid w:val="002A57AB"/>
    <w:rsid w:val="002A58D6"/>
    <w:rsid w:val="002A5EF9"/>
    <w:rsid w:val="002A64E9"/>
    <w:rsid w:val="002A6563"/>
    <w:rsid w:val="002A668F"/>
    <w:rsid w:val="002A6F9F"/>
    <w:rsid w:val="002A7699"/>
    <w:rsid w:val="002A795B"/>
    <w:rsid w:val="002A7C84"/>
    <w:rsid w:val="002A7FA5"/>
    <w:rsid w:val="002B0810"/>
    <w:rsid w:val="002B1708"/>
    <w:rsid w:val="002B28DF"/>
    <w:rsid w:val="002B3245"/>
    <w:rsid w:val="002B35C9"/>
    <w:rsid w:val="002B374B"/>
    <w:rsid w:val="002B3D3B"/>
    <w:rsid w:val="002B4167"/>
    <w:rsid w:val="002B42F3"/>
    <w:rsid w:val="002B43B9"/>
    <w:rsid w:val="002B4F7B"/>
    <w:rsid w:val="002B537F"/>
    <w:rsid w:val="002B5505"/>
    <w:rsid w:val="002B617B"/>
    <w:rsid w:val="002B6307"/>
    <w:rsid w:val="002B64DE"/>
    <w:rsid w:val="002B687A"/>
    <w:rsid w:val="002B6D86"/>
    <w:rsid w:val="002B6E2E"/>
    <w:rsid w:val="002B7065"/>
    <w:rsid w:val="002B7154"/>
    <w:rsid w:val="002B7510"/>
    <w:rsid w:val="002B75FF"/>
    <w:rsid w:val="002B7A67"/>
    <w:rsid w:val="002B7DDF"/>
    <w:rsid w:val="002B7E0E"/>
    <w:rsid w:val="002C00C9"/>
    <w:rsid w:val="002C07C6"/>
    <w:rsid w:val="002C0AE4"/>
    <w:rsid w:val="002C0F7B"/>
    <w:rsid w:val="002C1076"/>
    <w:rsid w:val="002C10FA"/>
    <w:rsid w:val="002C280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305"/>
    <w:rsid w:val="002D17E5"/>
    <w:rsid w:val="002D186E"/>
    <w:rsid w:val="002D19E8"/>
    <w:rsid w:val="002D1B05"/>
    <w:rsid w:val="002D44E2"/>
    <w:rsid w:val="002D46A4"/>
    <w:rsid w:val="002D4CB0"/>
    <w:rsid w:val="002D4DD9"/>
    <w:rsid w:val="002D5972"/>
    <w:rsid w:val="002D5FCD"/>
    <w:rsid w:val="002D6509"/>
    <w:rsid w:val="002D6559"/>
    <w:rsid w:val="002D6FF0"/>
    <w:rsid w:val="002D7107"/>
    <w:rsid w:val="002D754D"/>
    <w:rsid w:val="002D7602"/>
    <w:rsid w:val="002D7680"/>
    <w:rsid w:val="002D76F3"/>
    <w:rsid w:val="002D7801"/>
    <w:rsid w:val="002E06B3"/>
    <w:rsid w:val="002E082D"/>
    <w:rsid w:val="002E0980"/>
    <w:rsid w:val="002E0A41"/>
    <w:rsid w:val="002E10B1"/>
    <w:rsid w:val="002E17A0"/>
    <w:rsid w:val="002E1D0D"/>
    <w:rsid w:val="002E1D57"/>
    <w:rsid w:val="002E20FE"/>
    <w:rsid w:val="002E2446"/>
    <w:rsid w:val="002E2481"/>
    <w:rsid w:val="002E278D"/>
    <w:rsid w:val="002E2814"/>
    <w:rsid w:val="002E28CE"/>
    <w:rsid w:val="002E32BC"/>
    <w:rsid w:val="002E351D"/>
    <w:rsid w:val="002E3856"/>
    <w:rsid w:val="002E3CCD"/>
    <w:rsid w:val="002E3F7C"/>
    <w:rsid w:val="002E410E"/>
    <w:rsid w:val="002E4316"/>
    <w:rsid w:val="002E4440"/>
    <w:rsid w:val="002E49D4"/>
    <w:rsid w:val="002E4B5C"/>
    <w:rsid w:val="002E4C40"/>
    <w:rsid w:val="002E4E50"/>
    <w:rsid w:val="002E4E93"/>
    <w:rsid w:val="002E4FDE"/>
    <w:rsid w:val="002E54DD"/>
    <w:rsid w:val="002E56C8"/>
    <w:rsid w:val="002E5882"/>
    <w:rsid w:val="002E5BAC"/>
    <w:rsid w:val="002E6B80"/>
    <w:rsid w:val="002E7084"/>
    <w:rsid w:val="002E7650"/>
    <w:rsid w:val="002E7EC9"/>
    <w:rsid w:val="002F0121"/>
    <w:rsid w:val="002F0342"/>
    <w:rsid w:val="002F0881"/>
    <w:rsid w:val="002F0C44"/>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6EF7"/>
    <w:rsid w:val="002F709C"/>
    <w:rsid w:val="002F7372"/>
    <w:rsid w:val="002F7DED"/>
    <w:rsid w:val="002F7F31"/>
    <w:rsid w:val="00301A14"/>
    <w:rsid w:val="00301D4D"/>
    <w:rsid w:val="003023FB"/>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63CA"/>
    <w:rsid w:val="003067EB"/>
    <w:rsid w:val="0030790D"/>
    <w:rsid w:val="00307D8F"/>
    <w:rsid w:val="00307DD9"/>
    <w:rsid w:val="00310173"/>
    <w:rsid w:val="00310A76"/>
    <w:rsid w:val="0031134D"/>
    <w:rsid w:val="00311D40"/>
    <w:rsid w:val="00312317"/>
    <w:rsid w:val="00312331"/>
    <w:rsid w:val="00313667"/>
    <w:rsid w:val="0031390F"/>
    <w:rsid w:val="00313E1F"/>
    <w:rsid w:val="0031415F"/>
    <w:rsid w:val="00314BAF"/>
    <w:rsid w:val="003154B1"/>
    <w:rsid w:val="00315559"/>
    <w:rsid w:val="00315570"/>
    <w:rsid w:val="0031599A"/>
    <w:rsid w:val="00315B7A"/>
    <w:rsid w:val="003179F4"/>
    <w:rsid w:val="00317A6B"/>
    <w:rsid w:val="00317C99"/>
    <w:rsid w:val="00320085"/>
    <w:rsid w:val="003202A9"/>
    <w:rsid w:val="00320FAE"/>
    <w:rsid w:val="00321074"/>
    <w:rsid w:val="003212C6"/>
    <w:rsid w:val="00321A41"/>
    <w:rsid w:val="00321C03"/>
    <w:rsid w:val="00321FF8"/>
    <w:rsid w:val="00322106"/>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30366"/>
    <w:rsid w:val="0033144E"/>
    <w:rsid w:val="003314F6"/>
    <w:rsid w:val="00331AA2"/>
    <w:rsid w:val="00331B5B"/>
    <w:rsid w:val="003324C5"/>
    <w:rsid w:val="00332A61"/>
    <w:rsid w:val="00332C62"/>
    <w:rsid w:val="003332EF"/>
    <w:rsid w:val="003342EC"/>
    <w:rsid w:val="00334533"/>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3AC"/>
    <w:rsid w:val="003415A5"/>
    <w:rsid w:val="00341C78"/>
    <w:rsid w:val="00341E79"/>
    <w:rsid w:val="003424EA"/>
    <w:rsid w:val="00342A84"/>
    <w:rsid w:val="00342CDE"/>
    <w:rsid w:val="00342D37"/>
    <w:rsid w:val="00344FB3"/>
    <w:rsid w:val="00344FDD"/>
    <w:rsid w:val="0034546E"/>
    <w:rsid w:val="003457B8"/>
    <w:rsid w:val="003458F7"/>
    <w:rsid w:val="00345EA5"/>
    <w:rsid w:val="00345EF7"/>
    <w:rsid w:val="0034629E"/>
    <w:rsid w:val="00346752"/>
    <w:rsid w:val="00346985"/>
    <w:rsid w:val="00346AE5"/>
    <w:rsid w:val="00346CD1"/>
    <w:rsid w:val="00346DA0"/>
    <w:rsid w:val="0034702F"/>
    <w:rsid w:val="00347136"/>
    <w:rsid w:val="00347194"/>
    <w:rsid w:val="00347239"/>
    <w:rsid w:val="003472BD"/>
    <w:rsid w:val="00347388"/>
    <w:rsid w:val="00347407"/>
    <w:rsid w:val="00347C45"/>
    <w:rsid w:val="00350973"/>
    <w:rsid w:val="00350A79"/>
    <w:rsid w:val="00350D93"/>
    <w:rsid w:val="00350DAC"/>
    <w:rsid w:val="003512CD"/>
    <w:rsid w:val="0035150F"/>
    <w:rsid w:val="00351D2B"/>
    <w:rsid w:val="00351E13"/>
    <w:rsid w:val="00352C25"/>
    <w:rsid w:val="00352E8D"/>
    <w:rsid w:val="00352EEF"/>
    <w:rsid w:val="003530AF"/>
    <w:rsid w:val="00353929"/>
    <w:rsid w:val="0035422B"/>
    <w:rsid w:val="00354650"/>
    <w:rsid w:val="003548EB"/>
    <w:rsid w:val="0035493E"/>
    <w:rsid w:val="00354E64"/>
    <w:rsid w:val="00355C29"/>
    <w:rsid w:val="00355CD9"/>
    <w:rsid w:val="003562A0"/>
    <w:rsid w:val="003566EA"/>
    <w:rsid w:val="00357753"/>
    <w:rsid w:val="003577E0"/>
    <w:rsid w:val="00357851"/>
    <w:rsid w:val="0035794D"/>
    <w:rsid w:val="0036009D"/>
    <w:rsid w:val="003601E6"/>
    <w:rsid w:val="00360204"/>
    <w:rsid w:val="00360EB6"/>
    <w:rsid w:val="0036236B"/>
    <w:rsid w:val="00362839"/>
    <w:rsid w:val="00362BC5"/>
    <w:rsid w:val="00362F83"/>
    <w:rsid w:val="003631CC"/>
    <w:rsid w:val="003635F6"/>
    <w:rsid w:val="00363781"/>
    <w:rsid w:val="003639C7"/>
    <w:rsid w:val="00363B7E"/>
    <w:rsid w:val="00363FEA"/>
    <w:rsid w:val="003649F8"/>
    <w:rsid w:val="0036563C"/>
    <w:rsid w:val="00365850"/>
    <w:rsid w:val="00365975"/>
    <w:rsid w:val="00365F6D"/>
    <w:rsid w:val="00366834"/>
    <w:rsid w:val="003669AF"/>
    <w:rsid w:val="00366D80"/>
    <w:rsid w:val="003671F0"/>
    <w:rsid w:val="003672C3"/>
    <w:rsid w:val="00367544"/>
    <w:rsid w:val="00367928"/>
    <w:rsid w:val="00367E6F"/>
    <w:rsid w:val="00367EF8"/>
    <w:rsid w:val="00367F27"/>
    <w:rsid w:val="00370739"/>
    <w:rsid w:val="003716E4"/>
    <w:rsid w:val="00371A51"/>
    <w:rsid w:val="003724F2"/>
    <w:rsid w:val="0037267D"/>
    <w:rsid w:val="00372AD7"/>
    <w:rsid w:val="00372DDC"/>
    <w:rsid w:val="00372E28"/>
    <w:rsid w:val="00373163"/>
    <w:rsid w:val="003734BD"/>
    <w:rsid w:val="003735F0"/>
    <w:rsid w:val="00373D00"/>
    <w:rsid w:val="00373E26"/>
    <w:rsid w:val="00374171"/>
    <w:rsid w:val="00374214"/>
    <w:rsid w:val="00374347"/>
    <w:rsid w:val="003743A7"/>
    <w:rsid w:val="00374862"/>
    <w:rsid w:val="00374D29"/>
    <w:rsid w:val="00375271"/>
    <w:rsid w:val="003754B1"/>
    <w:rsid w:val="00375C69"/>
    <w:rsid w:val="00376C28"/>
    <w:rsid w:val="003777E5"/>
    <w:rsid w:val="00377836"/>
    <w:rsid w:val="003778ED"/>
    <w:rsid w:val="0037794F"/>
    <w:rsid w:val="00377C90"/>
    <w:rsid w:val="00377D3B"/>
    <w:rsid w:val="00377DA2"/>
    <w:rsid w:val="00380CB2"/>
    <w:rsid w:val="00380E73"/>
    <w:rsid w:val="00380F77"/>
    <w:rsid w:val="00381206"/>
    <w:rsid w:val="00381D2F"/>
    <w:rsid w:val="0038216F"/>
    <w:rsid w:val="003825A5"/>
    <w:rsid w:val="0038263D"/>
    <w:rsid w:val="00382936"/>
    <w:rsid w:val="00383C79"/>
    <w:rsid w:val="0038462D"/>
    <w:rsid w:val="00384FFC"/>
    <w:rsid w:val="00385275"/>
    <w:rsid w:val="003857C2"/>
    <w:rsid w:val="003859BF"/>
    <w:rsid w:val="00386E21"/>
    <w:rsid w:val="00387590"/>
    <w:rsid w:val="00387966"/>
    <w:rsid w:val="00387C2C"/>
    <w:rsid w:val="003900AB"/>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0F5"/>
    <w:rsid w:val="003966DC"/>
    <w:rsid w:val="0039678C"/>
    <w:rsid w:val="00396871"/>
    <w:rsid w:val="0039694B"/>
    <w:rsid w:val="00396FB2"/>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2BB"/>
    <w:rsid w:val="003A5868"/>
    <w:rsid w:val="003A5A8F"/>
    <w:rsid w:val="003A5FDB"/>
    <w:rsid w:val="003A6390"/>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55C6"/>
    <w:rsid w:val="003B564C"/>
    <w:rsid w:val="003B5B43"/>
    <w:rsid w:val="003B61E9"/>
    <w:rsid w:val="003B6F5E"/>
    <w:rsid w:val="003B71D1"/>
    <w:rsid w:val="003B791E"/>
    <w:rsid w:val="003B7AD8"/>
    <w:rsid w:val="003B7CBB"/>
    <w:rsid w:val="003B7EE7"/>
    <w:rsid w:val="003C0922"/>
    <w:rsid w:val="003C0A8F"/>
    <w:rsid w:val="003C0B55"/>
    <w:rsid w:val="003C0EFA"/>
    <w:rsid w:val="003C16A5"/>
    <w:rsid w:val="003C1900"/>
    <w:rsid w:val="003C1B4F"/>
    <w:rsid w:val="003C1CB1"/>
    <w:rsid w:val="003C1D0B"/>
    <w:rsid w:val="003C286B"/>
    <w:rsid w:val="003C2E2F"/>
    <w:rsid w:val="003C328F"/>
    <w:rsid w:val="003C3480"/>
    <w:rsid w:val="003C372A"/>
    <w:rsid w:val="003C3869"/>
    <w:rsid w:val="003C38A4"/>
    <w:rsid w:val="003C3AAC"/>
    <w:rsid w:val="003C470E"/>
    <w:rsid w:val="003C5086"/>
    <w:rsid w:val="003C5746"/>
    <w:rsid w:val="003C5FDB"/>
    <w:rsid w:val="003C6377"/>
    <w:rsid w:val="003C688A"/>
    <w:rsid w:val="003C6AFC"/>
    <w:rsid w:val="003C6E8B"/>
    <w:rsid w:val="003C7C88"/>
    <w:rsid w:val="003C7F68"/>
    <w:rsid w:val="003D04C8"/>
    <w:rsid w:val="003D0A0B"/>
    <w:rsid w:val="003D0A59"/>
    <w:rsid w:val="003D0ECB"/>
    <w:rsid w:val="003D1052"/>
    <w:rsid w:val="003D1376"/>
    <w:rsid w:val="003D140B"/>
    <w:rsid w:val="003D1609"/>
    <w:rsid w:val="003D162B"/>
    <w:rsid w:val="003D19D7"/>
    <w:rsid w:val="003D1C71"/>
    <w:rsid w:val="003D1C82"/>
    <w:rsid w:val="003D1EA3"/>
    <w:rsid w:val="003D1FE8"/>
    <w:rsid w:val="003D2459"/>
    <w:rsid w:val="003D2976"/>
    <w:rsid w:val="003D2B51"/>
    <w:rsid w:val="003D2CE8"/>
    <w:rsid w:val="003D2CF8"/>
    <w:rsid w:val="003D2D61"/>
    <w:rsid w:val="003D40DF"/>
    <w:rsid w:val="003D424B"/>
    <w:rsid w:val="003D436C"/>
    <w:rsid w:val="003D4B0D"/>
    <w:rsid w:val="003D4BC3"/>
    <w:rsid w:val="003D4F93"/>
    <w:rsid w:val="003D50B6"/>
    <w:rsid w:val="003D5302"/>
    <w:rsid w:val="003D53DD"/>
    <w:rsid w:val="003D5844"/>
    <w:rsid w:val="003D5A0D"/>
    <w:rsid w:val="003D6254"/>
    <w:rsid w:val="003D6630"/>
    <w:rsid w:val="003D67D9"/>
    <w:rsid w:val="003D6AF4"/>
    <w:rsid w:val="003D6D42"/>
    <w:rsid w:val="003D7597"/>
    <w:rsid w:val="003E050D"/>
    <w:rsid w:val="003E06ED"/>
    <w:rsid w:val="003E07AA"/>
    <w:rsid w:val="003E0ABD"/>
    <w:rsid w:val="003E1348"/>
    <w:rsid w:val="003E154B"/>
    <w:rsid w:val="003E1FFC"/>
    <w:rsid w:val="003E245B"/>
    <w:rsid w:val="003E2E6B"/>
    <w:rsid w:val="003E2F47"/>
    <w:rsid w:val="003E33A9"/>
    <w:rsid w:val="003E37B5"/>
    <w:rsid w:val="003E39CA"/>
    <w:rsid w:val="003E4693"/>
    <w:rsid w:val="003E4866"/>
    <w:rsid w:val="003E4BC1"/>
    <w:rsid w:val="003E4CCB"/>
    <w:rsid w:val="003E554F"/>
    <w:rsid w:val="003E60AF"/>
    <w:rsid w:val="003E6203"/>
    <w:rsid w:val="003E6CC2"/>
    <w:rsid w:val="003E74DE"/>
    <w:rsid w:val="003E74FA"/>
    <w:rsid w:val="003E75C2"/>
    <w:rsid w:val="003E775E"/>
    <w:rsid w:val="003E7C84"/>
    <w:rsid w:val="003F036D"/>
    <w:rsid w:val="003F0555"/>
    <w:rsid w:val="003F0676"/>
    <w:rsid w:val="003F06E8"/>
    <w:rsid w:val="003F0A8F"/>
    <w:rsid w:val="003F0B10"/>
    <w:rsid w:val="003F13B2"/>
    <w:rsid w:val="003F18CD"/>
    <w:rsid w:val="003F1ECA"/>
    <w:rsid w:val="003F22DC"/>
    <w:rsid w:val="003F30FC"/>
    <w:rsid w:val="003F3124"/>
    <w:rsid w:val="003F318B"/>
    <w:rsid w:val="003F321D"/>
    <w:rsid w:val="003F3BF9"/>
    <w:rsid w:val="003F3CEE"/>
    <w:rsid w:val="003F40DA"/>
    <w:rsid w:val="003F4522"/>
    <w:rsid w:val="003F4693"/>
    <w:rsid w:val="003F46FE"/>
    <w:rsid w:val="003F490B"/>
    <w:rsid w:val="003F548D"/>
    <w:rsid w:val="003F54AC"/>
    <w:rsid w:val="003F5736"/>
    <w:rsid w:val="003F601C"/>
    <w:rsid w:val="003F626E"/>
    <w:rsid w:val="003F672D"/>
    <w:rsid w:val="003F6A6C"/>
    <w:rsid w:val="003F717C"/>
    <w:rsid w:val="003F76F4"/>
    <w:rsid w:val="003F77E4"/>
    <w:rsid w:val="004016F0"/>
    <w:rsid w:val="00401899"/>
    <w:rsid w:val="004019DE"/>
    <w:rsid w:val="00402075"/>
    <w:rsid w:val="00402129"/>
    <w:rsid w:val="0040246A"/>
    <w:rsid w:val="004025BA"/>
    <w:rsid w:val="00402DEA"/>
    <w:rsid w:val="0040309B"/>
    <w:rsid w:val="004036F6"/>
    <w:rsid w:val="00403E06"/>
    <w:rsid w:val="00403E86"/>
    <w:rsid w:val="00403F3B"/>
    <w:rsid w:val="004040B0"/>
    <w:rsid w:val="004044A4"/>
    <w:rsid w:val="00404A2A"/>
    <w:rsid w:val="00404BD0"/>
    <w:rsid w:val="004056A2"/>
    <w:rsid w:val="00405978"/>
    <w:rsid w:val="00405A32"/>
    <w:rsid w:val="00405EED"/>
    <w:rsid w:val="004063F2"/>
    <w:rsid w:val="0040641A"/>
    <w:rsid w:val="00406757"/>
    <w:rsid w:val="004068CA"/>
    <w:rsid w:val="00406FD8"/>
    <w:rsid w:val="00407291"/>
    <w:rsid w:val="00407296"/>
    <w:rsid w:val="004077C4"/>
    <w:rsid w:val="00407A10"/>
    <w:rsid w:val="00407B17"/>
    <w:rsid w:val="00407CF7"/>
    <w:rsid w:val="00407DCB"/>
    <w:rsid w:val="00410160"/>
    <w:rsid w:val="00410C6B"/>
    <w:rsid w:val="00410D56"/>
    <w:rsid w:val="00411D74"/>
    <w:rsid w:val="00411D87"/>
    <w:rsid w:val="00412726"/>
    <w:rsid w:val="004127EC"/>
    <w:rsid w:val="00412A84"/>
    <w:rsid w:val="004132E7"/>
    <w:rsid w:val="004138A6"/>
    <w:rsid w:val="00413EB8"/>
    <w:rsid w:val="00413ED9"/>
    <w:rsid w:val="00414167"/>
    <w:rsid w:val="004145D0"/>
    <w:rsid w:val="00414842"/>
    <w:rsid w:val="00414B07"/>
    <w:rsid w:val="00414B4F"/>
    <w:rsid w:val="00415079"/>
    <w:rsid w:val="00415CF0"/>
    <w:rsid w:val="00415FC3"/>
    <w:rsid w:val="0041610A"/>
    <w:rsid w:val="00416460"/>
    <w:rsid w:val="004164D6"/>
    <w:rsid w:val="004164ED"/>
    <w:rsid w:val="0041655A"/>
    <w:rsid w:val="0041676B"/>
    <w:rsid w:val="004169EC"/>
    <w:rsid w:val="00416D32"/>
    <w:rsid w:val="0041707C"/>
    <w:rsid w:val="004173D0"/>
    <w:rsid w:val="004178CD"/>
    <w:rsid w:val="0041791C"/>
    <w:rsid w:val="00417B5B"/>
    <w:rsid w:val="00417B99"/>
    <w:rsid w:val="0042029B"/>
    <w:rsid w:val="004206D2"/>
    <w:rsid w:val="00420F96"/>
    <w:rsid w:val="0042148A"/>
    <w:rsid w:val="00421D77"/>
    <w:rsid w:val="00421DB4"/>
    <w:rsid w:val="004221C7"/>
    <w:rsid w:val="004228E6"/>
    <w:rsid w:val="004229DA"/>
    <w:rsid w:val="00422ECD"/>
    <w:rsid w:val="00422F8C"/>
    <w:rsid w:val="004235B0"/>
    <w:rsid w:val="0042368D"/>
    <w:rsid w:val="0042370B"/>
    <w:rsid w:val="00424082"/>
    <w:rsid w:val="0042442A"/>
    <w:rsid w:val="00424EF7"/>
    <w:rsid w:val="004257D7"/>
    <w:rsid w:val="00425CD2"/>
    <w:rsid w:val="0042644A"/>
    <w:rsid w:val="004267D9"/>
    <w:rsid w:val="00426AC3"/>
    <w:rsid w:val="0042793D"/>
    <w:rsid w:val="00427FEF"/>
    <w:rsid w:val="004306B9"/>
    <w:rsid w:val="004306BE"/>
    <w:rsid w:val="00430AE4"/>
    <w:rsid w:val="00430F03"/>
    <w:rsid w:val="00431254"/>
    <w:rsid w:val="0043146E"/>
    <w:rsid w:val="0043198F"/>
    <w:rsid w:val="00432304"/>
    <w:rsid w:val="004327C6"/>
    <w:rsid w:val="004328C2"/>
    <w:rsid w:val="004328E4"/>
    <w:rsid w:val="00433E0B"/>
    <w:rsid w:val="00433EE7"/>
    <w:rsid w:val="00434257"/>
    <w:rsid w:val="00434B5D"/>
    <w:rsid w:val="00434F2E"/>
    <w:rsid w:val="0043548F"/>
    <w:rsid w:val="00435D45"/>
    <w:rsid w:val="00436121"/>
    <w:rsid w:val="00436526"/>
    <w:rsid w:val="004365EB"/>
    <w:rsid w:val="00436CEA"/>
    <w:rsid w:val="00436D66"/>
    <w:rsid w:val="00437094"/>
    <w:rsid w:val="0043783A"/>
    <w:rsid w:val="0044060D"/>
    <w:rsid w:val="00440F9B"/>
    <w:rsid w:val="0044155C"/>
    <w:rsid w:val="00441561"/>
    <w:rsid w:val="00441746"/>
    <w:rsid w:val="004418D0"/>
    <w:rsid w:val="004419A7"/>
    <w:rsid w:val="00442073"/>
    <w:rsid w:val="00442403"/>
    <w:rsid w:val="00442478"/>
    <w:rsid w:val="00442ED1"/>
    <w:rsid w:val="00442FDB"/>
    <w:rsid w:val="00443644"/>
    <w:rsid w:val="0044377D"/>
    <w:rsid w:val="00444424"/>
    <w:rsid w:val="004445E7"/>
    <w:rsid w:val="00445661"/>
    <w:rsid w:val="004456DC"/>
    <w:rsid w:val="00445B9F"/>
    <w:rsid w:val="00445CC0"/>
    <w:rsid w:val="004473BF"/>
    <w:rsid w:val="0044761F"/>
    <w:rsid w:val="00450344"/>
    <w:rsid w:val="004503DA"/>
    <w:rsid w:val="00450647"/>
    <w:rsid w:val="004506D5"/>
    <w:rsid w:val="004508B6"/>
    <w:rsid w:val="00450CAD"/>
    <w:rsid w:val="00450EC1"/>
    <w:rsid w:val="00451E96"/>
    <w:rsid w:val="00453006"/>
    <w:rsid w:val="004539AA"/>
    <w:rsid w:val="00453E4C"/>
    <w:rsid w:val="0045429D"/>
    <w:rsid w:val="00454946"/>
    <w:rsid w:val="0045514B"/>
    <w:rsid w:val="00455529"/>
    <w:rsid w:val="00455C50"/>
    <w:rsid w:val="00455D65"/>
    <w:rsid w:val="004562EE"/>
    <w:rsid w:val="00456D94"/>
    <w:rsid w:val="00457A73"/>
    <w:rsid w:val="0046005C"/>
    <w:rsid w:val="004602D7"/>
    <w:rsid w:val="00460337"/>
    <w:rsid w:val="00460378"/>
    <w:rsid w:val="00460483"/>
    <w:rsid w:val="00460926"/>
    <w:rsid w:val="00460E83"/>
    <w:rsid w:val="0046138F"/>
    <w:rsid w:val="00462023"/>
    <w:rsid w:val="00462B66"/>
    <w:rsid w:val="00462D28"/>
    <w:rsid w:val="00463313"/>
    <w:rsid w:val="00463344"/>
    <w:rsid w:val="00463533"/>
    <w:rsid w:val="0046377D"/>
    <w:rsid w:val="00463D71"/>
    <w:rsid w:val="00464551"/>
    <w:rsid w:val="00464629"/>
    <w:rsid w:val="004653A4"/>
    <w:rsid w:val="00465766"/>
    <w:rsid w:val="00465EE5"/>
    <w:rsid w:val="00466405"/>
    <w:rsid w:val="00466A54"/>
    <w:rsid w:val="0046711B"/>
    <w:rsid w:val="0046756F"/>
    <w:rsid w:val="00467728"/>
    <w:rsid w:val="004678A9"/>
    <w:rsid w:val="0046791B"/>
    <w:rsid w:val="00467D01"/>
    <w:rsid w:val="00471968"/>
    <w:rsid w:val="00471C24"/>
    <w:rsid w:val="00471EA7"/>
    <w:rsid w:val="00472AF4"/>
    <w:rsid w:val="00472BC4"/>
    <w:rsid w:val="00472C88"/>
    <w:rsid w:val="00472F18"/>
    <w:rsid w:val="004739EF"/>
    <w:rsid w:val="00473C8F"/>
    <w:rsid w:val="0047419E"/>
    <w:rsid w:val="00474527"/>
    <w:rsid w:val="004745AF"/>
    <w:rsid w:val="004747D4"/>
    <w:rsid w:val="00474893"/>
    <w:rsid w:val="00474A8C"/>
    <w:rsid w:val="004751E9"/>
    <w:rsid w:val="00475892"/>
    <w:rsid w:val="00475E48"/>
    <w:rsid w:val="00475F3C"/>
    <w:rsid w:val="0047601B"/>
    <w:rsid w:val="0047616A"/>
    <w:rsid w:val="00476AA0"/>
    <w:rsid w:val="00477641"/>
    <w:rsid w:val="004779C2"/>
    <w:rsid w:val="00477CCC"/>
    <w:rsid w:val="00480327"/>
    <w:rsid w:val="00480471"/>
    <w:rsid w:val="00480ACD"/>
    <w:rsid w:val="00480D9E"/>
    <w:rsid w:val="00481880"/>
    <w:rsid w:val="00481C12"/>
    <w:rsid w:val="00481EA2"/>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D41"/>
    <w:rsid w:val="00492E5D"/>
    <w:rsid w:val="004937D2"/>
    <w:rsid w:val="00494389"/>
    <w:rsid w:val="00494640"/>
    <w:rsid w:val="00495033"/>
    <w:rsid w:val="00495213"/>
    <w:rsid w:val="004952A7"/>
    <w:rsid w:val="00495A68"/>
    <w:rsid w:val="00495F2B"/>
    <w:rsid w:val="00496010"/>
    <w:rsid w:val="0049605A"/>
    <w:rsid w:val="0049656D"/>
    <w:rsid w:val="00496B11"/>
    <w:rsid w:val="00496CE1"/>
    <w:rsid w:val="00497046"/>
    <w:rsid w:val="004973D7"/>
    <w:rsid w:val="00497425"/>
    <w:rsid w:val="00497CFC"/>
    <w:rsid w:val="00497D19"/>
    <w:rsid w:val="00497EA6"/>
    <w:rsid w:val="004A049A"/>
    <w:rsid w:val="004A1434"/>
    <w:rsid w:val="004A1494"/>
    <w:rsid w:val="004A1D06"/>
    <w:rsid w:val="004A1F79"/>
    <w:rsid w:val="004A2007"/>
    <w:rsid w:val="004A2034"/>
    <w:rsid w:val="004A298B"/>
    <w:rsid w:val="004A3293"/>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7C03"/>
    <w:rsid w:val="004A7CB6"/>
    <w:rsid w:val="004B110F"/>
    <w:rsid w:val="004B11AB"/>
    <w:rsid w:val="004B12B7"/>
    <w:rsid w:val="004B14A6"/>
    <w:rsid w:val="004B173C"/>
    <w:rsid w:val="004B180C"/>
    <w:rsid w:val="004B1F1F"/>
    <w:rsid w:val="004B2E39"/>
    <w:rsid w:val="004B3064"/>
    <w:rsid w:val="004B38EE"/>
    <w:rsid w:val="004B4384"/>
    <w:rsid w:val="004B4FFD"/>
    <w:rsid w:val="004B53E6"/>
    <w:rsid w:val="004B6129"/>
    <w:rsid w:val="004B6310"/>
    <w:rsid w:val="004B6416"/>
    <w:rsid w:val="004B64F6"/>
    <w:rsid w:val="004B67CC"/>
    <w:rsid w:val="004B6A26"/>
    <w:rsid w:val="004B6A9B"/>
    <w:rsid w:val="004B6D62"/>
    <w:rsid w:val="004B72D2"/>
    <w:rsid w:val="004B73FD"/>
    <w:rsid w:val="004B7995"/>
    <w:rsid w:val="004B7AF5"/>
    <w:rsid w:val="004C0023"/>
    <w:rsid w:val="004C06C8"/>
    <w:rsid w:val="004C0726"/>
    <w:rsid w:val="004C08E8"/>
    <w:rsid w:val="004C1000"/>
    <w:rsid w:val="004C1428"/>
    <w:rsid w:val="004C1E53"/>
    <w:rsid w:val="004C2086"/>
    <w:rsid w:val="004C2130"/>
    <w:rsid w:val="004C23A3"/>
    <w:rsid w:val="004C2448"/>
    <w:rsid w:val="004C257C"/>
    <w:rsid w:val="004C26FA"/>
    <w:rsid w:val="004C31E4"/>
    <w:rsid w:val="004C3E6E"/>
    <w:rsid w:val="004C43BE"/>
    <w:rsid w:val="004C43DB"/>
    <w:rsid w:val="004C45AE"/>
    <w:rsid w:val="004C46E4"/>
    <w:rsid w:val="004C48BE"/>
    <w:rsid w:val="004C504B"/>
    <w:rsid w:val="004C539A"/>
    <w:rsid w:val="004C549F"/>
    <w:rsid w:val="004C568B"/>
    <w:rsid w:val="004C65E2"/>
    <w:rsid w:val="004C66CE"/>
    <w:rsid w:val="004C6A01"/>
    <w:rsid w:val="004C6B89"/>
    <w:rsid w:val="004C75BD"/>
    <w:rsid w:val="004C7CA3"/>
    <w:rsid w:val="004D0353"/>
    <w:rsid w:val="004D0994"/>
    <w:rsid w:val="004D0C97"/>
    <w:rsid w:val="004D0E2A"/>
    <w:rsid w:val="004D0F3D"/>
    <w:rsid w:val="004D123B"/>
    <w:rsid w:val="004D1328"/>
    <w:rsid w:val="004D1383"/>
    <w:rsid w:val="004D1E44"/>
    <w:rsid w:val="004D282A"/>
    <w:rsid w:val="004D2DF9"/>
    <w:rsid w:val="004D32BA"/>
    <w:rsid w:val="004D363D"/>
    <w:rsid w:val="004D3866"/>
    <w:rsid w:val="004D412F"/>
    <w:rsid w:val="004D499E"/>
    <w:rsid w:val="004D54C1"/>
    <w:rsid w:val="004D5DEE"/>
    <w:rsid w:val="004D62B7"/>
    <w:rsid w:val="004D6400"/>
    <w:rsid w:val="004D6521"/>
    <w:rsid w:val="004D6553"/>
    <w:rsid w:val="004D6681"/>
    <w:rsid w:val="004D6FDB"/>
    <w:rsid w:val="004D79E2"/>
    <w:rsid w:val="004E001D"/>
    <w:rsid w:val="004E01E7"/>
    <w:rsid w:val="004E053C"/>
    <w:rsid w:val="004E0A5E"/>
    <w:rsid w:val="004E0FC1"/>
    <w:rsid w:val="004E10FB"/>
    <w:rsid w:val="004E2ACA"/>
    <w:rsid w:val="004E2E28"/>
    <w:rsid w:val="004E2F98"/>
    <w:rsid w:val="004E30E9"/>
    <w:rsid w:val="004E33E6"/>
    <w:rsid w:val="004E3753"/>
    <w:rsid w:val="004E3FB2"/>
    <w:rsid w:val="004E4504"/>
    <w:rsid w:val="004E457E"/>
    <w:rsid w:val="004E46A2"/>
    <w:rsid w:val="004E48E8"/>
    <w:rsid w:val="004E4BC0"/>
    <w:rsid w:val="004E5184"/>
    <w:rsid w:val="004E5198"/>
    <w:rsid w:val="004E56EC"/>
    <w:rsid w:val="004E646D"/>
    <w:rsid w:val="004E6612"/>
    <w:rsid w:val="004E6B28"/>
    <w:rsid w:val="004E6C80"/>
    <w:rsid w:val="004E73ED"/>
    <w:rsid w:val="004E7690"/>
    <w:rsid w:val="004F0270"/>
    <w:rsid w:val="004F0568"/>
    <w:rsid w:val="004F09D2"/>
    <w:rsid w:val="004F0AD6"/>
    <w:rsid w:val="004F14B2"/>
    <w:rsid w:val="004F18FF"/>
    <w:rsid w:val="004F28ED"/>
    <w:rsid w:val="004F3504"/>
    <w:rsid w:val="004F37D4"/>
    <w:rsid w:val="004F3922"/>
    <w:rsid w:val="004F5296"/>
    <w:rsid w:val="004F6344"/>
    <w:rsid w:val="004F6E61"/>
    <w:rsid w:val="004F71A2"/>
    <w:rsid w:val="004F7641"/>
    <w:rsid w:val="004F7D7A"/>
    <w:rsid w:val="004F7EB5"/>
    <w:rsid w:val="004F7F59"/>
    <w:rsid w:val="004F7F92"/>
    <w:rsid w:val="00501447"/>
    <w:rsid w:val="00502648"/>
    <w:rsid w:val="005028A6"/>
    <w:rsid w:val="00502A77"/>
    <w:rsid w:val="0050343D"/>
    <w:rsid w:val="005035DD"/>
    <w:rsid w:val="0050375E"/>
    <w:rsid w:val="00503AC0"/>
    <w:rsid w:val="00504718"/>
    <w:rsid w:val="00504A4F"/>
    <w:rsid w:val="00504ECA"/>
    <w:rsid w:val="00505140"/>
    <w:rsid w:val="0050522F"/>
    <w:rsid w:val="00505316"/>
    <w:rsid w:val="00505422"/>
    <w:rsid w:val="005057DE"/>
    <w:rsid w:val="00505FF4"/>
    <w:rsid w:val="005066FB"/>
    <w:rsid w:val="00506C97"/>
    <w:rsid w:val="00507711"/>
    <w:rsid w:val="00507DEF"/>
    <w:rsid w:val="00507FC9"/>
    <w:rsid w:val="0051012E"/>
    <w:rsid w:val="005106EC"/>
    <w:rsid w:val="0051084F"/>
    <w:rsid w:val="00510A70"/>
    <w:rsid w:val="00510EBA"/>
    <w:rsid w:val="0051119D"/>
    <w:rsid w:val="00511B48"/>
    <w:rsid w:val="005122B5"/>
    <w:rsid w:val="00512FE0"/>
    <w:rsid w:val="00513960"/>
    <w:rsid w:val="00513A1A"/>
    <w:rsid w:val="00513A25"/>
    <w:rsid w:val="005140D9"/>
    <w:rsid w:val="00514221"/>
    <w:rsid w:val="005153BC"/>
    <w:rsid w:val="00515B75"/>
    <w:rsid w:val="00515E23"/>
    <w:rsid w:val="0051642E"/>
    <w:rsid w:val="0051655E"/>
    <w:rsid w:val="00516943"/>
    <w:rsid w:val="00517E0F"/>
    <w:rsid w:val="00520A16"/>
    <w:rsid w:val="00520D3E"/>
    <w:rsid w:val="00520D9B"/>
    <w:rsid w:val="00521222"/>
    <w:rsid w:val="00521CFB"/>
    <w:rsid w:val="0052260B"/>
    <w:rsid w:val="0052279F"/>
    <w:rsid w:val="005229BB"/>
    <w:rsid w:val="00522BEC"/>
    <w:rsid w:val="00523433"/>
    <w:rsid w:val="005234CC"/>
    <w:rsid w:val="00523595"/>
    <w:rsid w:val="005238C1"/>
    <w:rsid w:val="005238D3"/>
    <w:rsid w:val="005241CB"/>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77B"/>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627"/>
    <w:rsid w:val="005408C4"/>
    <w:rsid w:val="00540D68"/>
    <w:rsid w:val="00541144"/>
    <w:rsid w:val="005414F9"/>
    <w:rsid w:val="00541821"/>
    <w:rsid w:val="00541C65"/>
    <w:rsid w:val="00541EA6"/>
    <w:rsid w:val="0054244F"/>
    <w:rsid w:val="00542AC3"/>
    <w:rsid w:val="005431F4"/>
    <w:rsid w:val="005431FA"/>
    <w:rsid w:val="005437A9"/>
    <w:rsid w:val="005439A0"/>
    <w:rsid w:val="00543EF9"/>
    <w:rsid w:val="00544DA0"/>
    <w:rsid w:val="0054520F"/>
    <w:rsid w:val="00545FA8"/>
    <w:rsid w:val="00546218"/>
    <w:rsid w:val="0054641F"/>
    <w:rsid w:val="00546843"/>
    <w:rsid w:val="00546E11"/>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3B96"/>
    <w:rsid w:val="0055404E"/>
    <w:rsid w:val="005544A4"/>
    <w:rsid w:val="005548CA"/>
    <w:rsid w:val="00554970"/>
    <w:rsid w:val="005557D5"/>
    <w:rsid w:val="005557FA"/>
    <w:rsid w:val="00555E6F"/>
    <w:rsid w:val="00556189"/>
    <w:rsid w:val="0055628F"/>
    <w:rsid w:val="005563BC"/>
    <w:rsid w:val="00556C5C"/>
    <w:rsid w:val="00556DB3"/>
    <w:rsid w:val="00556EB0"/>
    <w:rsid w:val="00556EBF"/>
    <w:rsid w:val="00557D2C"/>
    <w:rsid w:val="00557F72"/>
    <w:rsid w:val="00560229"/>
    <w:rsid w:val="005602D1"/>
    <w:rsid w:val="00560345"/>
    <w:rsid w:val="005609A6"/>
    <w:rsid w:val="00560AB1"/>
    <w:rsid w:val="00560FD0"/>
    <w:rsid w:val="0056123B"/>
    <w:rsid w:val="00561314"/>
    <w:rsid w:val="00562B26"/>
    <w:rsid w:val="00562E90"/>
    <w:rsid w:val="005631BB"/>
    <w:rsid w:val="00563241"/>
    <w:rsid w:val="00563905"/>
    <w:rsid w:val="00564152"/>
    <w:rsid w:val="005641FB"/>
    <w:rsid w:val="005645BA"/>
    <w:rsid w:val="00564C0A"/>
    <w:rsid w:val="0056520A"/>
    <w:rsid w:val="005652B0"/>
    <w:rsid w:val="005655F8"/>
    <w:rsid w:val="00565CAE"/>
    <w:rsid w:val="005668B8"/>
    <w:rsid w:val="00566C38"/>
    <w:rsid w:val="00567ACF"/>
    <w:rsid w:val="00567B0A"/>
    <w:rsid w:val="00567BFD"/>
    <w:rsid w:val="00567E07"/>
    <w:rsid w:val="0057057D"/>
    <w:rsid w:val="00570775"/>
    <w:rsid w:val="00570A3C"/>
    <w:rsid w:val="00570AE1"/>
    <w:rsid w:val="00570C84"/>
    <w:rsid w:val="00570CC0"/>
    <w:rsid w:val="00570EDC"/>
    <w:rsid w:val="00570FA4"/>
    <w:rsid w:val="005710B4"/>
    <w:rsid w:val="00571126"/>
    <w:rsid w:val="00571C9A"/>
    <w:rsid w:val="005722A1"/>
    <w:rsid w:val="005722E2"/>
    <w:rsid w:val="0057239C"/>
    <w:rsid w:val="005724A6"/>
    <w:rsid w:val="0057284A"/>
    <w:rsid w:val="00572B5D"/>
    <w:rsid w:val="00573D9A"/>
    <w:rsid w:val="00573EA6"/>
    <w:rsid w:val="005743DA"/>
    <w:rsid w:val="00574752"/>
    <w:rsid w:val="00574AC5"/>
    <w:rsid w:val="00574D00"/>
    <w:rsid w:val="005752B8"/>
    <w:rsid w:val="005752E0"/>
    <w:rsid w:val="00575791"/>
    <w:rsid w:val="005757A2"/>
    <w:rsid w:val="005760AB"/>
    <w:rsid w:val="00576253"/>
    <w:rsid w:val="005764B4"/>
    <w:rsid w:val="00576AFA"/>
    <w:rsid w:val="00577329"/>
    <w:rsid w:val="00577450"/>
    <w:rsid w:val="0057766C"/>
    <w:rsid w:val="005776D0"/>
    <w:rsid w:val="0057799B"/>
    <w:rsid w:val="005779A5"/>
    <w:rsid w:val="00577A62"/>
    <w:rsid w:val="00577C36"/>
    <w:rsid w:val="00580EE1"/>
    <w:rsid w:val="0058112B"/>
    <w:rsid w:val="00581427"/>
    <w:rsid w:val="0058162C"/>
    <w:rsid w:val="0058168F"/>
    <w:rsid w:val="00581694"/>
    <w:rsid w:val="0058182D"/>
    <w:rsid w:val="00581844"/>
    <w:rsid w:val="00582010"/>
    <w:rsid w:val="0058241D"/>
    <w:rsid w:val="00582696"/>
    <w:rsid w:val="00582B72"/>
    <w:rsid w:val="00582BC4"/>
    <w:rsid w:val="00582BDE"/>
    <w:rsid w:val="0058469A"/>
    <w:rsid w:val="00584EAE"/>
    <w:rsid w:val="005851FA"/>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9A"/>
    <w:rsid w:val="005908C6"/>
    <w:rsid w:val="005918D7"/>
    <w:rsid w:val="00592859"/>
    <w:rsid w:val="00592FE0"/>
    <w:rsid w:val="005935F3"/>
    <w:rsid w:val="005936FF"/>
    <w:rsid w:val="005940A7"/>
    <w:rsid w:val="0059478B"/>
    <w:rsid w:val="00594863"/>
    <w:rsid w:val="005949E2"/>
    <w:rsid w:val="00594C0C"/>
    <w:rsid w:val="005951B6"/>
    <w:rsid w:val="005954CC"/>
    <w:rsid w:val="005964CA"/>
    <w:rsid w:val="00596582"/>
    <w:rsid w:val="00596743"/>
    <w:rsid w:val="00596796"/>
    <w:rsid w:val="00597199"/>
    <w:rsid w:val="00597284"/>
    <w:rsid w:val="00597885"/>
    <w:rsid w:val="005979B7"/>
    <w:rsid w:val="005979E1"/>
    <w:rsid w:val="005A0664"/>
    <w:rsid w:val="005A0CB8"/>
    <w:rsid w:val="005A1152"/>
    <w:rsid w:val="005A1257"/>
    <w:rsid w:val="005A12D1"/>
    <w:rsid w:val="005A1806"/>
    <w:rsid w:val="005A1D2F"/>
    <w:rsid w:val="005A1D95"/>
    <w:rsid w:val="005A236A"/>
    <w:rsid w:val="005A2676"/>
    <w:rsid w:val="005A28B2"/>
    <w:rsid w:val="005A2A18"/>
    <w:rsid w:val="005A39AE"/>
    <w:rsid w:val="005A43F3"/>
    <w:rsid w:val="005A4DDB"/>
    <w:rsid w:val="005A5274"/>
    <w:rsid w:val="005A555C"/>
    <w:rsid w:val="005A601A"/>
    <w:rsid w:val="005A62FE"/>
    <w:rsid w:val="005A6BCC"/>
    <w:rsid w:val="005A6D66"/>
    <w:rsid w:val="005A6FA5"/>
    <w:rsid w:val="005A72AB"/>
    <w:rsid w:val="005A750C"/>
    <w:rsid w:val="005A7D62"/>
    <w:rsid w:val="005A7EC1"/>
    <w:rsid w:val="005B01BB"/>
    <w:rsid w:val="005B08A1"/>
    <w:rsid w:val="005B1215"/>
    <w:rsid w:val="005B13D4"/>
    <w:rsid w:val="005B1477"/>
    <w:rsid w:val="005B15B7"/>
    <w:rsid w:val="005B18CF"/>
    <w:rsid w:val="005B19C6"/>
    <w:rsid w:val="005B1A8B"/>
    <w:rsid w:val="005B203E"/>
    <w:rsid w:val="005B2493"/>
    <w:rsid w:val="005B2575"/>
    <w:rsid w:val="005B2DE9"/>
    <w:rsid w:val="005B3164"/>
    <w:rsid w:val="005B3E66"/>
    <w:rsid w:val="005B4CAD"/>
    <w:rsid w:val="005B4CBA"/>
    <w:rsid w:val="005B4E16"/>
    <w:rsid w:val="005B5500"/>
    <w:rsid w:val="005B57ED"/>
    <w:rsid w:val="005B5A86"/>
    <w:rsid w:val="005B5C10"/>
    <w:rsid w:val="005B63EF"/>
    <w:rsid w:val="005B658C"/>
    <w:rsid w:val="005B6C20"/>
    <w:rsid w:val="005B6EDD"/>
    <w:rsid w:val="005B7173"/>
    <w:rsid w:val="005B7659"/>
    <w:rsid w:val="005B78C9"/>
    <w:rsid w:val="005B7BCB"/>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2C50"/>
    <w:rsid w:val="005C38CB"/>
    <w:rsid w:val="005C3923"/>
    <w:rsid w:val="005C3D6C"/>
    <w:rsid w:val="005C3DC3"/>
    <w:rsid w:val="005C4127"/>
    <w:rsid w:val="005C433D"/>
    <w:rsid w:val="005C47C8"/>
    <w:rsid w:val="005C50A4"/>
    <w:rsid w:val="005C5C0B"/>
    <w:rsid w:val="005C5DDC"/>
    <w:rsid w:val="005C64E2"/>
    <w:rsid w:val="005C67A9"/>
    <w:rsid w:val="005C6D3B"/>
    <w:rsid w:val="005C6EC6"/>
    <w:rsid w:val="005C766A"/>
    <w:rsid w:val="005C7EAB"/>
    <w:rsid w:val="005D0624"/>
    <w:rsid w:val="005D0A4F"/>
    <w:rsid w:val="005D1BFD"/>
    <w:rsid w:val="005D2C35"/>
    <w:rsid w:val="005D314F"/>
    <w:rsid w:val="005D3D44"/>
    <w:rsid w:val="005D4B2D"/>
    <w:rsid w:val="005D4EE3"/>
    <w:rsid w:val="005D51D9"/>
    <w:rsid w:val="005D5451"/>
    <w:rsid w:val="005D55BD"/>
    <w:rsid w:val="005D6000"/>
    <w:rsid w:val="005D604F"/>
    <w:rsid w:val="005D670E"/>
    <w:rsid w:val="005D70A1"/>
    <w:rsid w:val="005D74F8"/>
    <w:rsid w:val="005D7B9B"/>
    <w:rsid w:val="005E02F1"/>
    <w:rsid w:val="005E051A"/>
    <w:rsid w:val="005E0D17"/>
    <w:rsid w:val="005E1B57"/>
    <w:rsid w:val="005E215D"/>
    <w:rsid w:val="005E3330"/>
    <w:rsid w:val="005E37DE"/>
    <w:rsid w:val="005E3DBE"/>
    <w:rsid w:val="005E421D"/>
    <w:rsid w:val="005E44E8"/>
    <w:rsid w:val="005E4740"/>
    <w:rsid w:val="005E5A69"/>
    <w:rsid w:val="005E5BF8"/>
    <w:rsid w:val="005E5E18"/>
    <w:rsid w:val="005E6061"/>
    <w:rsid w:val="005E6319"/>
    <w:rsid w:val="005E643E"/>
    <w:rsid w:val="005E6851"/>
    <w:rsid w:val="005E6C97"/>
    <w:rsid w:val="005E6F58"/>
    <w:rsid w:val="005E77C0"/>
    <w:rsid w:val="005E7D55"/>
    <w:rsid w:val="005F0693"/>
    <w:rsid w:val="005F0849"/>
    <w:rsid w:val="005F10F8"/>
    <w:rsid w:val="005F1143"/>
    <w:rsid w:val="005F12FA"/>
    <w:rsid w:val="005F16AB"/>
    <w:rsid w:val="005F1AB2"/>
    <w:rsid w:val="005F1E04"/>
    <w:rsid w:val="005F243B"/>
    <w:rsid w:val="005F2C73"/>
    <w:rsid w:val="005F3291"/>
    <w:rsid w:val="005F3BBA"/>
    <w:rsid w:val="005F3C3C"/>
    <w:rsid w:val="005F429B"/>
    <w:rsid w:val="005F4AB9"/>
    <w:rsid w:val="005F4D43"/>
    <w:rsid w:val="005F4F3D"/>
    <w:rsid w:val="005F5C6C"/>
    <w:rsid w:val="005F5EA3"/>
    <w:rsid w:val="005F775A"/>
    <w:rsid w:val="005F7912"/>
    <w:rsid w:val="005F7D1A"/>
    <w:rsid w:val="005F7EEE"/>
    <w:rsid w:val="005F7F64"/>
    <w:rsid w:val="005F7F8E"/>
    <w:rsid w:val="0060029F"/>
    <w:rsid w:val="00600313"/>
    <w:rsid w:val="00600867"/>
    <w:rsid w:val="006008A0"/>
    <w:rsid w:val="006008AF"/>
    <w:rsid w:val="00600C9F"/>
    <w:rsid w:val="00601351"/>
    <w:rsid w:val="006017E0"/>
    <w:rsid w:val="00601EC4"/>
    <w:rsid w:val="00602261"/>
    <w:rsid w:val="0060226D"/>
    <w:rsid w:val="006022F1"/>
    <w:rsid w:val="00602CB7"/>
    <w:rsid w:val="00602F9D"/>
    <w:rsid w:val="006038C1"/>
    <w:rsid w:val="0060536C"/>
    <w:rsid w:val="00605F7E"/>
    <w:rsid w:val="006062A4"/>
    <w:rsid w:val="006062DF"/>
    <w:rsid w:val="00606405"/>
    <w:rsid w:val="0060663D"/>
    <w:rsid w:val="00606A3A"/>
    <w:rsid w:val="00606BC7"/>
    <w:rsid w:val="00606FAF"/>
    <w:rsid w:val="00607315"/>
    <w:rsid w:val="00607318"/>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2EE0"/>
    <w:rsid w:val="0061357E"/>
    <w:rsid w:val="006140FA"/>
    <w:rsid w:val="00614307"/>
    <w:rsid w:val="00614746"/>
    <w:rsid w:val="006147A3"/>
    <w:rsid w:val="006147C5"/>
    <w:rsid w:val="00614BFC"/>
    <w:rsid w:val="006159D2"/>
    <w:rsid w:val="00615AC7"/>
    <w:rsid w:val="00615B2D"/>
    <w:rsid w:val="00615C3A"/>
    <w:rsid w:val="00616000"/>
    <w:rsid w:val="006162A9"/>
    <w:rsid w:val="00616CE3"/>
    <w:rsid w:val="00616F42"/>
    <w:rsid w:val="00617706"/>
    <w:rsid w:val="00621251"/>
    <w:rsid w:val="006218BD"/>
    <w:rsid w:val="00621957"/>
    <w:rsid w:val="00621B55"/>
    <w:rsid w:val="00621D47"/>
    <w:rsid w:val="00622224"/>
    <w:rsid w:val="006222D1"/>
    <w:rsid w:val="006228C0"/>
    <w:rsid w:val="00622962"/>
    <w:rsid w:val="00623209"/>
    <w:rsid w:val="006236CF"/>
    <w:rsid w:val="00623704"/>
    <w:rsid w:val="00623D70"/>
    <w:rsid w:val="0062459E"/>
    <w:rsid w:val="00624A78"/>
    <w:rsid w:val="00624B0B"/>
    <w:rsid w:val="00624D5A"/>
    <w:rsid w:val="00624DC2"/>
    <w:rsid w:val="00624E18"/>
    <w:rsid w:val="006255F4"/>
    <w:rsid w:val="0062573B"/>
    <w:rsid w:val="00625919"/>
    <w:rsid w:val="00625C2A"/>
    <w:rsid w:val="006260B1"/>
    <w:rsid w:val="00626463"/>
    <w:rsid w:val="006266E4"/>
    <w:rsid w:val="0062736D"/>
    <w:rsid w:val="006273A6"/>
    <w:rsid w:val="00627B35"/>
    <w:rsid w:val="00627C7E"/>
    <w:rsid w:val="00627F92"/>
    <w:rsid w:val="00630662"/>
    <w:rsid w:val="00630DFE"/>
    <w:rsid w:val="00630EE9"/>
    <w:rsid w:val="00631B15"/>
    <w:rsid w:val="00631C47"/>
    <w:rsid w:val="00631EA1"/>
    <w:rsid w:val="0063226E"/>
    <w:rsid w:val="006325AF"/>
    <w:rsid w:val="006327CF"/>
    <w:rsid w:val="006327E6"/>
    <w:rsid w:val="006328F5"/>
    <w:rsid w:val="0063290F"/>
    <w:rsid w:val="006329AE"/>
    <w:rsid w:val="006329C7"/>
    <w:rsid w:val="00633266"/>
    <w:rsid w:val="00633B83"/>
    <w:rsid w:val="00633DAC"/>
    <w:rsid w:val="00634987"/>
    <w:rsid w:val="00634E49"/>
    <w:rsid w:val="006357A9"/>
    <w:rsid w:val="00635B64"/>
    <w:rsid w:val="00635BB5"/>
    <w:rsid w:val="00635D33"/>
    <w:rsid w:val="006368D7"/>
    <w:rsid w:val="0063694E"/>
    <w:rsid w:val="00636BED"/>
    <w:rsid w:val="00636C0F"/>
    <w:rsid w:val="0063712E"/>
    <w:rsid w:val="006375FE"/>
    <w:rsid w:val="00637A59"/>
    <w:rsid w:val="00637C5E"/>
    <w:rsid w:val="00637DE4"/>
    <w:rsid w:val="006401E5"/>
    <w:rsid w:val="00640205"/>
    <w:rsid w:val="00640289"/>
    <w:rsid w:val="00640326"/>
    <w:rsid w:val="00640413"/>
    <w:rsid w:val="006405AA"/>
    <w:rsid w:val="00640A58"/>
    <w:rsid w:val="0064173D"/>
    <w:rsid w:val="0064241F"/>
    <w:rsid w:val="006424D6"/>
    <w:rsid w:val="00642A18"/>
    <w:rsid w:val="00642A8B"/>
    <w:rsid w:val="00642FB0"/>
    <w:rsid w:val="006433ED"/>
    <w:rsid w:val="00643753"/>
    <w:rsid w:val="006438A6"/>
    <w:rsid w:val="00644A67"/>
    <w:rsid w:val="00644FA0"/>
    <w:rsid w:val="00644FA4"/>
    <w:rsid w:val="006451E8"/>
    <w:rsid w:val="006457E8"/>
    <w:rsid w:val="00645BD2"/>
    <w:rsid w:val="00646FF6"/>
    <w:rsid w:val="0064768F"/>
    <w:rsid w:val="00647715"/>
    <w:rsid w:val="0064775B"/>
    <w:rsid w:val="006505DE"/>
    <w:rsid w:val="00650DB6"/>
    <w:rsid w:val="0065135E"/>
    <w:rsid w:val="0065174C"/>
    <w:rsid w:val="00652463"/>
    <w:rsid w:val="00652B82"/>
    <w:rsid w:val="00652CEC"/>
    <w:rsid w:val="00652E37"/>
    <w:rsid w:val="00653204"/>
    <w:rsid w:val="0065389F"/>
    <w:rsid w:val="00653C36"/>
    <w:rsid w:val="00653DCB"/>
    <w:rsid w:val="006545A0"/>
    <w:rsid w:val="006552A6"/>
    <w:rsid w:val="0065534E"/>
    <w:rsid w:val="006555E5"/>
    <w:rsid w:val="00655BF0"/>
    <w:rsid w:val="006560A9"/>
    <w:rsid w:val="00656971"/>
    <w:rsid w:val="00656D55"/>
    <w:rsid w:val="006572A3"/>
    <w:rsid w:val="0065738A"/>
    <w:rsid w:val="006577A2"/>
    <w:rsid w:val="00657C95"/>
    <w:rsid w:val="006600BF"/>
    <w:rsid w:val="00660164"/>
    <w:rsid w:val="00660B38"/>
    <w:rsid w:val="00660F15"/>
    <w:rsid w:val="006620EF"/>
    <w:rsid w:val="006621C0"/>
    <w:rsid w:val="006623B0"/>
    <w:rsid w:val="00662488"/>
    <w:rsid w:val="00662B41"/>
    <w:rsid w:val="00662CF6"/>
    <w:rsid w:val="006636F0"/>
    <w:rsid w:val="006639B8"/>
    <w:rsid w:val="00664561"/>
    <w:rsid w:val="00664641"/>
    <w:rsid w:val="0066562F"/>
    <w:rsid w:val="00665FF9"/>
    <w:rsid w:val="00666AC8"/>
    <w:rsid w:val="00667313"/>
    <w:rsid w:val="006678DA"/>
    <w:rsid w:val="00667A53"/>
    <w:rsid w:val="00667C12"/>
    <w:rsid w:val="00670284"/>
    <w:rsid w:val="006705A5"/>
    <w:rsid w:val="0067095A"/>
    <w:rsid w:val="00670B6A"/>
    <w:rsid w:val="0067100F"/>
    <w:rsid w:val="006710DE"/>
    <w:rsid w:val="006716B6"/>
    <w:rsid w:val="006719C8"/>
    <w:rsid w:val="00671D23"/>
    <w:rsid w:val="00671D4D"/>
    <w:rsid w:val="0067210F"/>
    <w:rsid w:val="00672FF6"/>
    <w:rsid w:val="00673478"/>
    <w:rsid w:val="006739C3"/>
    <w:rsid w:val="00673ACA"/>
    <w:rsid w:val="00673AFE"/>
    <w:rsid w:val="0067438F"/>
    <w:rsid w:val="00674670"/>
    <w:rsid w:val="00674BCE"/>
    <w:rsid w:val="00674FB6"/>
    <w:rsid w:val="00675571"/>
    <w:rsid w:val="0067648B"/>
    <w:rsid w:val="006765DB"/>
    <w:rsid w:val="00676BCF"/>
    <w:rsid w:val="00676BDC"/>
    <w:rsid w:val="00676C50"/>
    <w:rsid w:val="00676D26"/>
    <w:rsid w:val="00676E31"/>
    <w:rsid w:val="00676F77"/>
    <w:rsid w:val="006770B3"/>
    <w:rsid w:val="0067737B"/>
    <w:rsid w:val="00677384"/>
    <w:rsid w:val="00677767"/>
    <w:rsid w:val="0068003C"/>
    <w:rsid w:val="00680A98"/>
    <w:rsid w:val="00680C8B"/>
    <w:rsid w:val="00680D0B"/>
    <w:rsid w:val="00680E39"/>
    <w:rsid w:val="00681189"/>
    <w:rsid w:val="006814BB"/>
    <w:rsid w:val="0068166A"/>
    <w:rsid w:val="00681BA3"/>
    <w:rsid w:val="006828A4"/>
    <w:rsid w:val="00682B40"/>
    <w:rsid w:val="00682DBF"/>
    <w:rsid w:val="006839FC"/>
    <w:rsid w:val="00683D6C"/>
    <w:rsid w:val="00683F31"/>
    <w:rsid w:val="006844AE"/>
    <w:rsid w:val="0068463D"/>
    <w:rsid w:val="00684752"/>
    <w:rsid w:val="006849CA"/>
    <w:rsid w:val="00684FFD"/>
    <w:rsid w:val="006853DD"/>
    <w:rsid w:val="0068564C"/>
    <w:rsid w:val="006859B7"/>
    <w:rsid w:val="00685B52"/>
    <w:rsid w:val="00686662"/>
    <w:rsid w:val="00686855"/>
    <w:rsid w:val="00686CDA"/>
    <w:rsid w:val="00687044"/>
    <w:rsid w:val="00687B34"/>
    <w:rsid w:val="00690169"/>
    <w:rsid w:val="006902C5"/>
    <w:rsid w:val="006905E9"/>
    <w:rsid w:val="0069163C"/>
    <w:rsid w:val="00691BCB"/>
    <w:rsid w:val="00691C33"/>
    <w:rsid w:val="006923CE"/>
    <w:rsid w:val="00692491"/>
    <w:rsid w:val="0069277A"/>
    <w:rsid w:val="006928BC"/>
    <w:rsid w:val="00692BBE"/>
    <w:rsid w:val="00692C3D"/>
    <w:rsid w:val="00692C86"/>
    <w:rsid w:val="00692DD1"/>
    <w:rsid w:val="00692EEF"/>
    <w:rsid w:val="00693310"/>
    <w:rsid w:val="0069356C"/>
    <w:rsid w:val="006939A5"/>
    <w:rsid w:val="0069413B"/>
    <w:rsid w:val="0069425A"/>
    <w:rsid w:val="00694363"/>
    <w:rsid w:val="00694375"/>
    <w:rsid w:val="00694449"/>
    <w:rsid w:val="006945CA"/>
    <w:rsid w:val="006945CD"/>
    <w:rsid w:val="00694A32"/>
    <w:rsid w:val="0069512A"/>
    <w:rsid w:val="00695D78"/>
    <w:rsid w:val="00695F9E"/>
    <w:rsid w:val="006966E8"/>
    <w:rsid w:val="00696B30"/>
    <w:rsid w:val="00696D46"/>
    <w:rsid w:val="00696EC9"/>
    <w:rsid w:val="006972A2"/>
    <w:rsid w:val="00697310"/>
    <w:rsid w:val="006977B2"/>
    <w:rsid w:val="00697E52"/>
    <w:rsid w:val="006A044E"/>
    <w:rsid w:val="006A050F"/>
    <w:rsid w:val="006A06A4"/>
    <w:rsid w:val="006A06B9"/>
    <w:rsid w:val="006A09D3"/>
    <w:rsid w:val="006A0B17"/>
    <w:rsid w:val="006A0CA0"/>
    <w:rsid w:val="006A0F6E"/>
    <w:rsid w:val="006A185F"/>
    <w:rsid w:val="006A2332"/>
    <w:rsid w:val="006A2C84"/>
    <w:rsid w:val="006A2DA0"/>
    <w:rsid w:val="006A3280"/>
    <w:rsid w:val="006A3931"/>
    <w:rsid w:val="006A3BBA"/>
    <w:rsid w:val="006A3FA6"/>
    <w:rsid w:val="006A494E"/>
    <w:rsid w:val="006A4AD1"/>
    <w:rsid w:val="006A4AF5"/>
    <w:rsid w:val="006A5612"/>
    <w:rsid w:val="006A58DC"/>
    <w:rsid w:val="006A65BF"/>
    <w:rsid w:val="006A75CB"/>
    <w:rsid w:val="006A7611"/>
    <w:rsid w:val="006A7705"/>
    <w:rsid w:val="006A7B9C"/>
    <w:rsid w:val="006B033F"/>
    <w:rsid w:val="006B0728"/>
    <w:rsid w:val="006B081B"/>
    <w:rsid w:val="006B099D"/>
    <w:rsid w:val="006B09EE"/>
    <w:rsid w:val="006B1076"/>
    <w:rsid w:val="006B19E4"/>
    <w:rsid w:val="006B1F58"/>
    <w:rsid w:val="006B227E"/>
    <w:rsid w:val="006B280D"/>
    <w:rsid w:val="006B2821"/>
    <w:rsid w:val="006B29B8"/>
    <w:rsid w:val="006B2B96"/>
    <w:rsid w:val="006B317A"/>
    <w:rsid w:val="006B33FB"/>
    <w:rsid w:val="006B360C"/>
    <w:rsid w:val="006B39DB"/>
    <w:rsid w:val="006B3CC6"/>
    <w:rsid w:val="006B3F51"/>
    <w:rsid w:val="006B41B2"/>
    <w:rsid w:val="006B41BD"/>
    <w:rsid w:val="006B480D"/>
    <w:rsid w:val="006B5CAE"/>
    <w:rsid w:val="006B5F3E"/>
    <w:rsid w:val="006B672E"/>
    <w:rsid w:val="006B7BC3"/>
    <w:rsid w:val="006B7BE8"/>
    <w:rsid w:val="006B7CFE"/>
    <w:rsid w:val="006C050E"/>
    <w:rsid w:val="006C069C"/>
    <w:rsid w:val="006C07EF"/>
    <w:rsid w:val="006C0CE6"/>
    <w:rsid w:val="006C0FBC"/>
    <w:rsid w:val="006C12E3"/>
    <w:rsid w:val="006C167D"/>
    <w:rsid w:val="006C1BEC"/>
    <w:rsid w:val="006C1E79"/>
    <w:rsid w:val="006C1E8E"/>
    <w:rsid w:val="006C206A"/>
    <w:rsid w:val="006C2645"/>
    <w:rsid w:val="006C279E"/>
    <w:rsid w:val="006C296C"/>
    <w:rsid w:val="006C2BF6"/>
    <w:rsid w:val="006C2CD9"/>
    <w:rsid w:val="006C2F09"/>
    <w:rsid w:val="006C2F11"/>
    <w:rsid w:val="006C2F72"/>
    <w:rsid w:val="006C31B7"/>
    <w:rsid w:val="006C36F7"/>
    <w:rsid w:val="006C3826"/>
    <w:rsid w:val="006C3D49"/>
    <w:rsid w:val="006C44C7"/>
    <w:rsid w:val="006C4985"/>
    <w:rsid w:val="006C5301"/>
    <w:rsid w:val="006C5CD9"/>
    <w:rsid w:val="006C693A"/>
    <w:rsid w:val="006C7043"/>
    <w:rsid w:val="006C753E"/>
    <w:rsid w:val="006C75BB"/>
    <w:rsid w:val="006C7A4C"/>
    <w:rsid w:val="006C7FDB"/>
    <w:rsid w:val="006D026A"/>
    <w:rsid w:val="006D02FC"/>
    <w:rsid w:val="006D0381"/>
    <w:rsid w:val="006D05D4"/>
    <w:rsid w:val="006D062B"/>
    <w:rsid w:val="006D1787"/>
    <w:rsid w:val="006D17A6"/>
    <w:rsid w:val="006D1938"/>
    <w:rsid w:val="006D1D9C"/>
    <w:rsid w:val="006D2330"/>
    <w:rsid w:val="006D2BCA"/>
    <w:rsid w:val="006D2E1C"/>
    <w:rsid w:val="006D2F8B"/>
    <w:rsid w:val="006D3B5E"/>
    <w:rsid w:val="006D482A"/>
    <w:rsid w:val="006D4D04"/>
    <w:rsid w:val="006D4FE2"/>
    <w:rsid w:val="006D565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DC6"/>
    <w:rsid w:val="006E3E6C"/>
    <w:rsid w:val="006E419D"/>
    <w:rsid w:val="006E4351"/>
    <w:rsid w:val="006E466C"/>
    <w:rsid w:val="006E479D"/>
    <w:rsid w:val="006E4B36"/>
    <w:rsid w:val="006E4DBE"/>
    <w:rsid w:val="006E4FF0"/>
    <w:rsid w:val="006E51C4"/>
    <w:rsid w:val="006E531D"/>
    <w:rsid w:val="006E53FF"/>
    <w:rsid w:val="006E64A2"/>
    <w:rsid w:val="006E6C06"/>
    <w:rsid w:val="006E7454"/>
    <w:rsid w:val="006E753F"/>
    <w:rsid w:val="006E76EE"/>
    <w:rsid w:val="006E7A2C"/>
    <w:rsid w:val="006E7AFE"/>
    <w:rsid w:val="006E7C56"/>
    <w:rsid w:val="006F0C86"/>
    <w:rsid w:val="006F0E7A"/>
    <w:rsid w:val="006F0EA9"/>
    <w:rsid w:val="006F0EBE"/>
    <w:rsid w:val="006F10E8"/>
    <w:rsid w:val="006F183C"/>
    <w:rsid w:val="006F1F1D"/>
    <w:rsid w:val="006F24DA"/>
    <w:rsid w:val="006F2520"/>
    <w:rsid w:val="006F273A"/>
    <w:rsid w:val="006F2C90"/>
    <w:rsid w:val="006F35E8"/>
    <w:rsid w:val="006F3981"/>
    <w:rsid w:val="006F3BFC"/>
    <w:rsid w:val="006F3CE3"/>
    <w:rsid w:val="006F3F87"/>
    <w:rsid w:val="006F425A"/>
    <w:rsid w:val="006F42EB"/>
    <w:rsid w:val="006F4668"/>
    <w:rsid w:val="006F4A2D"/>
    <w:rsid w:val="006F4D58"/>
    <w:rsid w:val="006F5007"/>
    <w:rsid w:val="006F5124"/>
    <w:rsid w:val="006F54F2"/>
    <w:rsid w:val="006F57FC"/>
    <w:rsid w:val="006F58BF"/>
    <w:rsid w:val="006F5DF9"/>
    <w:rsid w:val="006F5EFC"/>
    <w:rsid w:val="006F5FF1"/>
    <w:rsid w:val="006F6166"/>
    <w:rsid w:val="006F6424"/>
    <w:rsid w:val="006F656E"/>
    <w:rsid w:val="006F6C05"/>
    <w:rsid w:val="006F6F5B"/>
    <w:rsid w:val="006F71E5"/>
    <w:rsid w:val="006F77CE"/>
    <w:rsid w:val="006F7929"/>
    <w:rsid w:val="006F79C0"/>
    <w:rsid w:val="006F7CC3"/>
    <w:rsid w:val="006F7F89"/>
    <w:rsid w:val="007004AB"/>
    <w:rsid w:val="00700586"/>
    <w:rsid w:val="00700600"/>
    <w:rsid w:val="00700B24"/>
    <w:rsid w:val="00701911"/>
    <w:rsid w:val="007021D8"/>
    <w:rsid w:val="00702314"/>
    <w:rsid w:val="00702401"/>
    <w:rsid w:val="00702A08"/>
    <w:rsid w:val="0070385A"/>
    <w:rsid w:val="007039BD"/>
    <w:rsid w:val="00703AFF"/>
    <w:rsid w:val="0070419D"/>
    <w:rsid w:val="0070581C"/>
    <w:rsid w:val="007064CF"/>
    <w:rsid w:val="00706517"/>
    <w:rsid w:val="00706771"/>
    <w:rsid w:val="00706A47"/>
    <w:rsid w:val="00706B7C"/>
    <w:rsid w:val="00707341"/>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2531"/>
    <w:rsid w:val="00713278"/>
    <w:rsid w:val="00713EF7"/>
    <w:rsid w:val="00713FBA"/>
    <w:rsid w:val="00714770"/>
    <w:rsid w:val="007151CF"/>
    <w:rsid w:val="007156C6"/>
    <w:rsid w:val="007156E3"/>
    <w:rsid w:val="007158DD"/>
    <w:rsid w:val="007166AE"/>
    <w:rsid w:val="00716F4B"/>
    <w:rsid w:val="007172BA"/>
    <w:rsid w:val="00717328"/>
    <w:rsid w:val="00720C57"/>
    <w:rsid w:val="00720E90"/>
    <w:rsid w:val="00721741"/>
    <w:rsid w:val="0072184C"/>
    <w:rsid w:val="007218BC"/>
    <w:rsid w:val="00721EF6"/>
    <w:rsid w:val="00722340"/>
    <w:rsid w:val="007223B7"/>
    <w:rsid w:val="007228D4"/>
    <w:rsid w:val="00723679"/>
    <w:rsid w:val="00723D18"/>
    <w:rsid w:val="0072500F"/>
    <w:rsid w:val="0072510F"/>
    <w:rsid w:val="00725383"/>
    <w:rsid w:val="00725443"/>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1E9A"/>
    <w:rsid w:val="00732626"/>
    <w:rsid w:val="0073290B"/>
    <w:rsid w:val="00732EDD"/>
    <w:rsid w:val="0073389C"/>
    <w:rsid w:val="00733B1E"/>
    <w:rsid w:val="00733BAF"/>
    <w:rsid w:val="00733DFB"/>
    <w:rsid w:val="0073418C"/>
    <w:rsid w:val="00734E0B"/>
    <w:rsid w:val="007352BE"/>
    <w:rsid w:val="007355D0"/>
    <w:rsid w:val="00736511"/>
    <w:rsid w:val="00736D4F"/>
    <w:rsid w:val="00736F83"/>
    <w:rsid w:val="00736FD4"/>
    <w:rsid w:val="00737589"/>
    <w:rsid w:val="00737592"/>
    <w:rsid w:val="00737A7E"/>
    <w:rsid w:val="00737B72"/>
    <w:rsid w:val="00737DD2"/>
    <w:rsid w:val="007403EA"/>
    <w:rsid w:val="0074051A"/>
    <w:rsid w:val="00740565"/>
    <w:rsid w:val="0074076F"/>
    <w:rsid w:val="0074082C"/>
    <w:rsid w:val="00740B7A"/>
    <w:rsid w:val="00741244"/>
    <w:rsid w:val="0074146A"/>
    <w:rsid w:val="00741583"/>
    <w:rsid w:val="00742256"/>
    <w:rsid w:val="0074280D"/>
    <w:rsid w:val="00742CF3"/>
    <w:rsid w:val="00743316"/>
    <w:rsid w:val="00743C38"/>
    <w:rsid w:val="00744070"/>
    <w:rsid w:val="007440D5"/>
    <w:rsid w:val="00744155"/>
    <w:rsid w:val="0074460B"/>
    <w:rsid w:val="007447EB"/>
    <w:rsid w:val="007448DF"/>
    <w:rsid w:val="00744E05"/>
    <w:rsid w:val="00745CE7"/>
    <w:rsid w:val="00745F4B"/>
    <w:rsid w:val="007461FA"/>
    <w:rsid w:val="007466F9"/>
    <w:rsid w:val="00746F0F"/>
    <w:rsid w:val="007475B6"/>
    <w:rsid w:val="00747E72"/>
    <w:rsid w:val="00747F97"/>
    <w:rsid w:val="00750258"/>
    <w:rsid w:val="007502CA"/>
    <w:rsid w:val="0075033C"/>
    <w:rsid w:val="00750341"/>
    <w:rsid w:val="00750EA4"/>
    <w:rsid w:val="007511F8"/>
    <w:rsid w:val="0075137F"/>
    <w:rsid w:val="00751C91"/>
    <w:rsid w:val="00752289"/>
    <w:rsid w:val="0075271A"/>
    <w:rsid w:val="00752BD0"/>
    <w:rsid w:val="00752E41"/>
    <w:rsid w:val="00753A70"/>
    <w:rsid w:val="00753B05"/>
    <w:rsid w:val="00753CA2"/>
    <w:rsid w:val="00753F0D"/>
    <w:rsid w:val="00754599"/>
    <w:rsid w:val="0075469C"/>
    <w:rsid w:val="00754903"/>
    <w:rsid w:val="00754C9C"/>
    <w:rsid w:val="00754FE6"/>
    <w:rsid w:val="00755063"/>
    <w:rsid w:val="007554D4"/>
    <w:rsid w:val="007556CE"/>
    <w:rsid w:val="00755CCA"/>
    <w:rsid w:val="0075678A"/>
    <w:rsid w:val="00756D3C"/>
    <w:rsid w:val="007578C5"/>
    <w:rsid w:val="00757F37"/>
    <w:rsid w:val="0076012A"/>
    <w:rsid w:val="00760222"/>
    <w:rsid w:val="0076046E"/>
    <w:rsid w:val="0076110D"/>
    <w:rsid w:val="0076115B"/>
    <w:rsid w:val="00761383"/>
    <w:rsid w:val="00761C4C"/>
    <w:rsid w:val="00761EAD"/>
    <w:rsid w:val="00761F07"/>
    <w:rsid w:val="00762353"/>
    <w:rsid w:val="00762C5E"/>
    <w:rsid w:val="00762DB4"/>
    <w:rsid w:val="0076410A"/>
    <w:rsid w:val="007641A6"/>
    <w:rsid w:val="00764B78"/>
    <w:rsid w:val="00764B9A"/>
    <w:rsid w:val="00765B0C"/>
    <w:rsid w:val="00765BFD"/>
    <w:rsid w:val="00765CB1"/>
    <w:rsid w:val="00766068"/>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183"/>
    <w:rsid w:val="0077462E"/>
    <w:rsid w:val="00774EA9"/>
    <w:rsid w:val="00775636"/>
    <w:rsid w:val="00775CFE"/>
    <w:rsid w:val="007763FE"/>
    <w:rsid w:val="007765C4"/>
    <w:rsid w:val="00776697"/>
    <w:rsid w:val="00776A8A"/>
    <w:rsid w:val="00777423"/>
    <w:rsid w:val="0077771C"/>
    <w:rsid w:val="00777B34"/>
    <w:rsid w:val="00777E6E"/>
    <w:rsid w:val="007809CA"/>
    <w:rsid w:val="00780D9E"/>
    <w:rsid w:val="00780F98"/>
    <w:rsid w:val="007817BD"/>
    <w:rsid w:val="00781B17"/>
    <w:rsid w:val="0078250C"/>
    <w:rsid w:val="0078296F"/>
    <w:rsid w:val="00782C97"/>
    <w:rsid w:val="00782E16"/>
    <w:rsid w:val="00783127"/>
    <w:rsid w:val="00783A20"/>
    <w:rsid w:val="00783DEF"/>
    <w:rsid w:val="00784165"/>
    <w:rsid w:val="007846A8"/>
    <w:rsid w:val="00784AB1"/>
    <w:rsid w:val="00784B57"/>
    <w:rsid w:val="0078507F"/>
    <w:rsid w:val="007853DB"/>
    <w:rsid w:val="007855AB"/>
    <w:rsid w:val="00785730"/>
    <w:rsid w:val="007858E2"/>
    <w:rsid w:val="00785CF8"/>
    <w:rsid w:val="00785D23"/>
    <w:rsid w:val="00786243"/>
    <w:rsid w:val="00786470"/>
    <w:rsid w:val="00786BCD"/>
    <w:rsid w:val="00786C23"/>
    <w:rsid w:val="007870A8"/>
    <w:rsid w:val="007877D4"/>
    <w:rsid w:val="00787DA7"/>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94D"/>
    <w:rsid w:val="00795A52"/>
    <w:rsid w:val="00796420"/>
    <w:rsid w:val="00796597"/>
    <w:rsid w:val="00797630"/>
    <w:rsid w:val="00797CA5"/>
    <w:rsid w:val="007A0459"/>
    <w:rsid w:val="007A0798"/>
    <w:rsid w:val="007A0A13"/>
    <w:rsid w:val="007A11D1"/>
    <w:rsid w:val="007A1253"/>
    <w:rsid w:val="007A1AEE"/>
    <w:rsid w:val="007A1C3C"/>
    <w:rsid w:val="007A1F5B"/>
    <w:rsid w:val="007A2C93"/>
    <w:rsid w:val="007A2F6F"/>
    <w:rsid w:val="007A2FE6"/>
    <w:rsid w:val="007A3F8D"/>
    <w:rsid w:val="007A3FF0"/>
    <w:rsid w:val="007A42F0"/>
    <w:rsid w:val="007A44D3"/>
    <w:rsid w:val="007A4CA6"/>
    <w:rsid w:val="007A4E8A"/>
    <w:rsid w:val="007A5186"/>
    <w:rsid w:val="007A54C8"/>
    <w:rsid w:val="007A58F6"/>
    <w:rsid w:val="007A59C2"/>
    <w:rsid w:val="007A6325"/>
    <w:rsid w:val="007A65A7"/>
    <w:rsid w:val="007A660E"/>
    <w:rsid w:val="007A6A91"/>
    <w:rsid w:val="007A6C13"/>
    <w:rsid w:val="007B0026"/>
    <w:rsid w:val="007B0464"/>
    <w:rsid w:val="007B0759"/>
    <w:rsid w:val="007B0B36"/>
    <w:rsid w:val="007B14FA"/>
    <w:rsid w:val="007B1C86"/>
    <w:rsid w:val="007B2216"/>
    <w:rsid w:val="007B2419"/>
    <w:rsid w:val="007B29C4"/>
    <w:rsid w:val="007B2F40"/>
    <w:rsid w:val="007B3007"/>
    <w:rsid w:val="007B32CB"/>
    <w:rsid w:val="007B3383"/>
    <w:rsid w:val="007B3C6E"/>
    <w:rsid w:val="007B40FE"/>
    <w:rsid w:val="007B415D"/>
    <w:rsid w:val="007B4165"/>
    <w:rsid w:val="007B41D3"/>
    <w:rsid w:val="007B44B0"/>
    <w:rsid w:val="007B47DA"/>
    <w:rsid w:val="007B520F"/>
    <w:rsid w:val="007B5322"/>
    <w:rsid w:val="007B559B"/>
    <w:rsid w:val="007B5A32"/>
    <w:rsid w:val="007B5CEB"/>
    <w:rsid w:val="007B5DF6"/>
    <w:rsid w:val="007B5E5B"/>
    <w:rsid w:val="007B5F7C"/>
    <w:rsid w:val="007B605E"/>
    <w:rsid w:val="007B6DEA"/>
    <w:rsid w:val="007B7551"/>
    <w:rsid w:val="007B75F6"/>
    <w:rsid w:val="007B77CC"/>
    <w:rsid w:val="007C00B1"/>
    <w:rsid w:val="007C0277"/>
    <w:rsid w:val="007C097B"/>
    <w:rsid w:val="007C0AF5"/>
    <w:rsid w:val="007C0EC3"/>
    <w:rsid w:val="007C0F76"/>
    <w:rsid w:val="007C13BB"/>
    <w:rsid w:val="007C1906"/>
    <w:rsid w:val="007C1980"/>
    <w:rsid w:val="007C1B0C"/>
    <w:rsid w:val="007C245A"/>
    <w:rsid w:val="007C2AE0"/>
    <w:rsid w:val="007C2AED"/>
    <w:rsid w:val="007C3819"/>
    <w:rsid w:val="007C5280"/>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22CE"/>
    <w:rsid w:val="007D236C"/>
    <w:rsid w:val="007D2598"/>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6010"/>
    <w:rsid w:val="007D62A1"/>
    <w:rsid w:val="007D6B84"/>
    <w:rsid w:val="007D6C43"/>
    <w:rsid w:val="007D6CC2"/>
    <w:rsid w:val="007D6D19"/>
    <w:rsid w:val="007D7991"/>
    <w:rsid w:val="007E01AC"/>
    <w:rsid w:val="007E0F10"/>
    <w:rsid w:val="007E1017"/>
    <w:rsid w:val="007E12F6"/>
    <w:rsid w:val="007E1486"/>
    <w:rsid w:val="007E1CD7"/>
    <w:rsid w:val="007E1D00"/>
    <w:rsid w:val="007E1EA9"/>
    <w:rsid w:val="007E216F"/>
    <w:rsid w:val="007E243E"/>
    <w:rsid w:val="007E247B"/>
    <w:rsid w:val="007E26C8"/>
    <w:rsid w:val="007E2E5E"/>
    <w:rsid w:val="007E3782"/>
    <w:rsid w:val="007E37BB"/>
    <w:rsid w:val="007E3869"/>
    <w:rsid w:val="007E3D4F"/>
    <w:rsid w:val="007E436B"/>
    <w:rsid w:val="007E444D"/>
    <w:rsid w:val="007E4E79"/>
    <w:rsid w:val="007E5D8D"/>
    <w:rsid w:val="007E614B"/>
    <w:rsid w:val="007E6877"/>
    <w:rsid w:val="007E728A"/>
    <w:rsid w:val="007E742B"/>
    <w:rsid w:val="007E7D6C"/>
    <w:rsid w:val="007F00D1"/>
    <w:rsid w:val="007F01C4"/>
    <w:rsid w:val="007F059F"/>
    <w:rsid w:val="007F0833"/>
    <w:rsid w:val="007F11EE"/>
    <w:rsid w:val="007F133F"/>
    <w:rsid w:val="007F17A2"/>
    <w:rsid w:val="007F24A3"/>
    <w:rsid w:val="007F2BF8"/>
    <w:rsid w:val="007F3779"/>
    <w:rsid w:val="007F3A23"/>
    <w:rsid w:val="007F3C02"/>
    <w:rsid w:val="007F3D71"/>
    <w:rsid w:val="007F4089"/>
    <w:rsid w:val="007F429B"/>
    <w:rsid w:val="007F4E20"/>
    <w:rsid w:val="007F4EB6"/>
    <w:rsid w:val="007F4F78"/>
    <w:rsid w:val="007F508F"/>
    <w:rsid w:val="007F52F7"/>
    <w:rsid w:val="007F558C"/>
    <w:rsid w:val="007F60A4"/>
    <w:rsid w:val="007F6594"/>
    <w:rsid w:val="007F66C3"/>
    <w:rsid w:val="007F6E8C"/>
    <w:rsid w:val="007F7219"/>
    <w:rsid w:val="007F761F"/>
    <w:rsid w:val="007F77C1"/>
    <w:rsid w:val="007F7A00"/>
    <w:rsid w:val="007F7D12"/>
    <w:rsid w:val="007F7FBF"/>
    <w:rsid w:val="008002A1"/>
    <w:rsid w:val="008008CA"/>
    <w:rsid w:val="008009FF"/>
    <w:rsid w:val="0080116A"/>
    <w:rsid w:val="008011E2"/>
    <w:rsid w:val="00801743"/>
    <w:rsid w:val="00801B86"/>
    <w:rsid w:val="00802C4F"/>
    <w:rsid w:val="0080361F"/>
    <w:rsid w:val="00803F1A"/>
    <w:rsid w:val="0080412D"/>
    <w:rsid w:val="00804576"/>
    <w:rsid w:val="008047B2"/>
    <w:rsid w:val="008049F1"/>
    <w:rsid w:val="00804F25"/>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80D"/>
    <w:rsid w:val="00810AC0"/>
    <w:rsid w:val="00810D35"/>
    <w:rsid w:val="00811F62"/>
    <w:rsid w:val="00811FC2"/>
    <w:rsid w:val="008121D0"/>
    <w:rsid w:val="00812984"/>
    <w:rsid w:val="00812B59"/>
    <w:rsid w:val="00813C9C"/>
    <w:rsid w:val="0081409F"/>
    <w:rsid w:val="00814670"/>
    <w:rsid w:val="0081492E"/>
    <w:rsid w:val="00814B1D"/>
    <w:rsid w:val="00814BFC"/>
    <w:rsid w:val="00815470"/>
    <w:rsid w:val="00815A40"/>
    <w:rsid w:val="00817272"/>
    <w:rsid w:val="00817D0D"/>
    <w:rsid w:val="0082019F"/>
    <w:rsid w:val="008201A2"/>
    <w:rsid w:val="00820318"/>
    <w:rsid w:val="00820CA3"/>
    <w:rsid w:val="00820DED"/>
    <w:rsid w:val="00821A36"/>
    <w:rsid w:val="00821B5D"/>
    <w:rsid w:val="0082258E"/>
    <w:rsid w:val="00822655"/>
    <w:rsid w:val="00823396"/>
    <w:rsid w:val="00824614"/>
    <w:rsid w:val="008247DD"/>
    <w:rsid w:val="00825B0B"/>
    <w:rsid w:val="00825E27"/>
    <w:rsid w:val="008272E5"/>
    <w:rsid w:val="0082781E"/>
    <w:rsid w:val="0083151D"/>
    <w:rsid w:val="00831824"/>
    <w:rsid w:val="00831FF3"/>
    <w:rsid w:val="008324CE"/>
    <w:rsid w:val="0083263F"/>
    <w:rsid w:val="00832B23"/>
    <w:rsid w:val="00832ED6"/>
    <w:rsid w:val="00832FAC"/>
    <w:rsid w:val="00833197"/>
    <w:rsid w:val="00833A5F"/>
    <w:rsid w:val="00833C33"/>
    <w:rsid w:val="00834537"/>
    <w:rsid w:val="008350B5"/>
    <w:rsid w:val="0083514B"/>
    <w:rsid w:val="00836462"/>
    <w:rsid w:val="00836835"/>
    <w:rsid w:val="008368CE"/>
    <w:rsid w:val="00836B04"/>
    <w:rsid w:val="00837135"/>
    <w:rsid w:val="0083730A"/>
    <w:rsid w:val="00837993"/>
    <w:rsid w:val="008379A9"/>
    <w:rsid w:val="00837FA0"/>
    <w:rsid w:val="008400AB"/>
    <w:rsid w:val="008404E8"/>
    <w:rsid w:val="0084082D"/>
    <w:rsid w:val="008416F1"/>
    <w:rsid w:val="00842275"/>
    <w:rsid w:val="00842524"/>
    <w:rsid w:val="00842791"/>
    <w:rsid w:val="00842833"/>
    <w:rsid w:val="00842A00"/>
    <w:rsid w:val="00842B68"/>
    <w:rsid w:val="0084342F"/>
    <w:rsid w:val="00843A9C"/>
    <w:rsid w:val="00843B20"/>
    <w:rsid w:val="0084408F"/>
    <w:rsid w:val="008440AB"/>
    <w:rsid w:val="0084426E"/>
    <w:rsid w:val="0084545B"/>
    <w:rsid w:val="00845789"/>
    <w:rsid w:val="0084578B"/>
    <w:rsid w:val="00845F73"/>
    <w:rsid w:val="0084621D"/>
    <w:rsid w:val="00846426"/>
    <w:rsid w:val="00846844"/>
    <w:rsid w:val="00846ECE"/>
    <w:rsid w:val="00847181"/>
    <w:rsid w:val="00847CA7"/>
    <w:rsid w:val="00847D0D"/>
    <w:rsid w:val="00847D5C"/>
    <w:rsid w:val="008502C7"/>
    <w:rsid w:val="008503A8"/>
    <w:rsid w:val="00850EDD"/>
    <w:rsid w:val="00850FA2"/>
    <w:rsid w:val="008510AB"/>
    <w:rsid w:val="00851661"/>
    <w:rsid w:val="00851E5C"/>
    <w:rsid w:val="00851ECB"/>
    <w:rsid w:val="00852446"/>
    <w:rsid w:val="00852922"/>
    <w:rsid w:val="00853898"/>
    <w:rsid w:val="008545F0"/>
    <w:rsid w:val="00854B03"/>
    <w:rsid w:val="008555A8"/>
    <w:rsid w:val="0085571F"/>
    <w:rsid w:val="00855DDD"/>
    <w:rsid w:val="00855FBF"/>
    <w:rsid w:val="0085627A"/>
    <w:rsid w:val="0085674B"/>
    <w:rsid w:val="0085688E"/>
    <w:rsid w:val="00856B36"/>
    <w:rsid w:val="00856E82"/>
    <w:rsid w:val="00857029"/>
    <w:rsid w:val="0085763C"/>
    <w:rsid w:val="00857ADC"/>
    <w:rsid w:val="008601CC"/>
    <w:rsid w:val="00860775"/>
    <w:rsid w:val="008609DD"/>
    <w:rsid w:val="00860B07"/>
    <w:rsid w:val="00861061"/>
    <w:rsid w:val="008610B4"/>
    <w:rsid w:val="008611DB"/>
    <w:rsid w:val="0086126D"/>
    <w:rsid w:val="0086172D"/>
    <w:rsid w:val="00861C4B"/>
    <w:rsid w:val="00861D37"/>
    <w:rsid w:val="00861D55"/>
    <w:rsid w:val="00862116"/>
    <w:rsid w:val="008624EB"/>
    <w:rsid w:val="00863220"/>
    <w:rsid w:val="00863D7C"/>
    <w:rsid w:val="00864433"/>
    <w:rsid w:val="008646BC"/>
    <w:rsid w:val="00864DCA"/>
    <w:rsid w:val="00864E30"/>
    <w:rsid w:val="00865414"/>
    <w:rsid w:val="00865602"/>
    <w:rsid w:val="0086577C"/>
    <w:rsid w:val="0086688B"/>
    <w:rsid w:val="00866C54"/>
    <w:rsid w:val="00866E63"/>
    <w:rsid w:val="00867253"/>
    <w:rsid w:val="00867707"/>
    <w:rsid w:val="00867B4C"/>
    <w:rsid w:val="00867D1D"/>
    <w:rsid w:val="00867FF7"/>
    <w:rsid w:val="0087003B"/>
    <w:rsid w:val="00870BE4"/>
    <w:rsid w:val="00871245"/>
    <w:rsid w:val="00871F71"/>
    <w:rsid w:val="00872271"/>
    <w:rsid w:val="008724A1"/>
    <w:rsid w:val="00872B41"/>
    <w:rsid w:val="00872BB8"/>
    <w:rsid w:val="0087345A"/>
    <w:rsid w:val="00873BD1"/>
    <w:rsid w:val="0087432D"/>
    <w:rsid w:val="00874529"/>
    <w:rsid w:val="00874BD7"/>
    <w:rsid w:val="00874D3F"/>
    <w:rsid w:val="00875348"/>
    <w:rsid w:val="008753C6"/>
    <w:rsid w:val="00875421"/>
    <w:rsid w:val="008757DE"/>
    <w:rsid w:val="00875A6F"/>
    <w:rsid w:val="00875AD8"/>
    <w:rsid w:val="00875B8E"/>
    <w:rsid w:val="00875E04"/>
    <w:rsid w:val="00875E6E"/>
    <w:rsid w:val="00876669"/>
    <w:rsid w:val="00876C4A"/>
    <w:rsid w:val="00877020"/>
    <w:rsid w:val="00877323"/>
    <w:rsid w:val="00877685"/>
    <w:rsid w:val="00877A6D"/>
    <w:rsid w:val="00877ACC"/>
    <w:rsid w:val="00877B59"/>
    <w:rsid w:val="00880045"/>
    <w:rsid w:val="008813EE"/>
    <w:rsid w:val="0088145A"/>
    <w:rsid w:val="00881E11"/>
    <w:rsid w:val="008821C9"/>
    <w:rsid w:val="00882891"/>
    <w:rsid w:val="00882DE8"/>
    <w:rsid w:val="008831F4"/>
    <w:rsid w:val="008832B5"/>
    <w:rsid w:val="0088392D"/>
    <w:rsid w:val="00883C93"/>
    <w:rsid w:val="00883FA6"/>
    <w:rsid w:val="00884F3E"/>
    <w:rsid w:val="00885064"/>
    <w:rsid w:val="00886B51"/>
    <w:rsid w:val="00886D5D"/>
    <w:rsid w:val="008870BC"/>
    <w:rsid w:val="008872A6"/>
    <w:rsid w:val="008879F8"/>
    <w:rsid w:val="0089027E"/>
    <w:rsid w:val="008905FD"/>
    <w:rsid w:val="00890AFF"/>
    <w:rsid w:val="00891160"/>
    <w:rsid w:val="0089147D"/>
    <w:rsid w:val="008915B6"/>
    <w:rsid w:val="0089180C"/>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FF"/>
    <w:rsid w:val="008957AD"/>
    <w:rsid w:val="00895CB0"/>
    <w:rsid w:val="00895EFD"/>
    <w:rsid w:val="00896742"/>
    <w:rsid w:val="00896953"/>
    <w:rsid w:val="008A047E"/>
    <w:rsid w:val="008A09EC"/>
    <w:rsid w:val="008A0B25"/>
    <w:rsid w:val="008A0C3A"/>
    <w:rsid w:val="008A0CE1"/>
    <w:rsid w:val="008A1A13"/>
    <w:rsid w:val="008A1B7D"/>
    <w:rsid w:val="008A213D"/>
    <w:rsid w:val="008A2258"/>
    <w:rsid w:val="008A2C57"/>
    <w:rsid w:val="008A2F9E"/>
    <w:rsid w:val="008A30B1"/>
    <w:rsid w:val="008A43C8"/>
    <w:rsid w:val="008A49CF"/>
    <w:rsid w:val="008A4ACB"/>
    <w:rsid w:val="008A5172"/>
    <w:rsid w:val="008A522F"/>
    <w:rsid w:val="008A5331"/>
    <w:rsid w:val="008A54A2"/>
    <w:rsid w:val="008A576C"/>
    <w:rsid w:val="008A6289"/>
    <w:rsid w:val="008A62E7"/>
    <w:rsid w:val="008A63FB"/>
    <w:rsid w:val="008A64C0"/>
    <w:rsid w:val="008A682E"/>
    <w:rsid w:val="008A69E2"/>
    <w:rsid w:val="008A6E87"/>
    <w:rsid w:val="008A71B2"/>
    <w:rsid w:val="008A7985"/>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5463"/>
    <w:rsid w:val="008B549E"/>
    <w:rsid w:val="008B67B6"/>
    <w:rsid w:val="008B72B7"/>
    <w:rsid w:val="008B74E2"/>
    <w:rsid w:val="008B797A"/>
    <w:rsid w:val="008C07F7"/>
    <w:rsid w:val="008C0C22"/>
    <w:rsid w:val="008C10EA"/>
    <w:rsid w:val="008C22B3"/>
    <w:rsid w:val="008C23B4"/>
    <w:rsid w:val="008C2456"/>
    <w:rsid w:val="008C2505"/>
    <w:rsid w:val="008C28F5"/>
    <w:rsid w:val="008C290B"/>
    <w:rsid w:val="008C2938"/>
    <w:rsid w:val="008C2DFD"/>
    <w:rsid w:val="008C3017"/>
    <w:rsid w:val="008C3031"/>
    <w:rsid w:val="008C3256"/>
    <w:rsid w:val="008C35E7"/>
    <w:rsid w:val="008C3B3D"/>
    <w:rsid w:val="008C3FA4"/>
    <w:rsid w:val="008C4194"/>
    <w:rsid w:val="008C41FE"/>
    <w:rsid w:val="008C4814"/>
    <w:rsid w:val="008C4B84"/>
    <w:rsid w:val="008C55A0"/>
    <w:rsid w:val="008C57D2"/>
    <w:rsid w:val="008C5D90"/>
    <w:rsid w:val="008C5EDC"/>
    <w:rsid w:val="008C6108"/>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5DB2"/>
    <w:rsid w:val="008D673E"/>
    <w:rsid w:val="008D701A"/>
    <w:rsid w:val="008D7217"/>
    <w:rsid w:val="008D77CA"/>
    <w:rsid w:val="008D7B3B"/>
    <w:rsid w:val="008D7BEE"/>
    <w:rsid w:val="008E07BF"/>
    <w:rsid w:val="008E08A2"/>
    <w:rsid w:val="008E08AF"/>
    <w:rsid w:val="008E0A07"/>
    <w:rsid w:val="008E0A45"/>
    <w:rsid w:val="008E0C51"/>
    <w:rsid w:val="008E0EDD"/>
    <w:rsid w:val="008E1016"/>
    <w:rsid w:val="008E162F"/>
    <w:rsid w:val="008E1792"/>
    <w:rsid w:val="008E1AC5"/>
    <w:rsid w:val="008E29B1"/>
    <w:rsid w:val="008E2E7C"/>
    <w:rsid w:val="008E2FD8"/>
    <w:rsid w:val="008E33F3"/>
    <w:rsid w:val="008E39ED"/>
    <w:rsid w:val="008E3BB9"/>
    <w:rsid w:val="008E3DFE"/>
    <w:rsid w:val="008E41A1"/>
    <w:rsid w:val="008E4721"/>
    <w:rsid w:val="008E4E07"/>
    <w:rsid w:val="008E5107"/>
    <w:rsid w:val="008E628B"/>
    <w:rsid w:val="008E6769"/>
    <w:rsid w:val="008E69AD"/>
    <w:rsid w:val="008E6C02"/>
    <w:rsid w:val="008E6EA9"/>
    <w:rsid w:val="008E7105"/>
    <w:rsid w:val="008E7300"/>
    <w:rsid w:val="008E7432"/>
    <w:rsid w:val="008E7AC6"/>
    <w:rsid w:val="008E7ED1"/>
    <w:rsid w:val="008F00FE"/>
    <w:rsid w:val="008F0217"/>
    <w:rsid w:val="008F0AB5"/>
    <w:rsid w:val="008F0BE9"/>
    <w:rsid w:val="008F0DFC"/>
    <w:rsid w:val="008F11D8"/>
    <w:rsid w:val="008F126A"/>
    <w:rsid w:val="008F1923"/>
    <w:rsid w:val="008F19C3"/>
    <w:rsid w:val="008F1E1B"/>
    <w:rsid w:val="008F2496"/>
    <w:rsid w:val="008F261A"/>
    <w:rsid w:val="008F2861"/>
    <w:rsid w:val="008F2958"/>
    <w:rsid w:val="008F2E18"/>
    <w:rsid w:val="008F34DC"/>
    <w:rsid w:val="008F3511"/>
    <w:rsid w:val="008F3850"/>
    <w:rsid w:val="008F3E50"/>
    <w:rsid w:val="008F3E68"/>
    <w:rsid w:val="008F4188"/>
    <w:rsid w:val="008F4189"/>
    <w:rsid w:val="008F41AB"/>
    <w:rsid w:val="008F4C12"/>
    <w:rsid w:val="008F4F7B"/>
    <w:rsid w:val="008F5611"/>
    <w:rsid w:val="008F5878"/>
    <w:rsid w:val="008F63C7"/>
    <w:rsid w:val="008F6AE6"/>
    <w:rsid w:val="008F7E85"/>
    <w:rsid w:val="00900322"/>
    <w:rsid w:val="009005E4"/>
    <w:rsid w:val="00900826"/>
    <w:rsid w:val="00901374"/>
    <w:rsid w:val="009016BA"/>
    <w:rsid w:val="00901DA6"/>
    <w:rsid w:val="009026F8"/>
    <w:rsid w:val="00902DBE"/>
    <w:rsid w:val="00902E2E"/>
    <w:rsid w:val="00903459"/>
    <w:rsid w:val="00903A5B"/>
    <w:rsid w:val="00903DF9"/>
    <w:rsid w:val="00903F0A"/>
    <w:rsid w:val="00904171"/>
    <w:rsid w:val="00904332"/>
    <w:rsid w:val="00904671"/>
    <w:rsid w:val="00906201"/>
    <w:rsid w:val="009065B3"/>
    <w:rsid w:val="00906ACF"/>
    <w:rsid w:val="00906DC5"/>
    <w:rsid w:val="00907043"/>
    <w:rsid w:val="009072D1"/>
    <w:rsid w:val="009074B7"/>
    <w:rsid w:val="00907754"/>
    <w:rsid w:val="00907A28"/>
    <w:rsid w:val="00910594"/>
    <w:rsid w:val="0091097D"/>
    <w:rsid w:val="009111A2"/>
    <w:rsid w:val="009112EB"/>
    <w:rsid w:val="00911D75"/>
    <w:rsid w:val="00911D97"/>
    <w:rsid w:val="00911FE1"/>
    <w:rsid w:val="009122BA"/>
    <w:rsid w:val="00912C17"/>
    <w:rsid w:val="00912E85"/>
    <w:rsid w:val="00912ECF"/>
    <w:rsid w:val="009134A0"/>
    <w:rsid w:val="009135B9"/>
    <w:rsid w:val="00913C8C"/>
    <w:rsid w:val="0091408D"/>
    <w:rsid w:val="0091454A"/>
    <w:rsid w:val="00914736"/>
    <w:rsid w:val="00914914"/>
    <w:rsid w:val="009151AC"/>
    <w:rsid w:val="00916A95"/>
    <w:rsid w:val="00916FD1"/>
    <w:rsid w:val="00917823"/>
    <w:rsid w:val="00917C09"/>
    <w:rsid w:val="00917EFE"/>
    <w:rsid w:val="00917F03"/>
    <w:rsid w:val="00917F38"/>
    <w:rsid w:val="00917FB8"/>
    <w:rsid w:val="00920ECA"/>
    <w:rsid w:val="00920FE8"/>
    <w:rsid w:val="00921CF7"/>
    <w:rsid w:val="0092208D"/>
    <w:rsid w:val="009222A7"/>
    <w:rsid w:val="00922A0E"/>
    <w:rsid w:val="00922FCF"/>
    <w:rsid w:val="009230C3"/>
    <w:rsid w:val="009234C3"/>
    <w:rsid w:val="00923BC1"/>
    <w:rsid w:val="00924461"/>
    <w:rsid w:val="00924489"/>
    <w:rsid w:val="0092532E"/>
    <w:rsid w:val="009253C6"/>
    <w:rsid w:val="00925458"/>
    <w:rsid w:val="00925731"/>
    <w:rsid w:val="009258CF"/>
    <w:rsid w:val="00925AD5"/>
    <w:rsid w:val="0092603C"/>
    <w:rsid w:val="00927522"/>
    <w:rsid w:val="009279D6"/>
    <w:rsid w:val="00927D81"/>
    <w:rsid w:val="00927EBE"/>
    <w:rsid w:val="009300D2"/>
    <w:rsid w:val="00930AE7"/>
    <w:rsid w:val="00930D61"/>
    <w:rsid w:val="00930E6D"/>
    <w:rsid w:val="009316FD"/>
    <w:rsid w:val="009318AB"/>
    <w:rsid w:val="00931C99"/>
    <w:rsid w:val="00931F23"/>
    <w:rsid w:val="0093216E"/>
    <w:rsid w:val="00932C64"/>
    <w:rsid w:val="00932DA5"/>
    <w:rsid w:val="00933124"/>
    <w:rsid w:val="0093353B"/>
    <w:rsid w:val="009336CC"/>
    <w:rsid w:val="009338D8"/>
    <w:rsid w:val="00933A15"/>
    <w:rsid w:val="00933C1D"/>
    <w:rsid w:val="00933C9A"/>
    <w:rsid w:val="00934072"/>
    <w:rsid w:val="00934766"/>
    <w:rsid w:val="00934910"/>
    <w:rsid w:val="00935030"/>
    <w:rsid w:val="009351C6"/>
    <w:rsid w:val="0093522F"/>
    <w:rsid w:val="00935360"/>
    <w:rsid w:val="009356CC"/>
    <w:rsid w:val="0093573A"/>
    <w:rsid w:val="00935A00"/>
    <w:rsid w:val="00935DC2"/>
    <w:rsid w:val="00936036"/>
    <w:rsid w:val="0093607A"/>
    <w:rsid w:val="00936089"/>
    <w:rsid w:val="00936ABD"/>
    <w:rsid w:val="00936C83"/>
    <w:rsid w:val="00937019"/>
    <w:rsid w:val="0093709E"/>
    <w:rsid w:val="0093742B"/>
    <w:rsid w:val="0094008C"/>
    <w:rsid w:val="00940198"/>
    <w:rsid w:val="0094026B"/>
    <w:rsid w:val="009415FF"/>
    <w:rsid w:val="009417B0"/>
    <w:rsid w:val="00941920"/>
    <w:rsid w:val="00941A40"/>
    <w:rsid w:val="00941E7F"/>
    <w:rsid w:val="00941FC3"/>
    <w:rsid w:val="00942318"/>
    <w:rsid w:val="00942523"/>
    <w:rsid w:val="009429D0"/>
    <w:rsid w:val="00943069"/>
    <w:rsid w:val="009431DC"/>
    <w:rsid w:val="00943768"/>
    <w:rsid w:val="00943DD7"/>
    <w:rsid w:val="009447B9"/>
    <w:rsid w:val="00944AE4"/>
    <w:rsid w:val="00944B40"/>
    <w:rsid w:val="009456A5"/>
    <w:rsid w:val="00946586"/>
    <w:rsid w:val="009465D7"/>
    <w:rsid w:val="00947245"/>
    <w:rsid w:val="009473DA"/>
    <w:rsid w:val="00950575"/>
    <w:rsid w:val="00950AEE"/>
    <w:rsid w:val="00950C3C"/>
    <w:rsid w:val="00950C87"/>
    <w:rsid w:val="009514EA"/>
    <w:rsid w:val="009516DC"/>
    <w:rsid w:val="00952159"/>
    <w:rsid w:val="0095248F"/>
    <w:rsid w:val="00952586"/>
    <w:rsid w:val="0095270F"/>
    <w:rsid w:val="0095349D"/>
    <w:rsid w:val="009541EB"/>
    <w:rsid w:val="00954ACE"/>
    <w:rsid w:val="00954BE3"/>
    <w:rsid w:val="00954EA9"/>
    <w:rsid w:val="00955DFB"/>
    <w:rsid w:val="0095601B"/>
    <w:rsid w:val="0095649D"/>
    <w:rsid w:val="009565FF"/>
    <w:rsid w:val="00956973"/>
    <w:rsid w:val="00956980"/>
    <w:rsid w:val="00956A88"/>
    <w:rsid w:val="00957006"/>
    <w:rsid w:val="0095721B"/>
    <w:rsid w:val="0095730C"/>
    <w:rsid w:val="00957896"/>
    <w:rsid w:val="00957B19"/>
    <w:rsid w:val="009608FA"/>
    <w:rsid w:val="00960F6B"/>
    <w:rsid w:val="00961697"/>
    <w:rsid w:val="00961EBB"/>
    <w:rsid w:val="0096221F"/>
    <w:rsid w:val="00962584"/>
    <w:rsid w:val="00962D9E"/>
    <w:rsid w:val="0096313E"/>
    <w:rsid w:val="00963236"/>
    <w:rsid w:val="0096390E"/>
    <w:rsid w:val="00963E0D"/>
    <w:rsid w:val="009640DD"/>
    <w:rsid w:val="00965627"/>
    <w:rsid w:val="009659D8"/>
    <w:rsid w:val="00965E0D"/>
    <w:rsid w:val="00965EFB"/>
    <w:rsid w:val="00965FF2"/>
    <w:rsid w:val="00966154"/>
    <w:rsid w:val="0096663C"/>
    <w:rsid w:val="00966753"/>
    <w:rsid w:val="009675D0"/>
    <w:rsid w:val="00967A21"/>
    <w:rsid w:val="00967B43"/>
    <w:rsid w:val="00970782"/>
    <w:rsid w:val="009709A1"/>
    <w:rsid w:val="00970F6A"/>
    <w:rsid w:val="009710B4"/>
    <w:rsid w:val="009718D5"/>
    <w:rsid w:val="009719B7"/>
    <w:rsid w:val="00971D19"/>
    <w:rsid w:val="00972164"/>
    <w:rsid w:val="009722F8"/>
    <w:rsid w:val="00972737"/>
    <w:rsid w:val="00972A6B"/>
    <w:rsid w:val="00972ABB"/>
    <w:rsid w:val="00972C0D"/>
    <w:rsid w:val="00972CBE"/>
    <w:rsid w:val="00972CDF"/>
    <w:rsid w:val="009739AC"/>
    <w:rsid w:val="00973B43"/>
    <w:rsid w:val="00973F9F"/>
    <w:rsid w:val="00974315"/>
    <w:rsid w:val="009746A1"/>
    <w:rsid w:val="00974980"/>
    <w:rsid w:val="00974C5C"/>
    <w:rsid w:val="0097503D"/>
    <w:rsid w:val="009751E7"/>
    <w:rsid w:val="009754B9"/>
    <w:rsid w:val="0097608B"/>
    <w:rsid w:val="009763D1"/>
    <w:rsid w:val="00976F3B"/>
    <w:rsid w:val="00977918"/>
    <w:rsid w:val="00977AD2"/>
    <w:rsid w:val="00977E5D"/>
    <w:rsid w:val="00980AB1"/>
    <w:rsid w:val="00980CFE"/>
    <w:rsid w:val="0098100C"/>
    <w:rsid w:val="00981022"/>
    <w:rsid w:val="0098177C"/>
    <w:rsid w:val="00982306"/>
    <w:rsid w:val="00982432"/>
    <w:rsid w:val="0098371C"/>
    <w:rsid w:val="00983EFA"/>
    <w:rsid w:val="0098465B"/>
    <w:rsid w:val="00984D7B"/>
    <w:rsid w:val="009858D3"/>
    <w:rsid w:val="00985BE6"/>
    <w:rsid w:val="00986274"/>
    <w:rsid w:val="009867C3"/>
    <w:rsid w:val="00987173"/>
    <w:rsid w:val="0098730C"/>
    <w:rsid w:val="00987382"/>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512F"/>
    <w:rsid w:val="0099542E"/>
    <w:rsid w:val="00996934"/>
    <w:rsid w:val="00996973"/>
    <w:rsid w:val="009969EC"/>
    <w:rsid w:val="009974B4"/>
    <w:rsid w:val="00997944"/>
    <w:rsid w:val="00997DF4"/>
    <w:rsid w:val="009A0528"/>
    <w:rsid w:val="009A0658"/>
    <w:rsid w:val="009A16CA"/>
    <w:rsid w:val="009A1EBF"/>
    <w:rsid w:val="009A1F8B"/>
    <w:rsid w:val="009A2054"/>
    <w:rsid w:val="009A27FA"/>
    <w:rsid w:val="009A3563"/>
    <w:rsid w:val="009A3B71"/>
    <w:rsid w:val="009A4156"/>
    <w:rsid w:val="009A41D4"/>
    <w:rsid w:val="009A420D"/>
    <w:rsid w:val="009A4965"/>
    <w:rsid w:val="009A5181"/>
    <w:rsid w:val="009A5D87"/>
    <w:rsid w:val="009A640F"/>
    <w:rsid w:val="009A70F7"/>
    <w:rsid w:val="009A7117"/>
    <w:rsid w:val="009A76D6"/>
    <w:rsid w:val="009A7718"/>
    <w:rsid w:val="009A78AB"/>
    <w:rsid w:val="009B046B"/>
    <w:rsid w:val="009B14A0"/>
    <w:rsid w:val="009B14EA"/>
    <w:rsid w:val="009B1751"/>
    <w:rsid w:val="009B1A0C"/>
    <w:rsid w:val="009B21C5"/>
    <w:rsid w:val="009B291F"/>
    <w:rsid w:val="009B2A5C"/>
    <w:rsid w:val="009B3269"/>
    <w:rsid w:val="009B4AEF"/>
    <w:rsid w:val="009B5708"/>
    <w:rsid w:val="009B5A3C"/>
    <w:rsid w:val="009B5B97"/>
    <w:rsid w:val="009B626C"/>
    <w:rsid w:val="009B679C"/>
    <w:rsid w:val="009B6D66"/>
    <w:rsid w:val="009B73A0"/>
    <w:rsid w:val="009B73F5"/>
    <w:rsid w:val="009C0263"/>
    <w:rsid w:val="009C0886"/>
    <w:rsid w:val="009C0939"/>
    <w:rsid w:val="009C098D"/>
    <w:rsid w:val="009C1147"/>
    <w:rsid w:val="009C14E2"/>
    <w:rsid w:val="009C17FB"/>
    <w:rsid w:val="009C2947"/>
    <w:rsid w:val="009C340B"/>
    <w:rsid w:val="009C3914"/>
    <w:rsid w:val="009C3F6C"/>
    <w:rsid w:val="009C414E"/>
    <w:rsid w:val="009C4906"/>
    <w:rsid w:val="009C4C06"/>
    <w:rsid w:val="009C4DB8"/>
    <w:rsid w:val="009C52B1"/>
    <w:rsid w:val="009C5EFE"/>
    <w:rsid w:val="009C63C2"/>
    <w:rsid w:val="009C68E2"/>
    <w:rsid w:val="009C6CD6"/>
    <w:rsid w:val="009C6E13"/>
    <w:rsid w:val="009D0882"/>
    <w:rsid w:val="009D0EC2"/>
    <w:rsid w:val="009D0EE3"/>
    <w:rsid w:val="009D23D6"/>
    <w:rsid w:val="009D2855"/>
    <w:rsid w:val="009D29AC"/>
    <w:rsid w:val="009D2CA4"/>
    <w:rsid w:val="009D312F"/>
    <w:rsid w:val="009D32A9"/>
    <w:rsid w:val="009D388F"/>
    <w:rsid w:val="009D3D32"/>
    <w:rsid w:val="009D406A"/>
    <w:rsid w:val="009D419C"/>
    <w:rsid w:val="009D432A"/>
    <w:rsid w:val="009D4E1C"/>
    <w:rsid w:val="009D50B1"/>
    <w:rsid w:val="009D55EF"/>
    <w:rsid w:val="009D5963"/>
    <w:rsid w:val="009D5B72"/>
    <w:rsid w:val="009D5E56"/>
    <w:rsid w:val="009D5ED6"/>
    <w:rsid w:val="009D60EA"/>
    <w:rsid w:val="009D6587"/>
    <w:rsid w:val="009D685F"/>
    <w:rsid w:val="009D6C85"/>
    <w:rsid w:val="009D766B"/>
    <w:rsid w:val="009D7A65"/>
    <w:rsid w:val="009D7DE7"/>
    <w:rsid w:val="009D7ED9"/>
    <w:rsid w:val="009D7F63"/>
    <w:rsid w:val="009E0508"/>
    <w:rsid w:val="009E0634"/>
    <w:rsid w:val="009E0B83"/>
    <w:rsid w:val="009E0BB3"/>
    <w:rsid w:val="009E0DE4"/>
    <w:rsid w:val="009E1D8F"/>
    <w:rsid w:val="009E1E21"/>
    <w:rsid w:val="009E1F0F"/>
    <w:rsid w:val="009E21D5"/>
    <w:rsid w:val="009E23C2"/>
    <w:rsid w:val="009E240C"/>
    <w:rsid w:val="009E27C5"/>
    <w:rsid w:val="009E29D2"/>
    <w:rsid w:val="009E2A8B"/>
    <w:rsid w:val="009E3B3A"/>
    <w:rsid w:val="009E3F33"/>
    <w:rsid w:val="009E4096"/>
    <w:rsid w:val="009E429E"/>
    <w:rsid w:val="009E479A"/>
    <w:rsid w:val="009E4A1F"/>
    <w:rsid w:val="009E53B8"/>
    <w:rsid w:val="009E5404"/>
    <w:rsid w:val="009E58E8"/>
    <w:rsid w:val="009E5C98"/>
    <w:rsid w:val="009E6935"/>
    <w:rsid w:val="009E6FE9"/>
    <w:rsid w:val="009F0A28"/>
    <w:rsid w:val="009F0A6A"/>
    <w:rsid w:val="009F152F"/>
    <w:rsid w:val="009F1BCA"/>
    <w:rsid w:val="009F1F82"/>
    <w:rsid w:val="009F27ED"/>
    <w:rsid w:val="009F2A5A"/>
    <w:rsid w:val="009F2CE8"/>
    <w:rsid w:val="009F2E56"/>
    <w:rsid w:val="009F30F5"/>
    <w:rsid w:val="009F31BC"/>
    <w:rsid w:val="009F3DEE"/>
    <w:rsid w:val="009F4290"/>
    <w:rsid w:val="009F4429"/>
    <w:rsid w:val="009F4C61"/>
    <w:rsid w:val="009F4DFF"/>
    <w:rsid w:val="009F568A"/>
    <w:rsid w:val="009F56AB"/>
    <w:rsid w:val="009F57EA"/>
    <w:rsid w:val="009F5995"/>
    <w:rsid w:val="009F63A7"/>
    <w:rsid w:val="009F66F9"/>
    <w:rsid w:val="009F6725"/>
    <w:rsid w:val="009F6B75"/>
    <w:rsid w:val="009F6F4D"/>
    <w:rsid w:val="009F7210"/>
    <w:rsid w:val="009F7292"/>
    <w:rsid w:val="009F784D"/>
    <w:rsid w:val="009F78BE"/>
    <w:rsid w:val="009F79A0"/>
    <w:rsid w:val="00A00A66"/>
    <w:rsid w:val="00A00ACA"/>
    <w:rsid w:val="00A010AF"/>
    <w:rsid w:val="00A01DA7"/>
    <w:rsid w:val="00A028FD"/>
    <w:rsid w:val="00A02E8E"/>
    <w:rsid w:val="00A03429"/>
    <w:rsid w:val="00A0350F"/>
    <w:rsid w:val="00A03989"/>
    <w:rsid w:val="00A03CB8"/>
    <w:rsid w:val="00A03D26"/>
    <w:rsid w:val="00A03EFC"/>
    <w:rsid w:val="00A040F1"/>
    <w:rsid w:val="00A0414C"/>
    <w:rsid w:val="00A04191"/>
    <w:rsid w:val="00A04279"/>
    <w:rsid w:val="00A04BFA"/>
    <w:rsid w:val="00A04D2A"/>
    <w:rsid w:val="00A04EE7"/>
    <w:rsid w:val="00A050ED"/>
    <w:rsid w:val="00A052AA"/>
    <w:rsid w:val="00A052EC"/>
    <w:rsid w:val="00A0573F"/>
    <w:rsid w:val="00A05828"/>
    <w:rsid w:val="00A05CDD"/>
    <w:rsid w:val="00A0681B"/>
    <w:rsid w:val="00A06919"/>
    <w:rsid w:val="00A06A00"/>
    <w:rsid w:val="00A07536"/>
    <w:rsid w:val="00A07ED1"/>
    <w:rsid w:val="00A106FF"/>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62F"/>
    <w:rsid w:val="00A1772E"/>
    <w:rsid w:val="00A17A4C"/>
    <w:rsid w:val="00A202DC"/>
    <w:rsid w:val="00A20873"/>
    <w:rsid w:val="00A20962"/>
    <w:rsid w:val="00A211AA"/>
    <w:rsid w:val="00A212DF"/>
    <w:rsid w:val="00A21885"/>
    <w:rsid w:val="00A21913"/>
    <w:rsid w:val="00A22270"/>
    <w:rsid w:val="00A2290C"/>
    <w:rsid w:val="00A238CC"/>
    <w:rsid w:val="00A23913"/>
    <w:rsid w:val="00A23E6D"/>
    <w:rsid w:val="00A240B9"/>
    <w:rsid w:val="00A24AD0"/>
    <w:rsid w:val="00A24B3A"/>
    <w:rsid w:val="00A24C9C"/>
    <w:rsid w:val="00A24E08"/>
    <w:rsid w:val="00A2535D"/>
    <w:rsid w:val="00A25FEF"/>
    <w:rsid w:val="00A26186"/>
    <w:rsid w:val="00A26354"/>
    <w:rsid w:val="00A269AA"/>
    <w:rsid w:val="00A2742B"/>
    <w:rsid w:val="00A27619"/>
    <w:rsid w:val="00A27620"/>
    <w:rsid w:val="00A27749"/>
    <w:rsid w:val="00A30050"/>
    <w:rsid w:val="00A30418"/>
    <w:rsid w:val="00A309B4"/>
    <w:rsid w:val="00A3150C"/>
    <w:rsid w:val="00A3154D"/>
    <w:rsid w:val="00A31A7B"/>
    <w:rsid w:val="00A31FFB"/>
    <w:rsid w:val="00A326C9"/>
    <w:rsid w:val="00A327BE"/>
    <w:rsid w:val="00A3365E"/>
    <w:rsid w:val="00A3367F"/>
    <w:rsid w:val="00A33BD2"/>
    <w:rsid w:val="00A3459D"/>
    <w:rsid w:val="00A346A5"/>
    <w:rsid w:val="00A34A5C"/>
    <w:rsid w:val="00A358CD"/>
    <w:rsid w:val="00A35C94"/>
    <w:rsid w:val="00A361CB"/>
    <w:rsid w:val="00A3639D"/>
    <w:rsid w:val="00A37465"/>
    <w:rsid w:val="00A3784E"/>
    <w:rsid w:val="00A3793A"/>
    <w:rsid w:val="00A4017F"/>
    <w:rsid w:val="00A40201"/>
    <w:rsid w:val="00A40230"/>
    <w:rsid w:val="00A408BF"/>
    <w:rsid w:val="00A411B4"/>
    <w:rsid w:val="00A41349"/>
    <w:rsid w:val="00A41DD3"/>
    <w:rsid w:val="00A42288"/>
    <w:rsid w:val="00A43A30"/>
    <w:rsid w:val="00A44425"/>
    <w:rsid w:val="00A44436"/>
    <w:rsid w:val="00A44714"/>
    <w:rsid w:val="00A449E3"/>
    <w:rsid w:val="00A44A5D"/>
    <w:rsid w:val="00A44C26"/>
    <w:rsid w:val="00A461FC"/>
    <w:rsid w:val="00A4628B"/>
    <w:rsid w:val="00A46637"/>
    <w:rsid w:val="00A46FFA"/>
    <w:rsid w:val="00A47F6A"/>
    <w:rsid w:val="00A5020F"/>
    <w:rsid w:val="00A50A40"/>
    <w:rsid w:val="00A50F57"/>
    <w:rsid w:val="00A5273B"/>
    <w:rsid w:val="00A52A8E"/>
    <w:rsid w:val="00A533A1"/>
    <w:rsid w:val="00A5421C"/>
    <w:rsid w:val="00A54746"/>
    <w:rsid w:val="00A54BD7"/>
    <w:rsid w:val="00A54D62"/>
    <w:rsid w:val="00A54DDD"/>
    <w:rsid w:val="00A55067"/>
    <w:rsid w:val="00A553F1"/>
    <w:rsid w:val="00A56D76"/>
    <w:rsid w:val="00A577B4"/>
    <w:rsid w:val="00A57973"/>
    <w:rsid w:val="00A57E12"/>
    <w:rsid w:val="00A57E51"/>
    <w:rsid w:val="00A6002A"/>
    <w:rsid w:val="00A60416"/>
    <w:rsid w:val="00A605CA"/>
    <w:rsid w:val="00A60741"/>
    <w:rsid w:val="00A608AB"/>
    <w:rsid w:val="00A60BD2"/>
    <w:rsid w:val="00A60E8A"/>
    <w:rsid w:val="00A60FAE"/>
    <w:rsid w:val="00A6150F"/>
    <w:rsid w:val="00A62935"/>
    <w:rsid w:val="00A62A29"/>
    <w:rsid w:val="00A62AD0"/>
    <w:rsid w:val="00A6328C"/>
    <w:rsid w:val="00A63392"/>
    <w:rsid w:val="00A634C8"/>
    <w:rsid w:val="00A63DDE"/>
    <w:rsid w:val="00A63EA7"/>
    <w:rsid w:val="00A64620"/>
    <w:rsid w:val="00A64CCC"/>
    <w:rsid w:val="00A65A71"/>
    <w:rsid w:val="00A65C6E"/>
    <w:rsid w:val="00A65C8E"/>
    <w:rsid w:val="00A66361"/>
    <w:rsid w:val="00A667D8"/>
    <w:rsid w:val="00A66A99"/>
    <w:rsid w:val="00A67256"/>
    <w:rsid w:val="00A672C4"/>
    <w:rsid w:val="00A672FF"/>
    <w:rsid w:val="00A674D1"/>
    <w:rsid w:val="00A675F0"/>
    <w:rsid w:val="00A67788"/>
    <w:rsid w:val="00A67B8D"/>
    <w:rsid w:val="00A70535"/>
    <w:rsid w:val="00A711F4"/>
    <w:rsid w:val="00A713E6"/>
    <w:rsid w:val="00A71494"/>
    <w:rsid w:val="00A71B73"/>
    <w:rsid w:val="00A72E43"/>
    <w:rsid w:val="00A7336C"/>
    <w:rsid w:val="00A734B0"/>
    <w:rsid w:val="00A734EE"/>
    <w:rsid w:val="00A737D2"/>
    <w:rsid w:val="00A738A9"/>
    <w:rsid w:val="00A7391F"/>
    <w:rsid w:val="00A73A95"/>
    <w:rsid w:val="00A73B44"/>
    <w:rsid w:val="00A751E6"/>
    <w:rsid w:val="00A75978"/>
    <w:rsid w:val="00A75AD7"/>
    <w:rsid w:val="00A761B3"/>
    <w:rsid w:val="00A802B1"/>
    <w:rsid w:val="00A80568"/>
    <w:rsid w:val="00A8066B"/>
    <w:rsid w:val="00A8074F"/>
    <w:rsid w:val="00A816A3"/>
    <w:rsid w:val="00A81AFE"/>
    <w:rsid w:val="00A81CF2"/>
    <w:rsid w:val="00A82239"/>
    <w:rsid w:val="00A82579"/>
    <w:rsid w:val="00A825F3"/>
    <w:rsid w:val="00A828C5"/>
    <w:rsid w:val="00A82AC0"/>
    <w:rsid w:val="00A82D53"/>
    <w:rsid w:val="00A83298"/>
    <w:rsid w:val="00A83C79"/>
    <w:rsid w:val="00A83F23"/>
    <w:rsid w:val="00A83F48"/>
    <w:rsid w:val="00A84476"/>
    <w:rsid w:val="00A845BD"/>
    <w:rsid w:val="00A84AB5"/>
    <w:rsid w:val="00A85003"/>
    <w:rsid w:val="00A854DE"/>
    <w:rsid w:val="00A85572"/>
    <w:rsid w:val="00A856C5"/>
    <w:rsid w:val="00A85741"/>
    <w:rsid w:val="00A85808"/>
    <w:rsid w:val="00A85F2C"/>
    <w:rsid w:val="00A86443"/>
    <w:rsid w:val="00A86E51"/>
    <w:rsid w:val="00A86F1F"/>
    <w:rsid w:val="00A87670"/>
    <w:rsid w:val="00A879BE"/>
    <w:rsid w:val="00A87AC0"/>
    <w:rsid w:val="00A9041A"/>
    <w:rsid w:val="00A9074C"/>
    <w:rsid w:val="00A90DB6"/>
    <w:rsid w:val="00A913B4"/>
    <w:rsid w:val="00A91B33"/>
    <w:rsid w:val="00A91C18"/>
    <w:rsid w:val="00A91CA5"/>
    <w:rsid w:val="00A9227A"/>
    <w:rsid w:val="00A93044"/>
    <w:rsid w:val="00A93470"/>
    <w:rsid w:val="00A93795"/>
    <w:rsid w:val="00A94FDC"/>
    <w:rsid w:val="00A9515A"/>
    <w:rsid w:val="00A952C1"/>
    <w:rsid w:val="00A9571F"/>
    <w:rsid w:val="00A95724"/>
    <w:rsid w:val="00A9580C"/>
    <w:rsid w:val="00A95A3E"/>
    <w:rsid w:val="00A95B11"/>
    <w:rsid w:val="00A96516"/>
    <w:rsid w:val="00A9656E"/>
    <w:rsid w:val="00A9661F"/>
    <w:rsid w:val="00A9671A"/>
    <w:rsid w:val="00A9697E"/>
    <w:rsid w:val="00A96997"/>
    <w:rsid w:val="00A96BE9"/>
    <w:rsid w:val="00A96D1C"/>
    <w:rsid w:val="00A97651"/>
    <w:rsid w:val="00AA01F0"/>
    <w:rsid w:val="00AA04BE"/>
    <w:rsid w:val="00AA0568"/>
    <w:rsid w:val="00AA0981"/>
    <w:rsid w:val="00AA1060"/>
    <w:rsid w:val="00AA1ADC"/>
    <w:rsid w:val="00AA1C85"/>
    <w:rsid w:val="00AA2316"/>
    <w:rsid w:val="00AA3C9F"/>
    <w:rsid w:val="00AA532A"/>
    <w:rsid w:val="00AA5523"/>
    <w:rsid w:val="00AA590C"/>
    <w:rsid w:val="00AA59C0"/>
    <w:rsid w:val="00AA5BCC"/>
    <w:rsid w:val="00AA5C33"/>
    <w:rsid w:val="00AA5FCB"/>
    <w:rsid w:val="00AA6482"/>
    <w:rsid w:val="00AA6A7C"/>
    <w:rsid w:val="00AA6E55"/>
    <w:rsid w:val="00AB0913"/>
    <w:rsid w:val="00AB0D08"/>
    <w:rsid w:val="00AB0D9A"/>
    <w:rsid w:val="00AB135A"/>
    <w:rsid w:val="00AB15E6"/>
    <w:rsid w:val="00AB1B6C"/>
    <w:rsid w:val="00AB1CC9"/>
    <w:rsid w:val="00AB2351"/>
    <w:rsid w:val="00AB2DF3"/>
    <w:rsid w:val="00AB3049"/>
    <w:rsid w:val="00AB3329"/>
    <w:rsid w:val="00AB3396"/>
    <w:rsid w:val="00AB3529"/>
    <w:rsid w:val="00AB3993"/>
    <w:rsid w:val="00AB39EA"/>
    <w:rsid w:val="00AB3FE2"/>
    <w:rsid w:val="00AB47D1"/>
    <w:rsid w:val="00AB4B3A"/>
    <w:rsid w:val="00AB4EDA"/>
    <w:rsid w:val="00AB5A1B"/>
    <w:rsid w:val="00AB5F73"/>
    <w:rsid w:val="00AB6896"/>
    <w:rsid w:val="00AB693C"/>
    <w:rsid w:val="00AB6EC5"/>
    <w:rsid w:val="00AC0AE0"/>
    <w:rsid w:val="00AC0DDE"/>
    <w:rsid w:val="00AC0EAB"/>
    <w:rsid w:val="00AC113D"/>
    <w:rsid w:val="00AC135A"/>
    <w:rsid w:val="00AC13AF"/>
    <w:rsid w:val="00AC1ECF"/>
    <w:rsid w:val="00AC1F3D"/>
    <w:rsid w:val="00AC1F75"/>
    <w:rsid w:val="00AC1FE8"/>
    <w:rsid w:val="00AC24B5"/>
    <w:rsid w:val="00AC292D"/>
    <w:rsid w:val="00AC3040"/>
    <w:rsid w:val="00AC57FD"/>
    <w:rsid w:val="00AC5AB0"/>
    <w:rsid w:val="00AC6581"/>
    <w:rsid w:val="00AC6E50"/>
    <w:rsid w:val="00AC6FFA"/>
    <w:rsid w:val="00AC70E4"/>
    <w:rsid w:val="00AC7621"/>
    <w:rsid w:val="00AC7747"/>
    <w:rsid w:val="00AD07E2"/>
    <w:rsid w:val="00AD16CB"/>
    <w:rsid w:val="00AD1AAF"/>
    <w:rsid w:val="00AD2134"/>
    <w:rsid w:val="00AD234A"/>
    <w:rsid w:val="00AD27E9"/>
    <w:rsid w:val="00AD2AB4"/>
    <w:rsid w:val="00AD2E3F"/>
    <w:rsid w:val="00AD3AB8"/>
    <w:rsid w:val="00AD3B83"/>
    <w:rsid w:val="00AD3E6A"/>
    <w:rsid w:val="00AD3E78"/>
    <w:rsid w:val="00AD411A"/>
    <w:rsid w:val="00AD41A1"/>
    <w:rsid w:val="00AD52B8"/>
    <w:rsid w:val="00AD53AB"/>
    <w:rsid w:val="00AD5432"/>
    <w:rsid w:val="00AD5562"/>
    <w:rsid w:val="00AD5579"/>
    <w:rsid w:val="00AD5789"/>
    <w:rsid w:val="00AD57D6"/>
    <w:rsid w:val="00AD58B5"/>
    <w:rsid w:val="00AD59C9"/>
    <w:rsid w:val="00AD5C83"/>
    <w:rsid w:val="00AD5D13"/>
    <w:rsid w:val="00AD5D29"/>
    <w:rsid w:val="00AD5E08"/>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F87"/>
    <w:rsid w:val="00AE5044"/>
    <w:rsid w:val="00AE52E8"/>
    <w:rsid w:val="00AE5A8F"/>
    <w:rsid w:val="00AE5FAD"/>
    <w:rsid w:val="00AE6114"/>
    <w:rsid w:val="00AE6793"/>
    <w:rsid w:val="00AE7005"/>
    <w:rsid w:val="00AE7CC2"/>
    <w:rsid w:val="00AE7D12"/>
    <w:rsid w:val="00AE7DCC"/>
    <w:rsid w:val="00AF0521"/>
    <w:rsid w:val="00AF0747"/>
    <w:rsid w:val="00AF0A84"/>
    <w:rsid w:val="00AF11CC"/>
    <w:rsid w:val="00AF164C"/>
    <w:rsid w:val="00AF1FF2"/>
    <w:rsid w:val="00AF24D9"/>
    <w:rsid w:val="00AF24EB"/>
    <w:rsid w:val="00AF3DAC"/>
    <w:rsid w:val="00AF40C8"/>
    <w:rsid w:val="00AF467A"/>
    <w:rsid w:val="00AF476F"/>
    <w:rsid w:val="00AF4B3F"/>
    <w:rsid w:val="00AF4CE5"/>
    <w:rsid w:val="00AF4E5E"/>
    <w:rsid w:val="00AF5079"/>
    <w:rsid w:val="00AF5881"/>
    <w:rsid w:val="00AF619C"/>
    <w:rsid w:val="00AF635C"/>
    <w:rsid w:val="00AF66F8"/>
    <w:rsid w:val="00AF6F35"/>
    <w:rsid w:val="00AF7279"/>
    <w:rsid w:val="00AF77DB"/>
    <w:rsid w:val="00B00D5D"/>
    <w:rsid w:val="00B00E0D"/>
    <w:rsid w:val="00B0190A"/>
    <w:rsid w:val="00B0190C"/>
    <w:rsid w:val="00B01DCE"/>
    <w:rsid w:val="00B024C5"/>
    <w:rsid w:val="00B02AF6"/>
    <w:rsid w:val="00B02F35"/>
    <w:rsid w:val="00B03535"/>
    <w:rsid w:val="00B037E1"/>
    <w:rsid w:val="00B04438"/>
    <w:rsid w:val="00B044F5"/>
    <w:rsid w:val="00B04BC5"/>
    <w:rsid w:val="00B05451"/>
    <w:rsid w:val="00B05A18"/>
    <w:rsid w:val="00B05D15"/>
    <w:rsid w:val="00B067E1"/>
    <w:rsid w:val="00B07713"/>
    <w:rsid w:val="00B1000B"/>
    <w:rsid w:val="00B10150"/>
    <w:rsid w:val="00B10CAF"/>
    <w:rsid w:val="00B1101C"/>
    <w:rsid w:val="00B112E5"/>
    <w:rsid w:val="00B1153F"/>
    <w:rsid w:val="00B11D33"/>
    <w:rsid w:val="00B12249"/>
    <w:rsid w:val="00B124A8"/>
    <w:rsid w:val="00B12976"/>
    <w:rsid w:val="00B129BA"/>
    <w:rsid w:val="00B12BFA"/>
    <w:rsid w:val="00B12BFB"/>
    <w:rsid w:val="00B12C89"/>
    <w:rsid w:val="00B12D7E"/>
    <w:rsid w:val="00B12E52"/>
    <w:rsid w:val="00B1319C"/>
    <w:rsid w:val="00B1362E"/>
    <w:rsid w:val="00B13755"/>
    <w:rsid w:val="00B13C61"/>
    <w:rsid w:val="00B13C9A"/>
    <w:rsid w:val="00B147A5"/>
    <w:rsid w:val="00B14FDB"/>
    <w:rsid w:val="00B1502F"/>
    <w:rsid w:val="00B15F58"/>
    <w:rsid w:val="00B16067"/>
    <w:rsid w:val="00B1667C"/>
    <w:rsid w:val="00B1693B"/>
    <w:rsid w:val="00B17102"/>
    <w:rsid w:val="00B17D1C"/>
    <w:rsid w:val="00B20289"/>
    <w:rsid w:val="00B2067D"/>
    <w:rsid w:val="00B20754"/>
    <w:rsid w:val="00B20785"/>
    <w:rsid w:val="00B217EE"/>
    <w:rsid w:val="00B21875"/>
    <w:rsid w:val="00B219B5"/>
    <w:rsid w:val="00B21F97"/>
    <w:rsid w:val="00B22053"/>
    <w:rsid w:val="00B222A0"/>
    <w:rsid w:val="00B223ED"/>
    <w:rsid w:val="00B224FF"/>
    <w:rsid w:val="00B2259B"/>
    <w:rsid w:val="00B238EE"/>
    <w:rsid w:val="00B23943"/>
    <w:rsid w:val="00B23AC8"/>
    <w:rsid w:val="00B23BB8"/>
    <w:rsid w:val="00B23BCD"/>
    <w:rsid w:val="00B2422C"/>
    <w:rsid w:val="00B243CB"/>
    <w:rsid w:val="00B2452D"/>
    <w:rsid w:val="00B24827"/>
    <w:rsid w:val="00B24995"/>
    <w:rsid w:val="00B25894"/>
    <w:rsid w:val="00B25992"/>
    <w:rsid w:val="00B261BA"/>
    <w:rsid w:val="00B26337"/>
    <w:rsid w:val="00B26AB7"/>
    <w:rsid w:val="00B26B5C"/>
    <w:rsid w:val="00B26D11"/>
    <w:rsid w:val="00B26D31"/>
    <w:rsid w:val="00B270D6"/>
    <w:rsid w:val="00B27108"/>
    <w:rsid w:val="00B275B2"/>
    <w:rsid w:val="00B27B38"/>
    <w:rsid w:val="00B30659"/>
    <w:rsid w:val="00B3087A"/>
    <w:rsid w:val="00B3113C"/>
    <w:rsid w:val="00B318C6"/>
    <w:rsid w:val="00B32509"/>
    <w:rsid w:val="00B33312"/>
    <w:rsid w:val="00B33892"/>
    <w:rsid w:val="00B344E8"/>
    <w:rsid w:val="00B34D9C"/>
    <w:rsid w:val="00B351B9"/>
    <w:rsid w:val="00B35408"/>
    <w:rsid w:val="00B3605D"/>
    <w:rsid w:val="00B3675D"/>
    <w:rsid w:val="00B367F2"/>
    <w:rsid w:val="00B36B06"/>
    <w:rsid w:val="00B3797D"/>
    <w:rsid w:val="00B37F6D"/>
    <w:rsid w:val="00B40210"/>
    <w:rsid w:val="00B409AD"/>
    <w:rsid w:val="00B41557"/>
    <w:rsid w:val="00B4244B"/>
    <w:rsid w:val="00B42C95"/>
    <w:rsid w:val="00B42CEB"/>
    <w:rsid w:val="00B43943"/>
    <w:rsid w:val="00B43B92"/>
    <w:rsid w:val="00B43CC5"/>
    <w:rsid w:val="00B4406D"/>
    <w:rsid w:val="00B445BA"/>
    <w:rsid w:val="00B446A5"/>
    <w:rsid w:val="00B449FC"/>
    <w:rsid w:val="00B44AFF"/>
    <w:rsid w:val="00B461DD"/>
    <w:rsid w:val="00B475C9"/>
    <w:rsid w:val="00B50230"/>
    <w:rsid w:val="00B50275"/>
    <w:rsid w:val="00B50459"/>
    <w:rsid w:val="00B50E09"/>
    <w:rsid w:val="00B51264"/>
    <w:rsid w:val="00B514D1"/>
    <w:rsid w:val="00B5151E"/>
    <w:rsid w:val="00B51B03"/>
    <w:rsid w:val="00B51C6B"/>
    <w:rsid w:val="00B51E89"/>
    <w:rsid w:val="00B525C0"/>
    <w:rsid w:val="00B525F3"/>
    <w:rsid w:val="00B52BB0"/>
    <w:rsid w:val="00B52C8A"/>
    <w:rsid w:val="00B53445"/>
    <w:rsid w:val="00B536C0"/>
    <w:rsid w:val="00B53F45"/>
    <w:rsid w:val="00B54364"/>
    <w:rsid w:val="00B54F5B"/>
    <w:rsid w:val="00B5584A"/>
    <w:rsid w:val="00B56136"/>
    <w:rsid w:val="00B564A1"/>
    <w:rsid w:val="00B566B0"/>
    <w:rsid w:val="00B56763"/>
    <w:rsid w:val="00B56C8E"/>
    <w:rsid w:val="00B56D6B"/>
    <w:rsid w:val="00B572EF"/>
    <w:rsid w:val="00B573C4"/>
    <w:rsid w:val="00B57471"/>
    <w:rsid w:val="00B57F52"/>
    <w:rsid w:val="00B602F5"/>
    <w:rsid w:val="00B60622"/>
    <w:rsid w:val="00B60C55"/>
    <w:rsid w:val="00B60D5F"/>
    <w:rsid w:val="00B60FBA"/>
    <w:rsid w:val="00B616BA"/>
    <w:rsid w:val="00B61865"/>
    <w:rsid w:val="00B61902"/>
    <w:rsid w:val="00B62003"/>
    <w:rsid w:val="00B6248F"/>
    <w:rsid w:val="00B62895"/>
    <w:rsid w:val="00B632A3"/>
    <w:rsid w:val="00B6346F"/>
    <w:rsid w:val="00B64838"/>
    <w:rsid w:val="00B64E8A"/>
    <w:rsid w:val="00B6511E"/>
    <w:rsid w:val="00B6538B"/>
    <w:rsid w:val="00B65522"/>
    <w:rsid w:val="00B659E3"/>
    <w:rsid w:val="00B66982"/>
    <w:rsid w:val="00B66B8D"/>
    <w:rsid w:val="00B66C6C"/>
    <w:rsid w:val="00B670CC"/>
    <w:rsid w:val="00B67265"/>
    <w:rsid w:val="00B67818"/>
    <w:rsid w:val="00B67A31"/>
    <w:rsid w:val="00B67CE8"/>
    <w:rsid w:val="00B67E15"/>
    <w:rsid w:val="00B67E94"/>
    <w:rsid w:val="00B703A8"/>
    <w:rsid w:val="00B70613"/>
    <w:rsid w:val="00B7214D"/>
    <w:rsid w:val="00B72499"/>
    <w:rsid w:val="00B72556"/>
    <w:rsid w:val="00B72CD0"/>
    <w:rsid w:val="00B732AE"/>
    <w:rsid w:val="00B73527"/>
    <w:rsid w:val="00B73EC8"/>
    <w:rsid w:val="00B73F1D"/>
    <w:rsid w:val="00B73F34"/>
    <w:rsid w:val="00B74721"/>
    <w:rsid w:val="00B74801"/>
    <w:rsid w:val="00B74A96"/>
    <w:rsid w:val="00B74D91"/>
    <w:rsid w:val="00B74ED3"/>
    <w:rsid w:val="00B75161"/>
    <w:rsid w:val="00B7605C"/>
    <w:rsid w:val="00B760D4"/>
    <w:rsid w:val="00B763D2"/>
    <w:rsid w:val="00B77BC5"/>
    <w:rsid w:val="00B77EFE"/>
    <w:rsid w:val="00B8070C"/>
    <w:rsid w:val="00B80975"/>
    <w:rsid w:val="00B80D94"/>
    <w:rsid w:val="00B81C59"/>
    <w:rsid w:val="00B82168"/>
    <w:rsid w:val="00B82292"/>
    <w:rsid w:val="00B8285B"/>
    <w:rsid w:val="00B82961"/>
    <w:rsid w:val="00B83300"/>
    <w:rsid w:val="00B83528"/>
    <w:rsid w:val="00B83720"/>
    <w:rsid w:val="00B8405E"/>
    <w:rsid w:val="00B8471E"/>
    <w:rsid w:val="00B8478F"/>
    <w:rsid w:val="00B84A16"/>
    <w:rsid w:val="00B8590E"/>
    <w:rsid w:val="00B85F6E"/>
    <w:rsid w:val="00B8656C"/>
    <w:rsid w:val="00B866FC"/>
    <w:rsid w:val="00B86ABD"/>
    <w:rsid w:val="00B86CAC"/>
    <w:rsid w:val="00B86E56"/>
    <w:rsid w:val="00B86F16"/>
    <w:rsid w:val="00B8756C"/>
    <w:rsid w:val="00B907C0"/>
    <w:rsid w:val="00B907E6"/>
    <w:rsid w:val="00B90DFA"/>
    <w:rsid w:val="00B91389"/>
    <w:rsid w:val="00B91EC2"/>
    <w:rsid w:val="00B92214"/>
    <w:rsid w:val="00B92A83"/>
    <w:rsid w:val="00B9332E"/>
    <w:rsid w:val="00B9414D"/>
    <w:rsid w:val="00B94B80"/>
    <w:rsid w:val="00B94C06"/>
    <w:rsid w:val="00B958F0"/>
    <w:rsid w:val="00B95F68"/>
    <w:rsid w:val="00B96300"/>
    <w:rsid w:val="00B967C2"/>
    <w:rsid w:val="00B968B2"/>
    <w:rsid w:val="00B970AB"/>
    <w:rsid w:val="00B970FB"/>
    <w:rsid w:val="00BA041D"/>
    <w:rsid w:val="00BA0FF4"/>
    <w:rsid w:val="00BA1020"/>
    <w:rsid w:val="00BA1560"/>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A4"/>
    <w:rsid w:val="00BA7A9E"/>
    <w:rsid w:val="00BB0706"/>
    <w:rsid w:val="00BB07BF"/>
    <w:rsid w:val="00BB0E3E"/>
    <w:rsid w:val="00BB0E89"/>
    <w:rsid w:val="00BB0EBF"/>
    <w:rsid w:val="00BB0F8B"/>
    <w:rsid w:val="00BB1F0F"/>
    <w:rsid w:val="00BB1F7B"/>
    <w:rsid w:val="00BB28C5"/>
    <w:rsid w:val="00BB2B77"/>
    <w:rsid w:val="00BB3322"/>
    <w:rsid w:val="00BB4058"/>
    <w:rsid w:val="00BB4457"/>
    <w:rsid w:val="00BB4535"/>
    <w:rsid w:val="00BB45CE"/>
    <w:rsid w:val="00BB4814"/>
    <w:rsid w:val="00BB488C"/>
    <w:rsid w:val="00BB4FCD"/>
    <w:rsid w:val="00BB583B"/>
    <w:rsid w:val="00BB58EF"/>
    <w:rsid w:val="00BB5B8E"/>
    <w:rsid w:val="00BB5FE8"/>
    <w:rsid w:val="00BB6A98"/>
    <w:rsid w:val="00BB71C5"/>
    <w:rsid w:val="00BB74DA"/>
    <w:rsid w:val="00BB75AF"/>
    <w:rsid w:val="00BB7680"/>
    <w:rsid w:val="00BB7FCA"/>
    <w:rsid w:val="00BC0885"/>
    <w:rsid w:val="00BC0E9F"/>
    <w:rsid w:val="00BC103F"/>
    <w:rsid w:val="00BC1454"/>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769F"/>
    <w:rsid w:val="00BC7BE5"/>
    <w:rsid w:val="00BC7E17"/>
    <w:rsid w:val="00BD02F9"/>
    <w:rsid w:val="00BD1235"/>
    <w:rsid w:val="00BD1265"/>
    <w:rsid w:val="00BD1430"/>
    <w:rsid w:val="00BD151C"/>
    <w:rsid w:val="00BD1932"/>
    <w:rsid w:val="00BD1D5F"/>
    <w:rsid w:val="00BD3255"/>
    <w:rsid w:val="00BD3971"/>
    <w:rsid w:val="00BD4014"/>
    <w:rsid w:val="00BD4993"/>
    <w:rsid w:val="00BD5881"/>
    <w:rsid w:val="00BD637D"/>
    <w:rsid w:val="00BD66E3"/>
    <w:rsid w:val="00BD7124"/>
    <w:rsid w:val="00BD734F"/>
    <w:rsid w:val="00BD7B7D"/>
    <w:rsid w:val="00BD7F13"/>
    <w:rsid w:val="00BE033C"/>
    <w:rsid w:val="00BE073C"/>
    <w:rsid w:val="00BE087B"/>
    <w:rsid w:val="00BE0B38"/>
    <w:rsid w:val="00BE0E63"/>
    <w:rsid w:val="00BE13C0"/>
    <w:rsid w:val="00BE1988"/>
    <w:rsid w:val="00BE328B"/>
    <w:rsid w:val="00BE34A5"/>
    <w:rsid w:val="00BE3E5B"/>
    <w:rsid w:val="00BE3F15"/>
    <w:rsid w:val="00BE4037"/>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25C"/>
    <w:rsid w:val="00BF38BA"/>
    <w:rsid w:val="00BF3FAD"/>
    <w:rsid w:val="00BF4149"/>
    <w:rsid w:val="00BF4401"/>
    <w:rsid w:val="00BF44D7"/>
    <w:rsid w:val="00BF4605"/>
    <w:rsid w:val="00BF5909"/>
    <w:rsid w:val="00BF62C8"/>
    <w:rsid w:val="00BF632D"/>
    <w:rsid w:val="00BF6CBB"/>
    <w:rsid w:val="00BF6FF2"/>
    <w:rsid w:val="00BF70BA"/>
    <w:rsid w:val="00BF70C7"/>
    <w:rsid w:val="00BF743F"/>
    <w:rsid w:val="00BF74B6"/>
    <w:rsid w:val="00BF776A"/>
    <w:rsid w:val="00BF7859"/>
    <w:rsid w:val="00BF7A74"/>
    <w:rsid w:val="00C0124D"/>
    <w:rsid w:val="00C01C08"/>
    <w:rsid w:val="00C0210A"/>
    <w:rsid w:val="00C0260C"/>
    <w:rsid w:val="00C02934"/>
    <w:rsid w:val="00C02B42"/>
    <w:rsid w:val="00C03150"/>
    <w:rsid w:val="00C03358"/>
    <w:rsid w:val="00C03581"/>
    <w:rsid w:val="00C03639"/>
    <w:rsid w:val="00C040B1"/>
    <w:rsid w:val="00C04422"/>
    <w:rsid w:val="00C047D6"/>
    <w:rsid w:val="00C04FC2"/>
    <w:rsid w:val="00C0528B"/>
    <w:rsid w:val="00C05618"/>
    <w:rsid w:val="00C05940"/>
    <w:rsid w:val="00C059AD"/>
    <w:rsid w:val="00C05C51"/>
    <w:rsid w:val="00C05CC7"/>
    <w:rsid w:val="00C05F55"/>
    <w:rsid w:val="00C05F87"/>
    <w:rsid w:val="00C05FCE"/>
    <w:rsid w:val="00C0630D"/>
    <w:rsid w:val="00C064D9"/>
    <w:rsid w:val="00C0665C"/>
    <w:rsid w:val="00C072E9"/>
    <w:rsid w:val="00C0773C"/>
    <w:rsid w:val="00C07985"/>
    <w:rsid w:val="00C07DDC"/>
    <w:rsid w:val="00C07E7C"/>
    <w:rsid w:val="00C1077C"/>
    <w:rsid w:val="00C10B76"/>
    <w:rsid w:val="00C10F37"/>
    <w:rsid w:val="00C10F92"/>
    <w:rsid w:val="00C113A9"/>
    <w:rsid w:val="00C1181B"/>
    <w:rsid w:val="00C1294D"/>
    <w:rsid w:val="00C12A2D"/>
    <w:rsid w:val="00C13C2D"/>
    <w:rsid w:val="00C14013"/>
    <w:rsid w:val="00C141AA"/>
    <w:rsid w:val="00C1431C"/>
    <w:rsid w:val="00C14497"/>
    <w:rsid w:val="00C148B0"/>
    <w:rsid w:val="00C14A75"/>
    <w:rsid w:val="00C14C9D"/>
    <w:rsid w:val="00C15591"/>
    <w:rsid w:val="00C15DDE"/>
    <w:rsid w:val="00C1685A"/>
    <w:rsid w:val="00C16B1B"/>
    <w:rsid w:val="00C16DA0"/>
    <w:rsid w:val="00C16E56"/>
    <w:rsid w:val="00C16F04"/>
    <w:rsid w:val="00C17135"/>
    <w:rsid w:val="00C175A1"/>
    <w:rsid w:val="00C179F4"/>
    <w:rsid w:val="00C17A35"/>
    <w:rsid w:val="00C17C54"/>
    <w:rsid w:val="00C17CAE"/>
    <w:rsid w:val="00C204A7"/>
    <w:rsid w:val="00C20764"/>
    <w:rsid w:val="00C20B7C"/>
    <w:rsid w:val="00C21245"/>
    <w:rsid w:val="00C21732"/>
    <w:rsid w:val="00C217F9"/>
    <w:rsid w:val="00C2182F"/>
    <w:rsid w:val="00C21C65"/>
    <w:rsid w:val="00C228F8"/>
    <w:rsid w:val="00C2321A"/>
    <w:rsid w:val="00C2399A"/>
    <w:rsid w:val="00C23C37"/>
    <w:rsid w:val="00C2412C"/>
    <w:rsid w:val="00C24148"/>
    <w:rsid w:val="00C256BE"/>
    <w:rsid w:val="00C258E0"/>
    <w:rsid w:val="00C2599E"/>
    <w:rsid w:val="00C2640A"/>
    <w:rsid w:val="00C265FA"/>
    <w:rsid w:val="00C2699B"/>
    <w:rsid w:val="00C26AFF"/>
    <w:rsid w:val="00C270B2"/>
    <w:rsid w:val="00C276BE"/>
    <w:rsid w:val="00C2776E"/>
    <w:rsid w:val="00C27B8C"/>
    <w:rsid w:val="00C27BA9"/>
    <w:rsid w:val="00C305A5"/>
    <w:rsid w:val="00C30B50"/>
    <w:rsid w:val="00C315AD"/>
    <w:rsid w:val="00C31C08"/>
    <w:rsid w:val="00C31FD2"/>
    <w:rsid w:val="00C327E3"/>
    <w:rsid w:val="00C32CA4"/>
    <w:rsid w:val="00C33174"/>
    <w:rsid w:val="00C33D17"/>
    <w:rsid w:val="00C33D1F"/>
    <w:rsid w:val="00C33FF5"/>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52D"/>
    <w:rsid w:val="00C40954"/>
    <w:rsid w:val="00C40AD6"/>
    <w:rsid w:val="00C40D0B"/>
    <w:rsid w:val="00C40EBA"/>
    <w:rsid w:val="00C40ED7"/>
    <w:rsid w:val="00C41654"/>
    <w:rsid w:val="00C41823"/>
    <w:rsid w:val="00C41D1B"/>
    <w:rsid w:val="00C41F25"/>
    <w:rsid w:val="00C4276F"/>
    <w:rsid w:val="00C42B90"/>
    <w:rsid w:val="00C42D08"/>
    <w:rsid w:val="00C4343D"/>
    <w:rsid w:val="00C43500"/>
    <w:rsid w:val="00C444B3"/>
    <w:rsid w:val="00C445B3"/>
    <w:rsid w:val="00C445C2"/>
    <w:rsid w:val="00C4496F"/>
    <w:rsid w:val="00C44D39"/>
    <w:rsid w:val="00C4557E"/>
    <w:rsid w:val="00C45668"/>
    <w:rsid w:val="00C45CE7"/>
    <w:rsid w:val="00C46405"/>
    <w:rsid w:val="00C46EA8"/>
    <w:rsid w:val="00C46F4D"/>
    <w:rsid w:val="00C47255"/>
    <w:rsid w:val="00C477FA"/>
    <w:rsid w:val="00C47D9E"/>
    <w:rsid w:val="00C50230"/>
    <w:rsid w:val="00C510FE"/>
    <w:rsid w:val="00C51B26"/>
    <w:rsid w:val="00C51DF5"/>
    <w:rsid w:val="00C5254C"/>
    <w:rsid w:val="00C542BF"/>
    <w:rsid w:val="00C545D8"/>
    <w:rsid w:val="00C5467A"/>
    <w:rsid w:val="00C54C4D"/>
    <w:rsid w:val="00C552BF"/>
    <w:rsid w:val="00C55526"/>
    <w:rsid w:val="00C55A45"/>
    <w:rsid w:val="00C55AD4"/>
    <w:rsid w:val="00C55DCC"/>
    <w:rsid w:val="00C55E9B"/>
    <w:rsid w:val="00C56063"/>
    <w:rsid w:val="00C56191"/>
    <w:rsid w:val="00C561A3"/>
    <w:rsid w:val="00C56831"/>
    <w:rsid w:val="00C568FD"/>
    <w:rsid w:val="00C56BC3"/>
    <w:rsid w:val="00C56E9B"/>
    <w:rsid w:val="00C56F04"/>
    <w:rsid w:val="00C57815"/>
    <w:rsid w:val="00C578E0"/>
    <w:rsid w:val="00C57DC5"/>
    <w:rsid w:val="00C6030F"/>
    <w:rsid w:val="00C6039F"/>
    <w:rsid w:val="00C6051A"/>
    <w:rsid w:val="00C606E2"/>
    <w:rsid w:val="00C6072B"/>
    <w:rsid w:val="00C60815"/>
    <w:rsid w:val="00C60CFD"/>
    <w:rsid w:val="00C60DD7"/>
    <w:rsid w:val="00C61611"/>
    <w:rsid w:val="00C618D5"/>
    <w:rsid w:val="00C619B2"/>
    <w:rsid w:val="00C61F50"/>
    <w:rsid w:val="00C62ACF"/>
    <w:rsid w:val="00C633B4"/>
    <w:rsid w:val="00C63973"/>
    <w:rsid w:val="00C63D13"/>
    <w:rsid w:val="00C64C1C"/>
    <w:rsid w:val="00C65ED5"/>
    <w:rsid w:val="00C660D7"/>
    <w:rsid w:val="00C664FF"/>
    <w:rsid w:val="00C66753"/>
    <w:rsid w:val="00C668D1"/>
    <w:rsid w:val="00C66B03"/>
    <w:rsid w:val="00C67387"/>
    <w:rsid w:val="00C67932"/>
    <w:rsid w:val="00C67C76"/>
    <w:rsid w:val="00C67CE4"/>
    <w:rsid w:val="00C67EFA"/>
    <w:rsid w:val="00C70459"/>
    <w:rsid w:val="00C708FE"/>
    <w:rsid w:val="00C7176A"/>
    <w:rsid w:val="00C71C0C"/>
    <w:rsid w:val="00C71D02"/>
    <w:rsid w:val="00C71E8D"/>
    <w:rsid w:val="00C71EC4"/>
    <w:rsid w:val="00C7207C"/>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0E10"/>
    <w:rsid w:val="00C81ABE"/>
    <w:rsid w:val="00C826AF"/>
    <w:rsid w:val="00C833E6"/>
    <w:rsid w:val="00C83460"/>
    <w:rsid w:val="00C8399F"/>
    <w:rsid w:val="00C84649"/>
    <w:rsid w:val="00C8486A"/>
    <w:rsid w:val="00C84AD8"/>
    <w:rsid w:val="00C84D97"/>
    <w:rsid w:val="00C853A5"/>
    <w:rsid w:val="00C855B1"/>
    <w:rsid w:val="00C8683A"/>
    <w:rsid w:val="00C870F9"/>
    <w:rsid w:val="00C8717F"/>
    <w:rsid w:val="00C87446"/>
    <w:rsid w:val="00C87533"/>
    <w:rsid w:val="00C878BC"/>
    <w:rsid w:val="00C901B0"/>
    <w:rsid w:val="00C9022F"/>
    <w:rsid w:val="00C903D1"/>
    <w:rsid w:val="00C90720"/>
    <w:rsid w:val="00C907D0"/>
    <w:rsid w:val="00C90B27"/>
    <w:rsid w:val="00C90EF8"/>
    <w:rsid w:val="00C90F13"/>
    <w:rsid w:val="00C90FF6"/>
    <w:rsid w:val="00C91095"/>
    <w:rsid w:val="00C9151E"/>
    <w:rsid w:val="00C9178C"/>
    <w:rsid w:val="00C92A1F"/>
    <w:rsid w:val="00C92BE6"/>
    <w:rsid w:val="00C93115"/>
    <w:rsid w:val="00C9370F"/>
    <w:rsid w:val="00C93888"/>
    <w:rsid w:val="00C93A9F"/>
    <w:rsid w:val="00C94748"/>
    <w:rsid w:val="00C95B37"/>
    <w:rsid w:val="00C9625B"/>
    <w:rsid w:val="00C96792"/>
    <w:rsid w:val="00C976C1"/>
    <w:rsid w:val="00C97A0D"/>
    <w:rsid w:val="00C97A33"/>
    <w:rsid w:val="00CA01E2"/>
    <w:rsid w:val="00CA0961"/>
    <w:rsid w:val="00CA1332"/>
    <w:rsid w:val="00CA16B2"/>
    <w:rsid w:val="00CA1B3C"/>
    <w:rsid w:val="00CA1DEE"/>
    <w:rsid w:val="00CA1EF2"/>
    <w:rsid w:val="00CA20BE"/>
    <w:rsid w:val="00CA2336"/>
    <w:rsid w:val="00CA2738"/>
    <w:rsid w:val="00CA2CC9"/>
    <w:rsid w:val="00CA3154"/>
    <w:rsid w:val="00CA3395"/>
    <w:rsid w:val="00CA3480"/>
    <w:rsid w:val="00CA3C9F"/>
    <w:rsid w:val="00CA3E20"/>
    <w:rsid w:val="00CA4705"/>
    <w:rsid w:val="00CA4943"/>
    <w:rsid w:val="00CA4960"/>
    <w:rsid w:val="00CA4B13"/>
    <w:rsid w:val="00CA4B4E"/>
    <w:rsid w:val="00CA4C26"/>
    <w:rsid w:val="00CA4D4A"/>
    <w:rsid w:val="00CA5224"/>
    <w:rsid w:val="00CA53F3"/>
    <w:rsid w:val="00CA56B7"/>
    <w:rsid w:val="00CA5CAB"/>
    <w:rsid w:val="00CA697B"/>
    <w:rsid w:val="00CA6A29"/>
    <w:rsid w:val="00CA6FBB"/>
    <w:rsid w:val="00CA742A"/>
    <w:rsid w:val="00CA7FCE"/>
    <w:rsid w:val="00CB0293"/>
    <w:rsid w:val="00CB05C2"/>
    <w:rsid w:val="00CB13FD"/>
    <w:rsid w:val="00CB1C8A"/>
    <w:rsid w:val="00CB21B9"/>
    <w:rsid w:val="00CB28CF"/>
    <w:rsid w:val="00CB2A99"/>
    <w:rsid w:val="00CB33A3"/>
    <w:rsid w:val="00CB40D6"/>
    <w:rsid w:val="00CB4603"/>
    <w:rsid w:val="00CB491A"/>
    <w:rsid w:val="00CB4D82"/>
    <w:rsid w:val="00CB59CC"/>
    <w:rsid w:val="00CB5B29"/>
    <w:rsid w:val="00CB667C"/>
    <w:rsid w:val="00CB68E0"/>
    <w:rsid w:val="00CB6BB6"/>
    <w:rsid w:val="00CB6F0A"/>
    <w:rsid w:val="00CB778D"/>
    <w:rsid w:val="00CB7BA5"/>
    <w:rsid w:val="00CB7DAE"/>
    <w:rsid w:val="00CC0152"/>
    <w:rsid w:val="00CC0386"/>
    <w:rsid w:val="00CC04B1"/>
    <w:rsid w:val="00CC08EE"/>
    <w:rsid w:val="00CC0C60"/>
    <w:rsid w:val="00CC1210"/>
    <w:rsid w:val="00CC17AE"/>
    <w:rsid w:val="00CC193F"/>
    <w:rsid w:val="00CC1AB8"/>
    <w:rsid w:val="00CC1EFC"/>
    <w:rsid w:val="00CC2373"/>
    <w:rsid w:val="00CC25E6"/>
    <w:rsid w:val="00CC3329"/>
    <w:rsid w:val="00CC35BE"/>
    <w:rsid w:val="00CC3BA3"/>
    <w:rsid w:val="00CC3FB2"/>
    <w:rsid w:val="00CC514B"/>
    <w:rsid w:val="00CC53E9"/>
    <w:rsid w:val="00CC5402"/>
    <w:rsid w:val="00CC5712"/>
    <w:rsid w:val="00CC5DD6"/>
    <w:rsid w:val="00CC633A"/>
    <w:rsid w:val="00CC6969"/>
    <w:rsid w:val="00CC75FB"/>
    <w:rsid w:val="00CC76D2"/>
    <w:rsid w:val="00CC78BC"/>
    <w:rsid w:val="00CC7DDB"/>
    <w:rsid w:val="00CD03A4"/>
    <w:rsid w:val="00CD0AA8"/>
    <w:rsid w:val="00CD1101"/>
    <w:rsid w:val="00CD1873"/>
    <w:rsid w:val="00CD199D"/>
    <w:rsid w:val="00CD1E81"/>
    <w:rsid w:val="00CD1EE2"/>
    <w:rsid w:val="00CD2357"/>
    <w:rsid w:val="00CD2BBF"/>
    <w:rsid w:val="00CD2D77"/>
    <w:rsid w:val="00CD3123"/>
    <w:rsid w:val="00CD3981"/>
    <w:rsid w:val="00CD3EC9"/>
    <w:rsid w:val="00CD44BA"/>
    <w:rsid w:val="00CD4DB2"/>
    <w:rsid w:val="00CD57AE"/>
    <w:rsid w:val="00CD5FF0"/>
    <w:rsid w:val="00CD6077"/>
    <w:rsid w:val="00CD6080"/>
    <w:rsid w:val="00CD60A6"/>
    <w:rsid w:val="00CD6240"/>
    <w:rsid w:val="00CD679D"/>
    <w:rsid w:val="00CD6870"/>
    <w:rsid w:val="00CD6C3B"/>
    <w:rsid w:val="00CD75A3"/>
    <w:rsid w:val="00CD7B31"/>
    <w:rsid w:val="00CD7E26"/>
    <w:rsid w:val="00CE00BE"/>
    <w:rsid w:val="00CE0136"/>
    <w:rsid w:val="00CE04BC"/>
    <w:rsid w:val="00CE0F2A"/>
    <w:rsid w:val="00CE1046"/>
    <w:rsid w:val="00CE1761"/>
    <w:rsid w:val="00CE17BA"/>
    <w:rsid w:val="00CE1FBE"/>
    <w:rsid w:val="00CE269B"/>
    <w:rsid w:val="00CE2E96"/>
    <w:rsid w:val="00CE301E"/>
    <w:rsid w:val="00CE34C2"/>
    <w:rsid w:val="00CE3FEB"/>
    <w:rsid w:val="00CE47B7"/>
    <w:rsid w:val="00CE4B16"/>
    <w:rsid w:val="00CE56E1"/>
    <w:rsid w:val="00CE5A81"/>
    <w:rsid w:val="00CE6043"/>
    <w:rsid w:val="00CE6423"/>
    <w:rsid w:val="00CE6503"/>
    <w:rsid w:val="00CE6552"/>
    <w:rsid w:val="00CE6C5C"/>
    <w:rsid w:val="00CE6E9B"/>
    <w:rsid w:val="00CE73FC"/>
    <w:rsid w:val="00CE76DF"/>
    <w:rsid w:val="00CE775E"/>
    <w:rsid w:val="00CE77E6"/>
    <w:rsid w:val="00CE7D91"/>
    <w:rsid w:val="00CF018A"/>
    <w:rsid w:val="00CF0899"/>
    <w:rsid w:val="00CF0928"/>
    <w:rsid w:val="00CF096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0F2"/>
    <w:rsid w:val="00D00A53"/>
    <w:rsid w:val="00D00C72"/>
    <w:rsid w:val="00D00FC0"/>
    <w:rsid w:val="00D01064"/>
    <w:rsid w:val="00D01551"/>
    <w:rsid w:val="00D02A81"/>
    <w:rsid w:val="00D03101"/>
    <w:rsid w:val="00D031C6"/>
    <w:rsid w:val="00D03440"/>
    <w:rsid w:val="00D039FB"/>
    <w:rsid w:val="00D03D1C"/>
    <w:rsid w:val="00D03F7F"/>
    <w:rsid w:val="00D040FA"/>
    <w:rsid w:val="00D04337"/>
    <w:rsid w:val="00D04339"/>
    <w:rsid w:val="00D04407"/>
    <w:rsid w:val="00D049A5"/>
    <w:rsid w:val="00D05D1C"/>
    <w:rsid w:val="00D05DC1"/>
    <w:rsid w:val="00D05DFF"/>
    <w:rsid w:val="00D061DD"/>
    <w:rsid w:val="00D06AC9"/>
    <w:rsid w:val="00D06B71"/>
    <w:rsid w:val="00D06CBA"/>
    <w:rsid w:val="00D077F7"/>
    <w:rsid w:val="00D07DAD"/>
    <w:rsid w:val="00D10722"/>
    <w:rsid w:val="00D108DC"/>
    <w:rsid w:val="00D1104D"/>
    <w:rsid w:val="00D111B5"/>
    <w:rsid w:val="00D11568"/>
    <w:rsid w:val="00D115B1"/>
    <w:rsid w:val="00D11BA9"/>
    <w:rsid w:val="00D11C1D"/>
    <w:rsid w:val="00D12012"/>
    <w:rsid w:val="00D12944"/>
    <w:rsid w:val="00D1329B"/>
    <w:rsid w:val="00D13384"/>
    <w:rsid w:val="00D1430A"/>
    <w:rsid w:val="00D150FE"/>
    <w:rsid w:val="00D154D7"/>
    <w:rsid w:val="00D15902"/>
    <w:rsid w:val="00D1638B"/>
    <w:rsid w:val="00D16A39"/>
    <w:rsid w:val="00D17360"/>
    <w:rsid w:val="00D20978"/>
    <w:rsid w:val="00D20C43"/>
    <w:rsid w:val="00D20FD8"/>
    <w:rsid w:val="00D21209"/>
    <w:rsid w:val="00D218EA"/>
    <w:rsid w:val="00D22203"/>
    <w:rsid w:val="00D2249E"/>
    <w:rsid w:val="00D22CC1"/>
    <w:rsid w:val="00D24486"/>
    <w:rsid w:val="00D244EE"/>
    <w:rsid w:val="00D24609"/>
    <w:rsid w:val="00D249C3"/>
    <w:rsid w:val="00D2517B"/>
    <w:rsid w:val="00D254FB"/>
    <w:rsid w:val="00D25938"/>
    <w:rsid w:val="00D25A6D"/>
    <w:rsid w:val="00D25E29"/>
    <w:rsid w:val="00D262A4"/>
    <w:rsid w:val="00D26B6F"/>
    <w:rsid w:val="00D26E37"/>
    <w:rsid w:val="00D272DE"/>
    <w:rsid w:val="00D273E8"/>
    <w:rsid w:val="00D27792"/>
    <w:rsid w:val="00D27A8E"/>
    <w:rsid w:val="00D27CAE"/>
    <w:rsid w:val="00D27CB6"/>
    <w:rsid w:val="00D30279"/>
    <w:rsid w:val="00D3030C"/>
    <w:rsid w:val="00D30579"/>
    <w:rsid w:val="00D3100C"/>
    <w:rsid w:val="00D31955"/>
    <w:rsid w:val="00D31BFA"/>
    <w:rsid w:val="00D32840"/>
    <w:rsid w:val="00D33B3A"/>
    <w:rsid w:val="00D33C86"/>
    <w:rsid w:val="00D33E75"/>
    <w:rsid w:val="00D346E8"/>
    <w:rsid w:val="00D34A39"/>
    <w:rsid w:val="00D35CC4"/>
    <w:rsid w:val="00D35E63"/>
    <w:rsid w:val="00D361F3"/>
    <w:rsid w:val="00D368AB"/>
    <w:rsid w:val="00D372BF"/>
    <w:rsid w:val="00D373D7"/>
    <w:rsid w:val="00D37971"/>
    <w:rsid w:val="00D37AEA"/>
    <w:rsid w:val="00D37C0E"/>
    <w:rsid w:val="00D40C96"/>
    <w:rsid w:val="00D4111C"/>
    <w:rsid w:val="00D41171"/>
    <w:rsid w:val="00D417EF"/>
    <w:rsid w:val="00D419AB"/>
    <w:rsid w:val="00D428C8"/>
    <w:rsid w:val="00D42E00"/>
    <w:rsid w:val="00D4322E"/>
    <w:rsid w:val="00D436BE"/>
    <w:rsid w:val="00D4448D"/>
    <w:rsid w:val="00D4467F"/>
    <w:rsid w:val="00D44BD3"/>
    <w:rsid w:val="00D45062"/>
    <w:rsid w:val="00D45295"/>
    <w:rsid w:val="00D45ACF"/>
    <w:rsid w:val="00D45EB6"/>
    <w:rsid w:val="00D46BCD"/>
    <w:rsid w:val="00D472A7"/>
    <w:rsid w:val="00D476F2"/>
    <w:rsid w:val="00D47728"/>
    <w:rsid w:val="00D502D1"/>
    <w:rsid w:val="00D50945"/>
    <w:rsid w:val="00D50A04"/>
    <w:rsid w:val="00D50CD2"/>
    <w:rsid w:val="00D519DF"/>
    <w:rsid w:val="00D51F8C"/>
    <w:rsid w:val="00D52444"/>
    <w:rsid w:val="00D5262D"/>
    <w:rsid w:val="00D527C7"/>
    <w:rsid w:val="00D52837"/>
    <w:rsid w:val="00D52A89"/>
    <w:rsid w:val="00D53B82"/>
    <w:rsid w:val="00D53C88"/>
    <w:rsid w:val="00D53E24"/>
    <w:rsid w:val="00D542DF"/>
    <w:rsid w:val="00D543C8"/>
    <w:rsid w:val="00D54581"/>
    <w:rsid w:val="00D54717"/>
    <w:rsid w:val="00D548A4"/>
    <w:rsid w:val="00D55920"/>
    <w:rsid w:val="00D55D90"/>
    <w:rsid w:val="00D56B79"/>
    <w:rsid w:val="00D57297"/>
    <w:rsid w:val="00D60F2D"/>
    <w:rsid w:val="00D610CE"/>
    <w:rsid w:val="00D61556"/>
    <w:rsid w:val="00D615B9"/>
    <w:rsid w:val="00D6170F"/>
    <w:rsid w:val="00D62225"/>
    <w:rsid w:val="00D6293E"/>
    <w:rsid w:val="00D62B87"/>
    <w:rsid w:val="00D630B1"/>
    <w:rsid w:val="00D631FE"/>
    <w:rsid w:val="00D63A61"/>
    <w:rsid w:val="00D642ED"/>
    <w:rsid w:val="00D64653"/>
    <w:rsid w:val="00D64C6B"/>
    <w:rsid w:val="00D65342"/>
    <w:rsid w:val="00D65BC4"/>
    <w:rsid w:val="00D66321"/>
    <w:rsid w:val="00D6678B"/>
    <w:rsid w:val="00D66C7A"/>
    <w:rsid w:val="00D701C7"/>
    <w:rsid w:val="00D704E5"/>
    <w:rsid w:val="00D7059F"/>
    <w:rsid w:val="00D70A64"/>
    <w:rsid w:val="00D71201"/>
    <w:rsid w:val="00D71359"/>
    <w:rsid w:val="00D71B39"/>
    <w:rsid w:val="00D72CCC"/>
    <w:rsid w:val="00D72FDB"/>
    <w:rsid w:val="00D73705"/>
    <w:rsid w:val="00D73CC2"/>
    <w:rsid w:val="00D73F49"/>
    <w:rsid w:val="00D74BE4"/>
    <w:rsid w:val="00D7508E"/>
    <w:rsid w:val="00D75741"/>
    <w:rsid w:val="00D75922"/>
    <w:rsid w:val="00D75A2A"/>
    <w:rsid w:val="00D76CFE"/>
    <w:rsid w:val="00D76DD9"/>
    <w:rsid w:val="00D773D8"/>
    <w:rsid w:val="00D77BB1"/>
    <w:rsid w:val="00D80B10"/>
    <w:rsid w:val="00D814FE"/>
    <w:rsid w:val="00D819DB"/>
    <w:rsid w:val="00D8276A"/>
    <w:rsid w:val="00D829A0"/>
    <w:rsid w:val="00D83979"/>
    <w:rsid w:val="00D83B75"/>
    <w:rsid w:val="00D83CFF"/>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63"/>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871"/>
    <w:rsid w:val="00D95E48"/>
    <w:rsid w:val="00D96259"/>
    <w:rsid w:val="00D9630C"/>
    <w:rsid w:val="00D9646E"/>
    <w:rsid w:val="00D96AD0"/>
    <w:rsid w:val="00D96AE1"/>
    <w:rsid w:val="00D96E41"/>
    <w:rsid w:val="00D9739F"/>
    <w:rsid w:val="00D9767D"/>
    <w:rsid w:val="00D97919"/>
    <w:rsid w:val="00D97E57"/>
    <w:rsid w:val="00DA041F"/>
    <w:rsid w:val="00DA0734"/>
    <w:rsid w:val="00DA083E"/>
    <w:rsid w:val="00DA0B7D"/>
    <w:rsid w:val="00DA0EED"/>
    <w:rsid w:val="00DA1206"/>
    <w:rsid w:val="00DA1422"/>
    <w:rsid w:val="00DA1816"/>
    <w:rsid w:val="00DA182F"/>
    <w:rsid w:val="00DA2314"/>
    <w:rsid w:val="00DA23ED"/>
    <w:rsid w:val="00DA2B01"/>
    <w:rsid w:val="00DA2D4C"/>
    <w:rsid w:val="00DA305C"/>
    <w:rsid w:val="00DA32AE"/>
    <w:rsid w:val="00DA3470"/>
    <w:rsid w:val="00DA3A41"/>
    <w:rsid w:val="00DA3DFD"/>
    <w:rsid w:val="00DA5734"/>
    <w:rsid w:val="00DA5757"/>
    <w:rsid w:val="00DA5FD1"/>
    <w:rsid w:val="00DA60C8"/>
    <w:rsid w:val="00DA665E"/>
    <w:rsid w:val="00DA671B"/>
    <w:rsid w:val="00DA67E2"/>
    <w:rsid w:val="00DA6A7E"/>
    <w:rsid w:val="00DA6FA3"/>
    <w:rsid w:val="00DA7632"/>
    <w:rsid w:val="00DA7AFD"/>
    <w:rsid w:val="00DB01A3"/>
    <w:rsid w:val="00DB0C33"/>
    <w:rsid w:val="00DB11EB"/>
    <w:rsid w:val="00DB141B"/>
    <w:rsid w:val="00DB1B99"/>
    <w:rsid w:val="00DB1EE6"/>
    <w:rsid w:val="00DB1F65"/>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149F"/>
    <w:rsid w:val="00DC221E"/>
    <w:rsid w:val="00DC2368"/>
    <w:rsid w:val="00DC296E"/>
    <w:rsid w:val="00DC2D9F"/>
    <w:rsid w:val="00DC2DD6"/>
    <w:rsid w:val="00DC2E9A"/>
    <w:rsid w:val="00DC32AA"/>
    <w:rsid w:val="00DC337F"/>
    <w:rsid w:val="00DC3424"/>
    <w:rsid w:val="00DC410B"/>
    <w:rsid w:val="00DC42FF"/>
    <w:rsid w:val="00DC4AF0"/>
    <w:rsid w:val="00DC52B1"/>
    <w:rsid w:val="00DC53D8"/>
    <w:rsid w:val="00DC55DD"/>
    <w:rsid w:val="00DC58F6"/>
    <w:rsid w:val="00DC68B7"/>
    <w:rsid w:val="00DC6AE1"/>
    <w:rsid w:val="00DC6C4A"/>
    <w:rsid w:val="00DC6EB5"/>
    <w:rsid w:val="00DC7385"/>
    <w:rsid w:val="00DC7489"/>
    <w:rsid w:val="00DC7630"/>
    <w:rsid w:val="00DC785A"/>
    <w:rsid w:val="00DC7C19"/>
    <w:rsid w:val="00DD0321"/>
    <w:rsid w:val="00DD1155"/>
    <w:rsid w:val="00DD1333"/>
    <w:rsid w:val="00DD1A71"/>
    <w:rsid w:val="00DD1BA5"/>
    <w:rsid w:val="00DD1C63"/>
    <w:rsid w:val="00DD2378"/>
    <w:rsid w:val="00DD2B55"/>
    <w:rsid w:val="00DD2B63"/>
    <w:rsid w:val="00DD2ED3"/>
    <w:rsid w:val="00DD30A9"/>
    <w:rsid w:val="00DD32C7"/>
    <w:rsid w:val="00DD380E"/>
    <w:rsid w:val="00DD40CC"/>
    <w:rsid w:val="00DD4628"/>
    <w:rsid w:val="00DD4C70"/>
    <w:rsid w:val="00DD526F"/>
    <w:rsid w:val="00DD642A"/>
    <w:rsid w:val="00DD68AE"/>
    <w:rsid w:val="00DD6A18"/>
    <w:rsid w:val="00DD6BAD"/>
    <w:rsid w:val="00DD6DB6"/>
    <w:rsid w:val="00DD72C5"/>
    <w:rsid w:val="00DD7399"/>
    <w:rsid w:val="00DD78AC"/>
    <w:rsid w:val="00DD7B10"/>
    <w:rsid w:val="00DE0887"/>
    <w:rsid w:val="00DE095C"/>
    <w:rsid w:val="00DE09A7"/>
    <w:rsid w:val="00DE0B56"/>
    <w:rsid w:val="00DE0BAD"/>
    <w:rsid w:val="00DE0FE8"/>
    <w:rsid w:val="00DE1D24"/>
    <w:rsid w:val="00DE2902"/>
    <w:rsid w:val="00DE2E32"/>
    <w:rsid w:val="00DE31AD"/>
    <w:rsid w:val="00DE32EC"/>
    <w:rsid w:val="00DE3971"/>
    <w:rsid w:val="00DE3B4E"/>
    <w:rsid w:val="00DE419B"/>
    <w:rsid w:val="00DE4AC6"/>
    <w:rsid w:val="00DE50F2"/>
    <w:rsid w:val="00DE552E"/>
    <w:rsid w:val="00DE55B4"/>
    <w:rsid w:val="00DE5AFA"/>
    <w:rsid w:val="00DE6112"/>
    <w:rsid w:val="00DE67D4"/>
    <w:rsid w:val="00DE6D58"/>
    <w:rsid w:val="00DE6E09"/>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CD2"/>
    <w:rsid w:val="00DF4F7B"/>
    <w:rsid w:val="00DF5383"/>
    <w:rsid w:val="00DF544E"/>
    <w:rsid w:val="00DF5577"/>
    <w:rsid w:val="00DF5D23"/>
    <w:rsid w:val="00DF609C"/>
    <w:rsid w:val="00DF6B9A"/>
    <w:rsid w:val="00DF7500"/>
    <w:rsid w:val="00DF791F"/>
    <w:rsid w:val="00DF7C5A"/>
    <w:rsid w:val="00DF7C9B"/>
    <w:rsid w:val="00E00561"/>
    <w:rsid w:val="00E00612"/>
    <w:rsid w:val="00E008D8"/>
    <w:rsid w:val="00E00A07"/>
    <w:rsid w:val="00E00B6A"/>
    <w:rsid w:val="00E0115F"/>
    <w:rsid w:val="00E01782"/>
    <w:rsid w:val="00E01BEB"/>
    <w:rsid w:val="00E01D2B"/>
    <w:rsid w:val="00E0259F"/>
    <w:rsid w:val="00E03E83"/>
    <w:rsid w:val="00E0452A"/>
    <w:rsid w:val="00E046D8"/>
    <w:rsid w:val="00E047AE"/>
    <w:rsid w:val="00E04C93"/>
    <w:rsid w:val="00E0547A"/>
    <w:rsid w:val="00E059B4"/>
    <w:rsid w:val="00E05D90"/>
    <w:rsid w:val="00E05DFA"/>
    <w:rsid w:val="00E065AC"/>
    <w:rsid w:val="00E0694C"/>
    <w:rsid w:val="00E07746"/>
    <w:rsid w:val="00E0774C"/>
    <w:rsid w:val="00E07F5B"/>
    <w:rsid w:val="00E10202"/>
    <w:rsid w:val="00E1030B"/>
    <w:rsid w:val="00E1054E"/>
    <w:rsid w:val="00E125CB"/>
    <w:rsid w:val="00E1275F"/>
    <w:rsid w:val="00E12851"/>
    <w:rsid w:val="00E12AC6"/>
    <w:rsid w:val="00E12F10"/>
    <w:rsid w:val="00E13479"/>
    <w:rsid w:val="00E135DC"/>
    <w:rsid w:val="00E13C1A"/>
    <w:rsid w:val="00E13CCE"/>
    <w:rsid w:val="00E1411A"/>
    <w:rsid w:val="00E14C2C"/>
    <w:rsid w:val="00E16312"/>
    <w:rsid w:val="00E16B50"/>
    <w:rsid w:val="00E170BD"/>
    <w:rsid w:val="00E17426"/>
    <w:rsid w:val="00E17F1F"/>
    <w:rsid w:val="00E17FCD"/>
    <w:rsid w:val="00E202DA"/>
    <w:rsid w:val="00E205DA"/>
    <w:rsid w:val="00E206E4"/>
    <w:rsid w:val="00E214B3"/>
    <w:rsid w:val="00E2153F"/>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496"/>
    <w:rsid w:val="00E245FE"/>
    <w:rsid w:val="00E2462F"/>
    <w:rsid w:val="00E24DD1"/>
    <w:rsid w:val="00E25071"/>
    <w:rsid w:val="00E2543B"/>
    <w:rsid w:val="00E25454"/>
    <w:rsid w:val="00E25E6F"/>
    <w:rsid w:val="00E2665E"/>
    <w:rsid w:val="00E26AA3"/>
    <w:rsid w:val="00E26CCF"/>
    <w:rsid w:val="00E275A6"/>
    <w:rsid w:val="00E27DF3"/>
    <w:rsid w:val="00E308E4"/>
    <w:rsid w:val="00E31CFA"/>
    <w:rsid w:val="00E31E08"/>
    <w:rsid w:val="00E31E87"/>
    <w:rsid w:val="00E31F7C"/>
    <w:rsid w:val="00E32247"/>
    <w:rsid w:val="00E322E9"/>
    <w:rsid w:val="00E32DE3"/>
    <w:rsid w:val="00E33255"/>
    <w:rsid w:val="00E33525"/>
    <w:rsid w:val="00E33544"/>
    <w:rsid w:val="00E33A42"/>
    <w:rsid w:val="00E33AE9"/>
    <w:rsid w:val="00E33B5B"/>
    <w:rsid w:val="00E33B7D"/>
    <w:rsid w:val="00E33C71"/>
    <w:rsid w:val="00E33FFB"/>
    <w:rsid w:val="00E34A10"/>
    <w:rsid w:val="00E34D5E"/>
    <w:rsid w:val="00E34F0D"/>
    <w:rsid w:val="00E35080"/>
    <w:rsid w:val="00E3540B"/>
    <w:rsid w:val="00E360E2"/>
    <w:rsid w:val="00E368BC"/>
    <w:rsid w:val="00E369DA"/>
    <w:rsid w:val="00E36D49"/>
    <w:rsid w:val="00E36D81"/>
    <w:rsid w:val="00E37090"/>
    <w:rsid w:val="00E40792"/>
    <w:rsid w:val="00E411B1"/>
    <w:rsid w:val="00E41D7C"/>
    <w:rsid w:val="00E420D3"/>
    <w:rsid w:val="00E421C0"/>
    <w:rsid w:val="00E42428"/>
    <w:rsid w:val="00E42491"/>
    <w:rsid w:val="00E425C2"/>
    <w:rsid w:val="00E42C5B"/>
    <w:rsid w:val="00E44157"/>
    <w:rsid w:val="00E442D8"/>
    <w:rsid w:val="00E443AA"/>
    <w:rsid w:val="00E447D3"/>
    <w:rsid w:val="00E44A18"/>
    <w:rsid w:val="00E45383"/>
    <w:rsid w:val="00E455E2"/>
    <w:rsid w:val="00E459F5"/>
    <w:rsid w:val="00E45F35"/>
    <w:rsid w:val="00E46613"/>
    <w:rsid w:val="00E46BBE"/>
    <w:rsid w:val="00E4734A"/>
    <w:rsid w:val="00E47923"/>
    <w:rsid w:val="00E47BCB"/>
    <w:rsid w:val="00E50545"/>
    <w:rsid w:val="00E5073A"/>
    <w:rsid w:val="00E5084E"/>
    <w:rsid w:val="00E50BC9"/>
    <w:rsid w:val="00E50FF1"/>
    <w:rsid w:val="00E5103B"/>
    <w:rsid w:val="00E51A8F"/>
    <w:rsid w:val="00E51F33"/>
    <w:rsid w:val="00E52032"/>
    <w:rsid w:val="00E521F2"/>
    <w:rsid w:val="00E53156"/>
    <w:rsid w:val="00E533C0"/>
    <w:rsid w:val="00E538ED"/>
    <w:rsid w:val="00E5394F"/>
    <w:rsid w:val="00E53FED"/>
    <w:rsid w:val="00E540B7"/>
    <w:rsid w:val="00E54477"/>
    <w:rsid w:val="00E5526B"/>
    <w:rsid w:val="00E55A2F"/>
    <w:rsid w:val="00E55ACE"/>
    <w:rsid w:val="00E55B8B"/>
    <w:rsid w:val="00E55C38"/>
    <w:rsid w:val="00E56C27"/>
    <w:rsid w:val="00E56E69"/>
    <w:rsid w:val="00E56F7C"/>
    <w:rsid w:val="00E572B1"/>
    <w:rsid w:val="00E5740D"/>
    <w:rsid w:val="00E575D3"/>
    <w:rsid w:val="00E57ECE"/>
    <w:rsid w:val="00E60279"/>
    <w:rsid w:val="00E6119B"/>
    <w:rsid w:val="00E613DB"/>
    <w:rsid w:val="00E61650"/>
    <w:rsid w:val="00E622A5"/>
    <w:rsid w:val="00E62ACD"/>
    <w:rsid w:val="00E6343D"/>
    <w:rsid w:val="00E63D7A"/>
    <w:rsid w:val="00E648B0"/>
    <w:rsid w:val="00E65525"/>
    <w:rsid w:val="00E65A60"/>
    <w:rsid w:val="00E65E97"/>
    <w:rsid w:val="00E66009"/>
    <w:rsid w:val="00E66084"/>
    <w:rsid w:val="00E665C7"/>
    <w:rsid w:val="00E665CA"/>
    <w:rsid w:val="00E66819"/>
    <w:rsid w:val="00E66C1E"/>
    <w:rsid w:val="00E67640"/>
    <w:rsid w:val="00E67987"/>
    <w:rsid w:val="00E705BD"/>
    <w:rsid w:val="00E70644"/>
    <w:rsid w:val="00E70656"/>
    <w:rsid w:val="00E70BFA"/>
    <w:rsid w:val="00E70DF8"/>
    <w:rsid w:val="00E716A5"/>
    <w:rsid w:val="00E716B7"/>
    <w:rsid w:val="00E717DB"/>
    <w:rsid w:val="00E71DC9"/>
    <w:rsid w:val="00E71F54"/>
    <w:rsid w:val="00E7204E"/>
    <w:rsid w:val="00E72207"/>
    <w:rsid w:val="00E722D9"/>
    <w:rsid w:val="00E73118"/>
    <w:rsid w:val="00E733C3"/>
    <w:rsid w:val="00E734FF"/>
    <w:rsid w:val="00E738A8"/>
    <w:rsid w:val="00E73DF9"/>
    <w:rsid w:val="00E7405E"/>
    <w:rsid w:val="00E75D3A"/>
    <w:rsid w:val="00E769AF"/>
    <w:rsid w:val="00E76E38"/>
    <w:rsid w:val="00E77AE2"/>
    <w:rsid w:val="00E77BF4"/>
    <w:rsid w:val="00E8012F"/>
    <w:rsid w:val="00E8058D"/>
    <w:rsid w:val="00E8068E"/>
    <w:rsid w:val="00E81221"/>
    <w:rsid w:val="00E814FF"/>
    <w:rsid w:val="00E8151A"/>
    <w:rsid w:val="00E817A6"/>
    <w:rsid w:val="00E825AC"/>
    <w:rsid w:val="00E83090"/>
    <w:rsid w:val="00E832B4"/>
    <w:rsid w:val="00E8341E"/>
    <w:rsid w:val="00E836FA"/>
    <w:rsid w:val="00E840D7"/>
    <w:rsid w:val="00E847CA"/>
    <w:rsid w:val="00E84AF1"/>
    <w:rsid w:val="00E853EE"/>
    <w:rsid w:val="00E86852"/>
    <w:rsid w:val="00E86CC3"/>
    <w:rsid w:val="00E86D9B"/>
    <w:rsid w:val="00E86F96"/>
    <w:rsid w:val="00E87279"/>
    <w:rsid w:val="00E8739A"/>
    <w:rsid w:val="00E87DE3"/>
    <w:rsid w:val="00E900CE"/>
    <w:rsid w:val="00E90488"/>
    <w:rsid w:val="00E907BE"/>
    <w:rsid w:val="00E90D75"/>
    <w:rsid w:val="00E911B7"/>
    <w:rsid w:val="00E91EAE"/>
    <w:rsid w:val="00E92482"/>
    <w:rsid w:val="00E927CF"/>
    <w:rsid w:val="00E92A2D"/>
    <w:rsid w:val="00E9354C"/>
    <w:rsid w:val="00E9383A"/>
    <w:rsid w:val="00E93C7D"/>
    <w:rsid w:val="00E93D39"/>
    <w:rsid w:val="00E94353"/>
    <w:rsid w:val="00E945AA"/>
    <w:rsid w:val="00E94AF4"/>
    <w:rsid w:val="00E94B31"/>
    <w:rsid w:val="00E94DCA"/>
    <w:rsid w:val="00E955BD"/>
    <w:rsid w:val="00E95A9F"/>
    <w:rsid w:val="00E95B5E"/>
    <w:rsid w:val="00E965EE"/>
    <w:rsid w:val="00E96E4C"/>
    <w:rsid w:val="00E97529"/>
    <w:rsid w:val="00E97F4A"/>
    <w:rsid w:val="00E97FC0"/>
    <w:rsid w:val="00EA002F"/>
    <w:rsid w:val="00EA00BD"/>
    <w:rsid w:val="00EA0459"/>
    <w:rsid w:val="00EA04FB"/>
    <w:rsid w:val="00EA09BF"/>
    <w:rsid w:val="00EA09DD"/>
    <w:rsid w:val="00EA0BE8"/>
    <w:rsid w:val="00EA0C99"/>
    <w:rsid w:val="00EA100E"/>
    <w:rsid w:val="00EA11E6"/>
    <w:rsid w:val="00EA1587"/>
    <w:rsid w:val="00EA1A1D"/>
    <w:rsid w:val="00EA216D"/>
    <w:rsid w:val="00EA27CC"/>
    <w:rsid w:val="00EA2BE7"/>
    <w:rsid w:val="00EA330D"/>
    <w:rsid w:val="00EA37A6"/>
    <w:rsid w:val="00EA37F5"/>
    <w:rsid w:val="00EA3957"/>
    <w:rsid w:val="00EA3C65"/>
    <w:rsid w:val="00EA3D40"/>
    <w:rsid w:val="00EA3EB9"/>
    <w:rsid w:val="00EA3ED8"/>
    <w:rsid w:val="00EA4707"/>
    <w:rsid w:val="00EA4CB8"/>
    <w:rsid w:val="00EA4D23"/>
    <w:rsid w:val="00EA4EBD"/>
    <w:rsid w:val="00EA57FB"/>
    <w:rsid w:val="00EA592C"/>
    <w:rsid w:val="00EA5D2B"/>
    <w:rsid w:val="00EA5DC6"/>
    <w:rsid w:val="00EA5EA8"/>
    <w:rsid w:val="00EA61D8"/>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3907"/>
    <w:rsid w:val="00EB3923"/>
    <w:rsid w:val="00EB39A3"/>
    <w:rsid w:val="00EB40FB"/>
    <w:rsid w:val="00EB4BBD"/>
    <w:rsid w:val="00EB4DB8"/>
    <w:rsid w:val="00EB4F10"/>
    <w:rsid w:val="00EB4F31"/>
    <w:rsid w:val="00EB5640"/>
    <w:rsid w:val="00EB58C6"/>
    <w:rsid w:val="00EB5BB5"/>
    <w:rsid w:val="00EB60EC"/>
    <w:rsid w:val="00EB65D8"/>
    <w:rsid w:val="00EB6DD6"/>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BA1"/>
    <w:rsid w:val="00EC2EF8"/>
    <w:rsid w:val="00EC3570"/>
    <w:rsid w:val="00EC3F60"/>
    <w:rsid w:val="00EC4569"/>
    <w:rsid w:val="00EC4BDB"/>
    <w:rsid w:val="00EC4C51"/>
    <w:rsid w:val="00EC5388"/>
    <w:rsid w:val="00EC5498"/>
    <w:rsid w:val="00EC593D"/>
    <w:rsid w:val="00EC5C2A"/>
    <w:rsid w:val="00EC5C6C"/>
    <w:rsid w:val="00EC5C98"/>
    <w:rsid w:val="00EC6577"/>
    <w:rsid w:val="00EC6799"/>
    <w:rsid w:val="00EC6FBF"/>
    <w:rsid w:val="00EC7816"/>
    <w:rsid w:val="00EC795A"/>
    <w:rsid w:val="00EC7CEF"/>
    <w:rsid w:val="00ED03C8"/>
    <w:rsid w:val="00ED0943"/>
    <w:rsid w:val="00ED14F6"/>
    <w:rsid w:val="00ED1B50"/>
    <w:rsid w:val="00ED1D79"/>
    <w:rsid w:val="00ED2832"/>
    <w:rsid w:val="00ED2ABC"/>
    <w:rsid w:val="00ED2B17"/>
    <w:rsid w:val="00ED34A9"/>
    <w:rsid w:val="00ED34C0"/>
    <w:rsid w:val="00ED39F8"/>
    <w:rsid w:val="00ED3C74"/>
    <w:rsid w:val="00ED3F2B"/>
    <w:rsid w:val="00ED49EF"/>
    <w:rsid w:val="00ED4A35"/>
    <w:rsid w:val="00ED53FB"/>
    <w:rsid w:val="00ED6066"/>
    <w:rsid w:val="00ED682D"/>
    <w:rsid w:val="00ED6A1B"/>
    <w:rsid w:val="00ED6B25"/>
    <w:rsid w:val="00EE0111"/>
    <w:rsid w:val="00EE0832"/>
    <w:rsid w:val="00EE0B0C"/>
    <w:rsid w:val="00EE0F08"/>
    <w:rsid w:val="00EE1752"/>
    <w:rsid w:val="00EE182D"/>
    <w:rsid w:val="00EE19EE"/>
    <w:rsid w:val="00EE1D0D"/>
    <w:rsid w:val="00EE1D49"/>
    <w:rsid w:val="00EE296A"/>
    <w:rsid w:val="00EE2BF2"/>
    <w:rsid w:val="00EE3198"/>
    <w:rsid w:val="00EE33DF"/>
    <w:rsid w:val="00EE3B9F"/>
    <w:rsid w:val="00EE3BA7"/>
    <w:rsid w:val="00EE3CDF"/>
    <w:rsid w:val="00EE3DD9"/>
    <w:rsid w:val="00EE4C06"/>
    <w:rsid w:val="00EE4E1B"/>
    <w:rsid w:val="00EE4F45"/>
    <w:rsid w:val="00EE570E"/>
    <w:rsid w:val="00EE5CDF"/>
    <w:rsid w:val="00EE5E05"/>
    <w:rsid w:val="00EE62E9"/>
    <w:rsid w:val="00EE67A7"/>
    <w:rsid w:val="00EE6E0A"/>
    <w:rsid w:val="00EE7133"/>
    <w:rsid w:val="00EE7414"/>
    <w:rsid w:val="00EE7472"/>
    <w:rsid w:val="00EE7701"/>
    <w:rsid w:val="00EE7AA6"/>
    <w:rsid w:val="00EF048F"/>
    <w:rsid w:val="00EF06F6"/>
    <w:rsid w:val="00EF0FC0"/>
    <w:rsid w:val="00EF1C64"/>
    <w:rsid w:val="00EF1D82"/>
    <w:rsid w:val="00EF2066"/>
    <w:rsid w:val="00EF2628"/>
    <w:rsid w:val="00EF2BCB"/>
    <w:rsid w:val="00EF2F55"/>
    <w:rsid w:val="00EF35DA"/>
    <w:rsid w:val="00EF3696"/>
    <w:rsid w:val="00EF3AF8"/>
    <w:rsid w:val="00EF414D"/>
    <w:rsid w:val="00EF41E0"/>
    <w:rsid w:val="00EF4612"/>
    <w:rsid w:val="00EF466A"/>
    <w:rsid w:val="00EF4D5E"/>
    <w:rsid w:val="00EF50B2"/>
    <w:rsid w:val="00EF53C1"/>
    <w:rsid w:val="00EF5654"/>
    <w:rsid w:val="00EF5932"/>
    <w:rsid w:val="00EF596F"/>
    <w:rsid w:val="00EF5E62"/>
    <w:rsid w:val="00EF60B6"/>
    <w:rsid w:val="00EF6184"/>
    <w:rsid w:val="00EF6696"/>
    <w:rsid w:val="00EF6BC2"/>
    <w:rsid w:val="00EF6FB9"/>
    <w:rsid w:val="00EF71CD"/>
    <w:rsid w:val="00EF7652"/>
    <w:rsid w:val="00EF7817"/>
    <w:rsid w:val="00EF7B0F"/>
    <w:rsid w:val="00F0027F"/>
    <w:rsid w:val="00F004CC"/>
    <w:rsid w:val="00F00653"/>
    <w:rsid w:val="00F00A2A"/>
    <w:rsid w:val="00F010A7"/>
    <w:rsid w:val="00F01B47"/>
    <w:rsid w:val="00F01E96"/>
    <w:rsid w:val="00F01EF9"/>
    <w:rsid w:val="00F0254C"/>
    <w:rsid w:val="00F02928"/>
    <w:rsid w:val="00F02967"/>
    <w:rsid w:val="00F02D1B"/>
    <w:rsid w:val="00F02E65"/>
    <w:rsid w:val="00F02F62"/>
    <w:rsid w:val="00F03AC4"/>
    <w:rsid w:val="00F042AB"/>
    <w:rsid w:val="00F0558E"/>
    <w:rsid w:val="00F06354"/>
    <w:rsid w:val="00F066DC"/>
    <w:rsid w:val="00F06909"/>
    <w:rsid w:val="00F06929"/>
    <w:rsid w:val="00F0699D"/>
    <w:rsid w:val="00F06C6E"/>
    <w:rsid w:val="00F06DA9"/>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08E"/>
    <w:rsid w:val="00F121A3"/>
    <w:rsid w:val="00F12286"/>
    <w:rsid w:val="00F12B5C"/>
    <w:rsid w:val="00F12BFB"/>
    <w:rsid w:val="00F1322F"/>
    <w:rsid w:val="00F13278"/>
    <w:rsid w:val="00F13F3C"/>
    <w:rsid w:val="00F13FF9"/>
    <w:rsid w:val="00F14A1A"/>
    <w:rsid w:val="00F14A1C"/>
    <w:rsid w:val="00F14DC9"/>
    <w:rsid w:val="00F15580"/>
    <w:rsid w:val="00F15623"/>
    <w:rsid w:val="00F15857"/>
    <w:rsid w:val="00F158F9"/>
    <w:rsid w:val="00F15BA5"/>
    <w:rsid w:val="00F15CE3"/>
    <w:rsid w:val="00F169F8"/>
    <w:rsid w:val="00F1784D"/>
    <w:rsid w:val="00F17929"/>
    <w:rsid w:val="00F17C26"/>
    <w:rsid w:val="00F17D47"/>
    <w:rsid w:val="00F17DE9"/>
    <w:rsid w:val="00F17F4C"/>
    <w:rsid w:val="00F2063C"/>
    <w:rsid w:val="00F20A00"/>
    <w:rsid w:val="00F20EE9"/>
    <w:rsid w:val="00F210F2"/>
    <w:rsid w:val="00F21491"/>
    <w:rsid w:val="00F2248B"/>
    <w:rsid w:val="00F229E5"/>
    <w:rsid w:val="00F22CB9"/>
    <w:rsid w:val="00F2306B"/>
    <w:rsid w:val="00F2335A"/>
    <w:rsid w:val="00F237B0"/>
    <w:rsid w:val="00F24C7A"/>
    <w:rsid w:val="00F24FC5"/>
    <w:rsid w:val="00F254B8"/>
    <w:rsid w:val="00F25EBB"/>
    <w:rsid w:val="00F26474"/>
    <w:rsid w:val="00F2672A"/>
    <w:rsid w:val="00F2676F"/>
    <w:rsid w:val="00F278B1"/>
    <w:rsid w:val="00F27E5C"/>
    <w:rsid w:val="00F27F2E"/>
    <w:rsid w:val="00F27F58"/>
    <w:rsid w:val="00F30830"/>
    <w:rsid w:val="00F30AAA"/>
    <w:rsid w:val="00F30B0D"/>
    <w:rsid w:val="00F310A0"/>
    <w:rsid w:val="00F316B4"/>
    <w:rsid w:val="00F31F8F"/>
    <w:rsid w:val="00F32302"/>
    <w:rsid w:val="00F3249A"/>
    <w:rsid w:val="00F33BC6"/>
    <w:rsid w:val="00F33DDB"/>
    <w:rsid w:val="00F34603"/>
    <w:rsid w:val="00F34C2B"/>
    <w:rsid w:val="00F34F0B"/>
    <w:rsid w:val="00F34FD0"/>
    <w:rsid w:val="00F35307"/>
    <w:rsid w:val="00F35321"/>
    <w:rsid w:val="00F35371"/>
    <w:rsid w:val="00F358AC"/>
    <w:rsid w:val="00F36504"/>
    <w:rsid w:val="00F406EF"/>
    <w:rsid w:val="00F40C74"/>
    <w:rsid w:val="00F41178"/>
    <w:rsid w:val="00F41658"/>
    <w:rsid w:val="00F41875"/>
    <w:rsid w:val="00F41EF2"/>
    <w:rsid w:val="00F41F27"/>
    <w:rsid w:val="00F41F62"/>
    <w:rsid w:val="00F421E9"/>
    <w:rsid w:val="00F42952"/>
    <w:rsid w:val="00F433F7"/>
    <w:rsid w:val="00F435FD"/>
    <w:rsid w:val="00F43A68"/>
    <w:rsid w:val="00F4411F"/>
    <w:rsid w:val="00F44B25"/>
    <w:rsid w:val="00F44E20"/>
    <w:rsid w:val="00F44F89"/>
    <w:rsid w:val="00F45144"/>
    <w:rsid w:val="00F457A3"/>
    <w:rsid w:val="00F45806"/>
    <w:rsid w:val="00F45BDA"/>
    <w:rsid w:val="00F45F3F"/>
    <w:rsid w:val="00F463AA"/>
    <w:rsid w:val="00F47300"/>
    <w:rsid w:val="00F4774D"/>
    <w:rsid w:val="00F4777D"/>
    <w:rsid w:val="00F50030"/>
    <w:rsid w:val="00F5054B"/>
    <w:rsid w:val="00F5089A"/>
    <w:rsid w:val="00F51A52"/>
    <w:rsid w:val="00F51BE5"/>
    <w:rsid w:val="00F5267E"/>
    <w:rsid w:val="00F53825"/>
    <w:rsid w:val="00F538F2"/>
    <w:rsid w:val="00F5410A"/>
    <w:rsid w:val="00F54938"/>
    <w:rsid w:val="00F54DFD"/>
    <w:rsid w:val="00F54F85"/>
    <w:rsid w:val="00F550E2"/>
    <w:rsid w:val="00F55BE1"/>
    <w:rsid w:val="00F55FD7"/>
    <w:rsid w:val="00F5620C"/>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28B0"/>
    <w:rsid w:val="00F62FA8"/>
    <w:rsid w:val="00F63275"/>
    <w:rsid w:val="00F63401"/>
    <w:rsid w:val="00F63D40"/>
    <w:rsid w:val="00F63E12"/>
    <w:rsid w:val="00F642F2"/>
    <w:rsid w:val="00F64F56"/>
    <w:rsid w:val="00F651CD"/>
    <w:rsid w:val="00F659B0"/>
    <w:rsid w:val="00F65A07"/>
    <w:rsid w:val="00F65BCE"/>
    <w:rsid w:val="00F662AB"/>
    <w:rsid w:val="00F66465"/>
    <w:rsid w:val="00F66470"/>
    <w:rsid w:val="00F670ED"/>
    <w:rsid w:val="00F67A04"/>
    <w:rsid w:val="00F67B1B"/>
    <w:rsid w:val="00F70840"/>
    <w:rsid w:val="00F7119D"/>
    <w:rsid w:val="00F713F0"/>
    <w:rsid w:val="00F7150C"/>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C86"/>
    <w:rsid w:val="00F77D25"/>
    <w:rsid w:val="00F77E9D"/>
    <w:rsid w:val="00F806FA"/>
    <w:rsid w:val="00F80BC5"/>
    <w:rsid w:val="00F814E9"/>
    <w:rsid w:val="00F815E9"/>
    <w:rsid w:val="00F8192B"/>
    <w:rsid w:val="00F81B90"/>
    <w:rsid w:val="00F81BCE"/>
    <w:rsid w:val="00F82F2B"/>
    <w:rsid w:val="00F83EE3"/>
    <w:rsid w:val="00F847DF"/>
    <w:rsid w:val="00F84A33"/>
    <w:rsid w:val="00F84F81"/>
    <w:rsid w:val="00F85309"/>
    <w:rsid w:val="00F8595D"/>
    <w:rsid w:val="00F85A01"/>
    <w:rsid w:val="00F85AF8"/>
    <w:rsid w:val="00F85BD5"/>
    <w:rsid w:val="00F85DDA"/>
    <w:rsid w:val="00F864B6"/>
    <w:rsid w:val="00F86A2B"/>
    <w:rsid w:val="00F86CC8"/>
    <w:rsid w:val="00F86DFA"/>
    <w:rsid w:val="00F87338"/>
    <w:rsid w:val="00F87512"/>
    <w:rsid w:val="00F877F0"/>
    <w:rsid w:val="00F87915"/>
    <w:rsid w:val="00F9051D"/>
    <w:rsid w:val="00F909D6"/>
    <w:rsid w:val="00F90A44"/>
    <w:rsid w:val="00F9139B"/>
    <w:rsid w:val="00F921F2"/>
    <w:rsid w:val="00F9250E"/>
    <w:rsid w:val="00F92F45"/>
    <w:rsid w:val="00F93253"/>
    <w:rsid w:val="00F93335"/>
    <w:rsid w:val="00F9375A"/>
    <w:rsid w:val="00F9395F"/>
    <w:rsid w:val="00F93B83"/>
    <w:rsid w:val="00F93F4E"/>
    <w:rsid w:val="00F94549"/>
    <w:rsid w:val="00F94734"/>
    <w:rsid w:val="00F94DA8"/>
    <w:rsid w:val="00F95512"/>
    <w:rsid w:val="00F95657"/>
    <w:rsid w:val="00F95F53"/>
    <w:rsid w:val="00F9691A"/>
    <w:rsid w:val="00F969D5"/>
    <w:rsid w:val="00F97D6F"/>
    <w:rsid w:val="00F97DB7"/>
    <w:rsid w:val="00F97ECE"/>
    <w:rsid w:val="00F97F85"/>
    <w:rsid w:val="00FA0151"/>
    <w:rsid w:val="00FA02AF"/>
    <w:rsid w:val="00FA03AA"/>
    <w:rsid w:val="00FA04BB"/>
    <w:rsid w:val="00FA0730"/>
    <w:rsid w:val="00FA09D2"/>
    <w:rsid w:val="00FA0BB7"/>
    <w:rsid w:val="00FA139D"/>
    <w:rsid w:val="00FA1843"/>
    <w:rsid w:val="00FA2BBC"/>
    <w:rsid w:val="00FA2E42"/>
    <w:rsid w:val="00FA2E79"/>
    <w:rsid w:val="00FA39A5"/>
    <w:rsid w:val="00FA3CE1"/>
    <w:rsid w:val="00FA3F95"/>
    <w:rsid w:val="00FA4B20"/>
    <w:rsid w:val="00FA4BF9"/>
    <w:rsid w:val="00FA5082"/>
    <w:rsid w:val="00FA5AC1"/>
    <w:rsid w:val="00FA5BE8"/>
    <w:rsid w:val="00FA5FD7"/>
    <w:rsid w:val="00FA62C1"/>
    <w:rsid w:val="00FA640A"/>
    <w:rsid w:val="00FA6979"/>
    <w:rsid w:val="00FA6F58"/>
    <w:rsid w:val="00FA74FC"/>
    <w:rsid w:val="00FA7852"/>
    <w:rsid w:val="00FB062E"/>
    <w:rsid w:val="00FB082D"/>
    <w:rsid w:val="00FB16C6"/>
    <w:rsid w:val="00FB1F93"/>
    <w:rsid w:val="00FB212B"/>
    <w:rsid w:val="00FB26F5"/>
    <w:rsid w:val="00FB2DAB"/>
    <w:rsid w:val="00FB321F"/>
    <w:rsid w:val="00FB33D8"/>
    <w:rsid w:val="00FB3771"/>
    <w:rsid w:val="00FB38DD"/>
    <w:rsid w:val="00FB4048"/>
    <w:rsid w:val="00FB533A"/>
    <w:rsid w:val="00FB5549"/>
    <w:rsid w:val="00FB585F"/>
    <w:rsid w:val="00FB5D5F"/>
    <w:rsid w:val="00FB72DE"/>
    <w:rsid w:val="00FB7462"/>
    <w:rsid w:val="00FB7AA3"/>
    <w:rsid w:val="00FB7D1E"/>
    <w:rsid w:val="00FB7D4B"/>
    <w:rsid w:val="00FC06C2"/>
    <w:rsid w:val="00FC0B48"/>
    <w:rsid w:val="00FC0D0A"/>
    <w:rsid w:val="00FC0E93"/>
    <w:rsid w:val="00FC0FC1"/>
    <w:rsid w:val="00FC110F"/>
    <w:rsid w:val="00FC1976"/>
    <w:rsid w:val="00FC1A2D"/>
    <w:rsid w:val="00FC21D9"/>
    <w:rsid w:val="00FC25FC"/>
    <w:rsid w:val="00FC2706"/>
    <w:rsid w:val="00FC275A"/>
    <w:rsid w:val="00FC2858"/>
    <w:rsid w:val="00FC2D4A"/>
    <w:rsid w:val="00FC2EC9"/>
    <w:rsid w:val="00FC31BD"/>
    <w:rsid w:val="00FC33FD"/>
    <w:rsid w:val="00FC3721"/>
    <w:rsid w:val="00FC3C85"/>
    <w:rsid w:val="00FC41B7"/>
    <w:rsid w:val="00FC4322"/>
    <w:rsid w:val="00FC44C9"/>
    <w:rsid w:val="00FC4921"/>
    <w:rsid w:val="00FC4C02"/>
    <w:rsid w:val="00FC4DC2"/>
    <w:rsid w:val="00FC5128"/>
    <w:rsid w:val="00FC5A9D"/>
    <w:rsid w:val="00FC62AE"/>
    <w:rsid w:val="00FC6468"/>
    <w:rsid w:val="00FC68F8"/>
    <w:rsid w:val="00FC723A"/>
    <w:rsid w:val="00FD00B0"/>
    <w:rsid w:val="00FD0603"/>
    <w:rsid w:val="00FD0CF4"/>
    <w:rsid w:val="00FD1AB7"/>
    <w:rsid w:val="00FD1ECF"/>
    <w:rsid w:val="00FD1F0E"/>
    <w:rsid w:val="00FD2207"/>
    <w:rsid w:val="00FD2560"/>
    <w:rsid w:val="00FD2701"/>
    <w:rsid w:val="00FD278C"/>
    <w:rsid w:val="00FD2BDF"/>
    <w:rsid w:val="00FD35E9"/>
    <w:rsid w:val="00FD3EF2"/>
    <w:rsid w:val="00FD5234"/>
    <w:rsid w:val="00FD5A49"/>
    <w:rsid w:val="00FD5B36"/>
    <w:rsid w:val="00FD60E9"/>
    <w:rsid w:val="00FD6620"/>
    <w:rsid w:val="00FD74A7"/>
    <w:rsid w:val="00FD7BC6"/>
    <w:rsid w:val="00FD7D7C"/>
    <w:rsid w:val="00FD7E98"/>
    <w:rsid w:val="00FE024C"/>
    <w:rsid w:val="00FE07E4"/>
    <w:rsid w:val="00FE08C9"/>
    <w:rsid w:val="00FE0EAA"/>
    <w:rsid w:val="00FE156B"/>
    <w:rsid w:val="00FE1607"/>
    <w:rsid w:val="00FE228B"/>
    <w:rsid w:val="00FE2536"/>
    <w:rsid w:val="00FE2865"/>
    <w:rsid w:val="00FE343F"/>
    <w:rsid w:val="00FE3D56"/>
    <w:rsid w:val="00FE4103"/>
    <w:rsid w:val="00FE41F1"/>
    <w:rsid w:val="00FE44B0"/>
    <w:rsid w:val="00FE46AF"/>
    <w:rsid w:val="00FE4FFC"/>
    <w:rsid w:val="00FE5983"/>
    <w:rsid w:val="00FE5B66"/>
    <w:rsid w:val="00FE5FF4"/>
    <w:rsid w:val="00FE6689"/>
    <w:rsid w:val="00FE69AF"/>
    <w:rsid w:val="00FE7016"/>
    <w:rsid w:val="00FE7044"/>
    <w:rsid w:val="00FE723A"/>
    <w:rsid w:val="00FE77D1"/>
    <w:rsid w:val="00FE7987"/>
    <w:rsid w:val="00FF01C9"/>
    <w:rsid w:val="00FF01D7"/>
    <w:rsid w:val="00FF07EA"/>
    <w:rsid w:val="00FF0C6D"/>
    <w:rsid w:val="00FF104B"/>
    <w:rsid w:val="00FF10CF"/>
    <w:rsid w:val="00FF1252"/>
    <w:rsid w:val="00FF1E4C"/>
    <w:rsid w:val="00FF1FCD"/>
    <w:rsid w:val="00FF209C"/>
    <w:rsid w:val="00FF2166"/>
    <w:rsid w:val="00FF2343"/>
    <w:rsid w:val="00FF2438"/>
    <w:rsid w:val="00FF2475"/>
    <w:rsid w:val="00FF24EF"/>
    <w:rsid w:val="00FF286D"/>
    <w:rsid w:val="00FF2C89"/>
    <w:rsid w:val="00FF2FF8"/>
    <w:rsid w:val="00FF33C1"/>
    <w:rsid w:val="00FF33DE"/>
    <w:rsid w:val="00FF387F"/>
    <w:rsid w:val="00FF3954"/>
    <w:rsid w:val="00FF3B4B"/>
    <w:rsid w:val="00FF3D23"/>
    <w:rsid w:val="00FF3F1E"/>
    <w:rsid w:val="00FF43B1"/>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55CD4D"/>
  <w15:docId w15:val="{541DECE1-47C3-47A0-A9C2-B46F9E7BA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33197"/>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4"/>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4"/>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4"/>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4"/>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4"/>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44909874">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118436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0842925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136874328">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mailto:vo.sep@minv.sk" TargetMode="External"/><Relationship Id="rId26" Type="http://schemas.openxmlformats.org/officeDocument/2006/relationships/hyperlink" Target="mailto:zakazkycko@vlada.gov.sk" TargetMode="External"/><Relationship Id="rId3" Type="http://schemas.openxmlformats.org/officeDocument/2006/relationships/customXml" Target="../customXml/item3.xml"/><Relationship Id="rId21" Type="http://schemas.openxmlformats.org/officeDocument/2006/relationships/hyperlink" Target="https://www.slov-lex.sk/pravne-predpisy/SK/ZZ/2015/343/20190101" TargetMode="Externa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hyperlink" Target="http://www.partnerskadohoda.gov.sk" TargetMode="External"/><Relationship Id="rId25" Type="http://schemas.openxmlformats.org/officeDocument/2006/relationships/hyperlink" Target="mailto:vo.sep@minv.sk" TargetMode="External"/><Relationship Id="rId2" Type="http://schemas.openxmlformats.org/officeDocument/2006/relationships/customXml" Target="../customXml/item2.xml"/><Relationship Id="rId16" Type="http://schemas.openxmlformats.org/officeDocument/2006/relationships/hyperlink" Target="http://www.zbierka.sk/sk/predpisy/401-2012-z-z.p-34960.pdf" TargetMode="External"/><Relationship Id="rId20" Type="http://schemas.openxmlformats.org/officeDocument/2006/relationships/hyperlink" Target="http://www.minv.sk/?usmernenia-riadiaceho-organu"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vo.sep@minv.sk" TargetMode="External"/><Relationship Id="rId5" Type="http://schemas.openxmlformats.org/officeDocument/2006/relationships/numbering" Target="numbering.xml"/><Relationship Id="rId15" Type="http://schemas.openxmlformats.org/officeDocument/2006/relationships/hyperlink" Target="http://www.employment.gov.sk/filemanager/opatrenie-248_2012zz.pdf" TargetMode="External"/><Relationship Id="rId23" Type="http://schemas.openxmlformats.org/officeDocument/2006/relationships/hyperlink" Target="https://www.slov-lex.sk/pravne-predpisy/SK/ZZ/2015/343/20190101"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vo.sep@minv.sk"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s://www.slov-lex.sk/pravne-predpisy/SK/ZZ/2015/343/20190101" TargetMode="External"/><Relationship Id="rId27" Type="http://schemas.openxmlformats.org/officeDocument/2006/relationships/hyperlink" Target="mailto:zakazkycko@vlada.gov.sk"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uvo.gov.sk/legislativametodika-dohlad/metodicke-usmernenia/vseobecne-metodicke-usmernenia-zakon-c-3432015-z-z--51e.html" TargetMode="External"/><Relationship Id="rId2" Type="http://schemas.openxmlformats.org/officeDocument/2006/relationships/hyperlink" Target="http://www.uvo.gov.sk/legislativametodika-dohlad/metodicke-usmernenia/vseobecne-metodicke-usmernenia-zakon-c-252006-z-z--4bc.html" TargetMode="External"/><Relationship Id="rId1" Type="http://schemas.openxmlformats.org/officeDocument/2006/relationships/hyperlink" Target="https://ec.europa.eu/europeaid/sites/devco/files/perdiems-2017-03-17_en.pdf" TargetMode="External"/><Relationship Id="rId6" Type="http://schemas.openxmlformats.org/officeDocument/2006/relationships/hyperlink" Target="https://www.partnerskadohoda.gov.sk/metodicke-pokyny-cko-a-uv-sr/" TargetMode="External"/><Relationship Id="rId5" Type="http://schemas.openxmlformats.org/officeDocument/2006/relationships/hyperlink" Target="http://www.partnerskadohoda.gov.sk/metodicke-pokyny-cko/"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2.xml><?xml version="1.0" encoding="utf-8"?>
<ds:datastoreItem xmlns:ds="http://schemas.openxmlformats.org/officeDocument/2006/customXml" ds:itemID="{CF25A962-D96E-4709-8222-5294105C1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D2E436F-65F7-4726-B1FE-C8E3F0D76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694</TotalTime>
  <Pages>89</Pages>
  <Words>88373</Words>
  <Characters>503728</Characters>
  <Application>Microsoft Office Word</Application>
  <DocSecurity>0</DocSecurity>
  <Lines>4197</Lines>
  <Paragraphs>1181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590920</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Zuzana Hušeková</dc:creator>
  <cp:lastModifiedBy>Miruška Hrabčáková</cp:lastModifiedBy>
  <cp:revision>72</cp:revision>
  <cp:lastPrinted>2019-08-01T05:58:00Z</cp:lastPrinted>
  <dcterms:created xsi:type="dcterms:W3CDTF">2019-06-10T14:03:00Z</dcterms:created>
  <dcterms:modified xsi:type="dcterms:W3CDTF">2019-08-01T07:19:00Z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